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2122D" w14:textId="77777777"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14:paraId="111FF442" w14:textId="77777777"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от</w:t>
      </w:r>
      <w:r w:rsidR="00C20ED9">
        <w:rPr>
          <w:rFonts w:ascii="GHEA Grapalat" w:hAnsi="GHEA Grapalat"/>
          <w:i/>
        </w:rPr>
        <w:t xml:space="preserve"> </w:t>
      </w:r>
      <w:r w:rsidR="00076D94">
        <w:rPr>
          <w:rFonts w:ascii="GHEA Grapalat" w:hAnsi="GHEA Grapalat"/>
          <w:i/>
          <w:lang w:val="hy-AM"/>
        </w:rPr>
        <w:t>09</w:t>
      </w:r>
      <w:r w:rsidR="00F432DC" w:rsidRPr="00A052C7">
        <w:rPr>
          <w:rFonts w:ascii="GHEA Grapalat" w:hAnsi="GHEA Grapalat"/>
          <w:i/>
        </w:rPr>
        <w:t xml:space="preserve"> </w:t>
      </w:r>
      <w:r w:rsidR="00C20ED9">
        <w:rPr>
          <w:rFonts w:ascii="GHEA Grapalat" w:hAnsi="GHEA Grapalat"/>
          <w:i/>
        </w:rPr>
        <w:t>декабря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C20ED9">
        <w:rPr>
          <w:rFonts w:ascii="GHEA Grapalat" w:hAnsi="GHEA Grapalat"/>
          <w:i/>
        </w:rPr>
        <w:t>427</w:t>
      </w:r>
      <w:r w:rsidR="00730B41" w:rsidRPr="00A052C7">
        <w:rPr>
          <w:rFonts w:ascii="GHEA Grapalat" w:hAnsi="GHEA Grapalat"/>
          <w:i/>
          <w:lang w:val="hy-AM"/>
        </w:rPr>
        <w:t>-</w:t>
      </w:r>
      <w:r w:rsidR="00F432DC" w:rsidRPr="00A052C7">
        <w:rPr>
          <w:rFonts w:ascii="GHEA Grapalat" w:hAnsi="GHEA Grapalat"/>
          <w:i/>
        </w:rPr>
        <w:t>A</w:t>
      </w:r>
    </w:p>
    <w:p w14:paraId="11EA4C64" w14:textId="77777777" w:rsidR="00E26FEE" w:rsidRPr="00E26FEE" w:rsidRDefault="00E26FEE" w:rsidP="00E26FEE">
      <w:pPr>
        <w:widowControl w:val="0"/>
        <w:spacing w:after="160" w:line="360" w:lineRule="auto"/>
        <w:ind w:firstLine="567"/>
        <w:jc w:val="right"/>
        <w:rPr>
          <w:rFonts w:ascii="GHEA Grapalat" w:hAnsi="GHEA Grapalat" w:cs="Sylfaen"/>
          <w:i/>
        </w:rPr>
      </w:pPr>
    </w:p>
    <w:p w14:paraId="64814595" w14:textId="77777777"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14:paraId="4E575A3E"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82DD2B2" w14:textId="3CB05F17" w:rsidR="00642EFE" w:rsidRPr="00BA7128" w:rsidRDefault="00364061"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14:paraId="60F8A5CB"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3DFD4040" w14:textId="4BC1A722"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5F4336">
        <w:rPr>
          <w:rFonts w:ascii="GHEA Grapalat" w:hAnsi="GHEA Grapalat"/>
          <w:i w:val="0"/>
          <w:sz w:val="24"/>
          <w:szCs w:val="24"/>
          <w:lang w:val="hy-AM"/>
        </w:rPr>
        <w:t>20</w:t>
      </w:r>
      <w:r w:rsidRPr="009044F1">
        <w:rPr>
          <w:rFonts w:ascii="GHEA Grapalat" w:hAnsi="GHEA Grapalat"/>
          <w:i w:val="0"/>
          <w:sz w:val="24"/>
          <w:szCs w:val="24"/>
        </w:rPr>
        <w:t>" "</w:t>
      </w:r>
      <w:r w:rsidR="00364061">
        <w:rPr>
          <w:rFonts w:ascii="GHEA Grapalat" w:hAnsi="GHEA Grapalat"/>
          <w:i w:val="0"/>
          <w:sz w:val="24"/>
          <w:szCs w:val="24"/>
        </w:rPr>
        <w:t>января</w:t>
      </w:r>
      <w:r w:rsidRPr="009044F1">
        <w:rPr>
          <w:rFonts w:ascii="GHEA Grapalat" w:hAnsi="GHEA Grapalat"/>
          <w:i w:val="0"/>
          <w:sz w:val="24"/>
          <w:szCs w:val="24"/>
        </w:rPr>
        <w:t>" 20</w:t>
      </w:r>
      <w:r w:rsidR="00364061">
        <w:rPr>
          <w:rFonts w:ascii="GHEA Grapalat" w:hAnsi="GHEA Grapalat"/>
          <w:i w:val="0"/>
          <w:sz w:val="24"/>
          <w:szCs w:val="24"/>
        </w:rPr>
        <w:t>26</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364061">
        <w:rPr>
          <w:rFonts w:ascii="GHEA Grapalat" w:hAnsi="GHEA Grapalat"/>
          <w:i w:val="0"/>
          <w:sz w:val="24"/>
          <w:szCs w:val="24"/>
        </w:rPr>
        <w:t>2</w:t>
      </w:r>
      <w:r w:rsidRPr="009044F1">
        <w:rPr>
          <w:rFonts w:ascii="GHEA Grapalat" w:hAnsi="GHEA Grapalat"/>
          <w:i w:val="0"/>
          <w:sz w:val="24"/>
          <w:szCs w:val="24"/>
        </w:rPr>
        <w:t xml:space="preserve">" </w:t>
      </w:r>
    </w:p>
    <w:p w14:paraId="3796B97B" w14:textId="004991BA"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5F4336">
        <w:rPr>
          <w:rFonts w:ascii="GHEA Grapalat" w:hAnsi="GHEA Grapalat"/>
          <w:i w:val="0"/>
          <w:sz w:val="24"/>
          <w:szCs w:val="24"/>
        </w:rPr>
        <w:t>ШМДЖП- GHAPDzB-26/1</w:t>
      </w:r>
    </w:p>
    <w:p w14:paraId="60595CCD" w14:textId="01770A16" w:rsidR="00642EFE" w:rsidRPr="009044F1" w:rsidRDefault="00642EFE" w:rsidP="00B06D14">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5F4336">
        <w:rPr>
          <w:rFonts w:ascii="GHEA Grapalat" w:hAnsi="GHEA Grapalat"/>
          <w:i w:val="0"/>
          <w:sz w:val="24"/>
          <w:szCs w:val="24"/>
        </w:rPr>
        <w:t xml:space="preserve">&lt;&lt;Детский сад имени Джузеппе Пино </w:t>
      </w:r>
      <w:proofErr w:type="spellStart"/>
      <w:r w:rsidR="005F4336">
        <w:rPr>
          <w:rFonts w:ascii="GHEA Grapalat" w:hAnsi="GHEA Grapalat"/>
          <w:i w:val="0"/>
          <w:sz w:val="24"/>
          <w:szCs w:val="24"/>
        </w:rPr>
        <w:t>Чиачио</w:t>
      </w:r>
      <w:proofErr w:type="spellEnd"/>
      <w:proofErr w:type="gramStart"/>
      <w:r w:rsidR="005F4336">
        <w:rPr>
          <w:rFonts w:ascii="GHEA Grapalat" w:hAnsi="GHEA Grapalat"/>
          <w:i w:val="0"/>
          <w:sz w:val="24"/>
          <w:szCs w:val="24"/>
        </w:rPr>
        <w:t>&gt;&gt;ОНО</w:t>
      </w:r>
      <w:proofErr w:type="gramEnd"/>
      <w:r w:rsidR="005F4336">
        <w:rPr>
          <w:rFonts w:ascii="GHEA Grapalat" w:hAnsi="GHEA Grapalat"/>
          <w:i w:val="0"/>
          <w:sz w:val="24"/>
          <w:szCs w:val="24"/>
        </w:rPr>
        <w:t xml:space="preserve"> </w:t>
      </w:r>
      <w:proofErr w:type="spellStart"/>
      <w:r w:rsidR="005F4336">
        <w:rPr>
          <w:rFonts w:ascii="GHEA Grapalat" w:hAnsi="GHEA Grapalat"/>
          <w:i w:val="0"/>
          <w:sz w:val="24"/>
          <w:szCs w:val="24"/>
        </w:rPr>
        <w:t>Ланджик</w:t>
      </w:r>
      <w:proofErr w:type="spellEnd"/>
      <w:r w:rsidR="00B06D14">
        <w:rPr>
          <w:rFonts w:ascii="GHEA Grapalat" w:hAnsi="GHEA Grapalat"/>
          <w:i w:val="0"/>
          <w:sz w:val="24"/>
          <w:szCs w:val="24"/>
        </w:rPr>
        <w:t xml:space="preserve">, община Ани, Ширакский </w:t>
      </w:r>
      <w:proofErr w:type="spellStart"/>
      <w:r w:rsidR="00B06D14">
        <w:rPr>
          <w:rFonts w:ascii="GHEA Grapalat" w:hAnsi="GHEA Grapalat"/>
          <w:i w:val="0"/>
          <w:sz w:val="24"/>
          <w:szCs w:val="24"/>
        </w:rPr>
        <w:t>марз</w:t>
      </w:r>
      <w:proofErr w:type="spellEnd"/>
      <w:r w:rsidR="00B06D14">
        <w:rPr>
          <w:rFonts w:ascii="GHEA Grapalat" w:hAnsi="GHEA Grapalat"/>
          <w:i w:val="0"/>
          <w:sz w:val="24"/>
          <w:szCs w:val="24"/>
        </w:rPr>
        <w:t>, Республика Армения</w:t>
      </w:r>
      <w:r w:rsidRPr="009044F1">
        <w:rPr>
          <w:rFonts w:ascii="GHEA Grapalat" w:hAnsi="GHEA Grapalat"/>
          <w:i w:val="0"/>
          <w:sz w:val="24"/>
          <w:szCs w:val="24"/>
        </w:rPr>
        <w:t>, находящийся по адресу</w:t>
      </w:r>
      <w:r w:rsidR="008542A4" w:rsidRPr="008542A4">
        <w:rPr>
          <w:rFonts w:ascii="GHEA Grapalat" w:hAnsi="GHEA Grapalat"/>
          <w:i w:val="0"/>
          <w:sz w:val="24"/>
          <w:szCs w:val="24"/>
        </w:rPr>
        <w:t xml:space="preserve"> </w:t>
      </w:r>
      <w:r w:rsidR="005F4336">
        <w:rPr>
          <w:rFonts w:ascii="GHEA Grapalat" w:hAnsi="GHEA Grapalat"/>
          <w:i w:val="0"/>
          <w:sz w:val="24"/>
          <w:szCs w:val="24"/>
        </w:rPr>
        <w:t xml:space="preserve">РА, Ширакский </w:t>
      </w:r>
      <w:proofErr w:type="spellStart"/>
      <w:r w:rsidR="005F4336">
        <w:rPr>
          <w:rFonts w:ascii="GHEA Grapalat" w:hAnsi="GHEA Grapalat"/>
          <w:i w:val="0"/>
          <w:sz w:val="24"/>
          <w:szCs w:val="24"/>
        </w:rPr>
        <w:t>марз</w:t>
      </w:r>
      <w:proofErr w:type="spellEnd"/>
      <w:r w:rsidR="005F4336">
        <w:rPr>
          <w:rFonts w:ascii="GHEA Grapalat" w:hAnsi="GHEA Grapalat"/>
          <w:i w:val="0"/>
          <w:sz w:val="24"/>
          <w:szCs w:val="24"/>
        </w:rPr>
        <w:t xml:space="preserve">, село </w:t>
      </w:r>
      <w:proofErr w:type="spellStart"/>
      <w:r w:rsidR="005F4336">
        <w:rPr>
          <w:rFonts w:ascii="GHEA Grapalat" w:hAnsi="GHEA Grapalat"/>
          <w:i w:val="0"/>
          <w:sz w:val="24"/>
          <w:szCs w:val="24"/>
        </w:rPr>
        <w:t>Ланджик</w:t>
      </w:r>
      <w:proofErr w:type="spellEnd"/>
      <w:r w:rsidR="005F4336">
        <w:rPr>
          <w:rFonts w:ascii="GHEA Grapalat" w:hAnsi="GHEA Grapalat"/>
          <w:i w:val="0"/>
          <w:sz w:val="24"/>
          <w:szCs w:val="24"/>
        </w:rPr>
        <w:t>, 1-я улица, 35/1</w:t>
      </w:r>
      <w:r w:rsidR="008542A4">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8542A4">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14:paraId="5F4A10D1" w14:textId="77777777"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377414CB" w14:textId="56CB9038" w:rsidR="00341A74" w:rsidRPr="003A1EBB" w:rsidRDefault="00F72985" w:rsidP="00B46D58">
      <w:pPr>
        <w:pStyle w:val="BodyTextIndent"/>
        <w:widowControl w:val="0"/>
        <w:spacing w:line="240" w:lineRule="auto"/>
        <w:ind w:firstLine="0"/>
        <w:rPr>
          <w:rFonts w:ascii="GHEA Grapalat" w:hAnsi="GHEA Grapalat"/>
          <w:i w:val="0"/>
          <w:sz w:val="24"/>
          <w:szCs w:val="24"/>
        </w:rPr>
      </w:pPr>
      <w:r>
        <w:rPr>
          <w:rFonts w:ascii="GHEA Grapalat" w:hAnsi="GHEA Grapalat"/>
          <w:i w:val="0"/>
          <w:spacing w:val="6"/>
          <w:sz w:val="24"/>
          <w:szCs w:val="24"/>
        </w:rPr>
        <w:t>продуктов питания</w:t>
      </w:r>
      <w:r w:rsidR="008542A4">
        <w:rPr>
          <w:rFonts w:ascii="GHEA Grapalat" w:hAnsi="GHEA Grapalat"/>
          <w:i w:val="0"/>
          <w:sz w:val="24"/>
          <w:szCs w:val="24"/>
        </w:rPr>
        <w:t xml:space="preserve"> </w:t>
      </w:r>
      <w:r w:rsidR="00782D60">
        <w:rPr>
          <w:rFonts w:ascii="GHEA Grapalat" w:hAnsi="GHEA Grapalat"/>
          <w:i w:val="0"/>
          <w:sz w:val="24"/>
          <w:szCs w:val="24"/>
        </w:rPr>
        <w:t>(далее — договор).</w:t>
      </w:r>
    </w:p>
    <w:p w14:paraId="0BDF1540" w14:textId="77777777"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083EEA3B" w14:textId="77777777"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70AC92D3" w14:textId="77777777"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67E8E240"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42421E84" w14:textId="07BD2877" w:rsidR="003F6ED1" w:rsidRPr="000F11E5" w:rsidRDefault="003F6ED1" w:rsidP="008542A4">
      <w:pPr>
        <w:pStyle w:val="BodyTextIndent"/>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w:t>
      </w:r>
      <w:r w:rsidR="008542A4">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8542A4" w:rsidRPr="00DE52A9">
        <w:rPr>
          <w:rFonts w:ascii="GHEA Grapalat" w:hAnsi="GHEA Grapalat"/>
          <w:i w:val="0"/>
          <w:sz w:val="24"/>
          <w:szCs w:val="24"/>
        </w:rPr>
        <w:t xml:space="preserve">РА, Ширакский </w:t>
      </w:r>
      <w:proofErr w:type="spellStart"/>
      <w:r w:rsidR="008542A4" w:rsidRPr="00DE52A9">
        <w:rPr>
          <w:rFonts w:ascii="GHEA Grapalat" w:hAnsi="GHEA Grapalat"/>
          <w:i w:val="0"/>
          <w:sz w:val="24"/>
          <w:szCs w:val="24"/>
        </w:rPr>
        <w:t>марз</w:t>
      </w:r>
      <w:proofErr w:type="spellEnd"/>
      <w:r w:rsidR="008542A4" w:rsidRPr="00DE52A9">
        <w:rPr>
          <w:rFonts w:ascii="GHEA Grapalat" w:hAnsi="GHEA Grapalat"/>
          <w:i w:val="0"/>
          <w:sz w:val="24"/>
          <w:szCs w:val="24"/>
        </w:rPr>
        <w:t xml:space="preserve">, </w:t>
      </w:r>
      <w:r w:rsidR="008542A4">
        <w:rPr>
          <w:rFonts w:ascii="GHEA Grapalat" w:hAnsi="GHEA Grapalat"/>
          <w:i w:val="0"/>
          <w:sz w:val="24"/>
          <w:szCs w:val="24"/>
        </w:rPr>
        <w:t>г</w:t>
      </w:r>
      <w:r w:rsidR="008542A4" w:rsidRPr="00DE52A9">
        <w:rPr>
          <w:rFonts w:ascii="GHEA Grapalat" w:hAnsi="GHEA Grapalat"/>
          <w:i w:val="0"/>
          <w:sz w:val="24"/>
          <w:szCs w:val="24"/>
        </w:rPr>
        <w:t xml:space="preserve">. </w:t>
      </w:r>
      <w:proofErr w:type="spellStart"/>
      <w:r w:rsidR="008542A4" w:rsidRPr="00DE52A9">
        <w:rPr>
          <w:rFonts w:ascii="GHEA Grapalat" w:hAnsi="GHEA Grapalat"/>
          <w:i w:val="0"/>
          <w:sz w:val="24"/>
          <w:szCs w:val="24"/>
        </w:rPr>
        <w:t>Маралик</w:t>
      </w:r>
      <w:proofErr w:type="spellEnd"/>
      <w:r w:rsidR="008542A4" w:rsidRPr="00DE52A9">
        <w:rPr>
          <w:rFonts w:ascii="GHEA Grapalat" w:hAnsi="GHEA Grapalat"/>
          <w:i w:val="0"/>
          <w:sz w:val="24"/>
          <w:szCs w:val="24"/>
        </w:rPr>
        <w:t xml:space="preserve">, </w:t>
      </w:r>
      <w:proofErr w:type="spellStart"/>
      <w:r w:rsidR="008542A4" w:rsidRPr="00DE52A9">
        <w:rPr>
          <w:rFonts w:ascii="GHEA Grapalat" w:hAnsi="GHEA Grapalat"/>
          <w:i w:val="0"/>
          <w:sz w:val="24"/>
          <w:szCs w:val="24"/>
        </w:rPr>
        <w:t>Мадатян</w:t>
      </w:r>
      <w:proofErr w:type="spellEnd"/>
      <w:r w:rsidR="008542A4" w:rsidRPr="00DE52A9">
        <w:rPr>
          <w:rFonts w:ascii="GHEA Grapalat" w:hAnsi="GHEA Grapalat"/>
          <w:i w:val="0"/>
          <w:sz w:val="24"/>
          <w:szCs w:val="24"/>
        </w:rPr>
        <w:t xml:space="preserve"> 1</w:t>
      </w:r>
      <w:r w:rsidR="008542A4">
        <w:rPr>
          <w:rFonts w:ascii="GHEA Grapalat" w:hAnsi="GHEA Grapalat"/>
          <w:i w:val="0"/>
          <w:sz w:val="24"/>
          <w:szCs w:val="24"/>
        </w:rPr>
        <w:t xml:space="preserve"> /муниципалитет Ани/ </w:t>
      </w:r>
      <w:r w:rsidRPr="000F0CA8">
        <w:rPr>
          <w:rFonts w:ascii="GHEA Grapalat" w:hAnsi="GHEA Grapalat"/>
          <w:i w:val="0"/>
          <w:sz w:val="24"/>
          <w:szCs w:val="24"/>
        </w:rPr>
        <w:t xml:space="preserve">в документарной форме, до </w:t>
      </w:r>
      <w:r w:rsidR="008542A4">
        <w:rPr>
          <w:rFonts w:ascii="GHEA Grapalat" w:hAnsi="GHEA Grapalat"/>
          <w:i w:val="0"/>
          <w:sz w:val="24"/>
          <w:szCs w:val="24"/>
        </w:rPr>
        <w:t xml:space="preserve">15:00 </w:t>
      </w:r>
      <w:r w:rsidRPr="000F0CA8">
        <w:rPr>
          <w:rFonts w:ascii="GHEA Grapalat" w:hAnsi="GHEA Grapalat"/>
          <w:i w:val="0"/>
          <w:sz w:val="24"/>
          <w:szCs w:val="24"/>
        </w:rPr>
        <w:t xml:space="preserve">часов </w:t>
      </w:r>
      <w:r w:rsidR="008542A4">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7D998D1C" w14:textId="6F57E085"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lastRenderedPageBreak/>
        <w:t xml:space="preserve">Вскрытие заявок будет проводиться по адресу </w:t>
      </w:r>
      <w:r w:rsidR="00E65417" w:rsidRPr="00DE52A9">
        <w:rPr>
          <w:rFonts w:ascii="GHEA Grapalat" w:hAnsi="GHEA Grapalat"/>
          <w:i w:val="0"/>
          <w:sz w:val="24"/>
          <w:szCs w:val="24"/>
        </w:rPr>
        <w:t xml:space="preserve">РА, Ширакский </w:t>
      </w:r>
      <w:proofErr w:type="spellStart"/>
      <w:r w:rsidR="00E65417" w:rsidRPr="00DE52A9">
        <w:rPr>
          <w:rFonts w:ascii="GHEA Grapalat" w:hAnsi="GHEA Grapalat"/>
          <w:i w:val="0"/>
          <w:sz w:val="24"/>
          <w:szCs w:val="24"/>
        </w:rPr>
        <w:t>марз</w:t>
      </w:r>
      <w:proofErr w:type="spellEnd"/>
      <w:r w:rsidR="00E65417" w:rsidRPr="00DE52A9">
        <w:rPr>
          <w:rFonts w:ascii="GHEA Grapalat" w:hAnsi="GHEA Grapalat"/>
          <w:i w:val="0"/>
          <w:sz w:val="24"/>
          <w:szCs w:val="24"/>
        </w:rPr>
        <w:t xml:space="preserve">, </w:t>
      </w:r>
      <w:r w:rsidR="00E65417">
        <w:rPr>
          <w:rFonts w:ascii="GHEA Grapalat" w:hAnsi="GHEA Grapalat"/>
          <w:i w:val="0"/>
          <w:sz w:val="24"/>
          <w:szCs w:val="24"/>
        </w:rPr>
        <w:t>г</w:t>
      </w:r>
      <w:r w:rsidR="00E65417" w:rsidRPr="00DE52A9">
        <w:rPr>
          <w:rFonts w:ascii="GHEA Grapalat" w:hAnsi="GHEA Grapalat"/>
          <w:i w:val="0"/>
          <w:sz w:val="24"/>
          <w:szCs w:val="24"/>
        </w:rPr>
        <w:t xml:space="preserve">. </w:t>
      </w:r>
      <w:proofErr w:type="spellStart"/>
      <w:r w:rsidR="00E65417" w:rsidRPr="00DE52A9">
        <w:rPr>
          <w:rFonts w:ascii="GHEA Grapalat" w:hAnsi="GHEA Grapalat"/>
          <w:i w:val="0"/>
          <w:sz w:val="24"/>
          <w:szCs w:val="24"/>
        </w:rPr>
        <w:t>Маралик</w:t>
      </w:r>
      <w:proofErr w:type="spellEnd"/>
      <w:r w:rsidR="00E65417" w:rsidRPr="00DE52A9">
        <w:rPr>
          <w:rFonts w:ascii="GHEA Grapalat" w:hAnsi="GHEA Grapalat"/>
          <w:i w:val="0"/>
          <w:sz w:val="24"/>
          <w:szCs w:val="24"/>
        </w:rPr>
        <w:t xml:space="preserve">, </w:t>
      </w:r>
      <w:proofErr w:type="spellStart"/>
      <w:r w:rsidR="00E65417" w:rsidRPr="00DE52A9">
        <w:rPr>
          <w:rFonts w:ascii="GHEA Grapalat" w:hAnsi="GHEA Grapalat"/>
          <w:i w:val="0"/>
          <w:sz w:val="24"/>
          <w:szCs w:val="24"/>
        </w:rPr>
        <w:t>Мадатян</w:t>
      </w:r>
      <w:proofErr w:type="spellEnd"/>
      <w:r w:rsidR="00E65417" w:rsidRPr="00DE52A9">
        <w:rPr>
          <w:rFonts w:ascii="GHEA Grapalat" w:hAnsi="GHEA Grapalat"/>
          <w:i w:val="0"/>
          <w:sz w:val="24"/>
          <w:szCs w:val="24"/>
        </w:rPr>
        <w:t xml:space="preserve"> 1</w:t>
      </w:r>
      <w:r w:rsidR="00E65417">
        <w:rPr>
          <w:rFonts w:ascii="GHEA Grapalat" w:hAnsi="GHEA Grapalat"/>
          <w:i w:val="0"/>
          <w:sz w:val="24"/>
          <w:szCs w:val="24"/>
        </w:rPr>
        <w:t xml:space="preserve"> /муниципалитет Ани/</w:t>
      </w:r>
      <w:r w:rsidRPr="000F0CA8">
        <w:rPr>
          <w:rFonts w:ascii="GHEA Grapalat" w:hAnsi="GHEA Grapalat"/>
          <w:i w:val="0"/>
          <w:sz w:val="24"/>
          <w:szCs w:val="24"/>
        </w:rPr>
        <w:t xml:space="preserve">, в </w:t>
      </w:r>
      <w:r w:rsidR="00E65417">
        <w:rPr>
          <w:rFonts w:ascii="GHEA Grapalat" w:hAnsi="GHEA Grapalat"/>
          <w:i w:val="0"/>
          <w:sz w:val="24"/>
          <w:szCs w:val="24"/>
        </w:rPr>
        <w:t>15:00</w:t>
      </w:r>
      <w:r>
        <w:rPr>
          <w:rFonts w:ascii="GHEA Grapalat" w:hAnsi="GHEA Grapalat"/>
          <w:i w:val="0"/>
          <w:sz w:val="24"/>
          <w:szCs w:val="24"/>
        </w:rPr>
        <w:t xml:space="preserve"> часов "</w:t>
      </w:r>
      <w:r w:rsidR="00E65417">
        <w:rPr>
          <w:rFonts w:ascii="GHEA Grapalat" w:hAnsi="GHEA Grapalat"/>
          <w:i w:val="0"/>
          <w:sz w:val="24"/>
          <w:szCs w:val="24"/>
        </w:rPr>
        <w:t>2</w:t>
      </w:r>
      <w:r w:rsidR="005F4336">
        <w:rPr>
          <w:rFonts w:ascii="GHEA Grapalat" w:hAnsi="GHEA Grapalat"/>
          <w:i w:val="0"/>
          <w:sz w:val="24"/>
          <w:szCs w:val="24"/>
        </w:rPr>
        <w:t>9</w:t>
      </w:r>
      <w:r>
        <w:rPr>
          <w:rFonts w:ascii="GHEA Grapalat" w:hAnsi="GHEA Grapalat"/>
          <w:i w:val="0"/>
          <w:sz w:val="24"/>
          <w:szCs w:val="24"/>
        </w:rPr>
        <w:t>" "</w:t>
      </w:r>
      <w:r w:rsidR="00E65417">
        <w:rPr>
          <w:rFonts w:ascii="GHEA Grapalat" w:hAnsi="GHEA Grapalat"/>
          <w:i w:val="0"/>
          <w:sz w:val="24"/>
          <w:szCs w:val="24"/>
        </w:rPr>
        <w:t>января</w:t>
      </w:r>
      <w:r>
        <w:rPr>
          <w:rFonts w:ascii="GHEA Grapalat" w:hAnsi="GHEA Grapalat"/>
          <w:i w:val="0"/>
          <w:sz w:val="24"/>
          <w:szCs w:val="24"/>
        </w:rPr>
        <w:t>" "</w:t>
      </w:r>
      <w:r w:rsidR="00E65417">
        <w:rPr>
          <w:rFonts w:ascii="GHEA Grapalat" w:hAnsi="GHEA Grapalat"/>
          <w:i w:val="0"/>
          <w:sz w:val="24"/>
          <w:szCs w:val="24"/>
        </w:rPr>
        <w:t>2026г</w:t>
      </w:r>
      <w:r>
        <w:rPr>
          <w:rFonts w:ascii="GHEA Grapalat" w:hAnsi="GHEA Grapalat"/>
          <w:i w:val="0"/>
          <w:sz w:val="24"/>
          <w:szCs w:val="24"/>
        </w:rPr>
        <w:t>".</w:t>
      </w:r>
    </w:p>
    <w:p w14:paraId="06C75F3D" w14:textId="77777777" w:rsidR="002C09AA" w:rsidRPr="001B32D9" w:rsidRDefault="002C09AA" w:rsidP="002C09AA">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1C10FD85" w14:textId="3FB6523E" w:rsidR="009F18D0" w:rsidRPr="003A1EBB" w:rsidRDefault="00754697" w:rsidP="00E65417">
      <w:pPr>
        <w:pStyle w:val="BodyTextIndent"/>
        <w:widowControl w:val="0"/>
        <w:spacing w:after="160" w:line="240" w:lineRule="auto"/>
        <w:ind w:firstLine="567"/>
        <w:rPr>
          <w:rFonts w:ascii="GHEA Grapalat" w:hAnsi="GHEA Grapalat"/>
          <w:i w:val="0"/>
          <w:sz w:val="16"/>
          <w:szCs w:val="16"/>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E65417">
        <w:rPr>
          <w:rFonts w:ascii="GHEA Grapalat" w:hAnsi="GHEA Grapalat"/>
          <w:i w:val="0"/>
          <w:sz w:val="24"/>
          <w:szCs w:val="24"/>
        </w:rPr>
        <w:t>Сатеник</w:t>
      </w:r>
      <w:proofErr w:type="spellEnd"/>
      <w:r w:rsidR="00E65417">
        <w:rPr>
          <w:rFonts w:ascii="GHEA Grapalat" w:hAnsi="GHEA Grapalat"/>
          <w:i w:val="0"/>
          <w:sz w:val="24"/>
          <w:szCs w:val="24"/>
        </w:rPr>
        <w:t xml:space="preserve"> </w:t>
      </w:r>
      <w:proofErr w:type="spellStart"/>
      <w:r w:rsidR="00E65417">
        <w:rPr>
          <w:rFonts w:ascii="GHEA Grapalat" w:hAnsi="GHEA Grapalat"/>
          <w:i w:val="0"/>
          <w:sz w:val="24"/>
          <w:szCs w:val="24"/>
        </w:rPr>
        <w:t>Закарян</w:t>
      </w:r>
      <w:proofErr w:type="spellEnd"/>
      <w:r w:rsidR="00E65417">
        <w:rPr>
          <w:rFonts w:ascii="GHEA Grapalat" w:hAnsi="GHEA Grapalat"/>
          <w:i w:val="0"/>
          <w:sz w:val="24"/>
          <w:szCs w:val="24"/>
        </w:rPr>
        <w:t>.</w:t>
      </w:r>
    </w:p>
    <w:p w14:paraId="3AA25304" w14:textId="77777777" w:rsidR="00E65417" w:rsidRPr="009044F1" w:rsidRDefault="00E65417" w:rsidP="00E65417">
      <w:pPr>
        <w:pStyle w:val="BodyTextIndent"/>
        <w:widowControl w:val="0"/>
        <w:spacing w:after="160" w:line="240" w:lineRule="auto"/>
        <w:ind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094687455</w:t>
      </w:r>
    </w:p>
    <w:p w14:paraId="005781CB" w14:textId="77777777" w:rsidR="00E65417" w:rsidRDefault="00E65417" w:rsidP="00E65417">
      <w:pPr>
        <w:pStyle w:val="BodyTextIndent"/>
        <w:widowControl w:val="0"/>
        <w:spacing w:after="160" w:line="240" w:lineRule="auto"/>
        <w:ind w:firstLine="0"/>
        <w:rPr>
          <w:rFonts w:ascii="GHEA Grapalat" w:hAnsi="GHEA Grapalat"/>
          <w:i w:val="0"/>
          <w:sz w:val="24"/>
          <w:szCs w:val="24"/>
        </w:rPr>
      </w:pPr>
      <w:r w:rsidRPr="009044F1">
        <w:rPr>
          <w:rFonts w:ascii="GHEA Grapalat" w:hAnsi="GHEA Grapalat"/>
          <w:i w:val="0"/>
          <w:sz w:val="24"/>
          <w:szCs w:val="24"/>
        </w:rPr>
        <w:t>Электронная почта</w:t>
      </w:r>
      <w:r w:rsidRPr="003B32F6">
        <w:rPr>
          <w:rFonts w:ascii="GHEA Grapalat" w:hAnsi="GHEA Grapalat"/>
          <w:i w:val="0"/>
          <w:u w:val="single"/>
          <w:lang w:val="af-ZA"/>
        </w:rPr>
        <w:t>ani.hamaynqapetaran.91@mail.ru</w:t>
      </w:r>
      <w:r w:rsidRPr="009044F1" w:rsidDel="00A15AD3">
        <w:rPr>
          <w:rFonts w:ascii="GHEA Grapalat" w:hAnsi="GHEA Grapalat"/>
          <w:i w:val="0"/>
          <w:sz w:val="24"/>
          <w:szCs w:val="24"/>
        </w:rPr>
        <w:t xml:space="preserve"> </w:t>
      </w:r>
    </w:p>
    <w:p w14:paraId="7D97EEE4" w14:textId="2F249CA6" w:rsidR="00915A97" w:rsidRPr="00D5443D" w:rsidRDefault="00E65417" w:rsidP="00E65417">
      <w:pPr>
        <w:pStyle w:val="BodyTextIndent"/>
        <w:widowControl w:val="0"/>
        <w:spacing w:after="160" w:line="240" w:lineRule="auto"/>
        <w:ind w:firstLine="0"/>
        <w:rPr>
          <w:rFonts w:ascii="GHEA Grapalat" w:hAnsi="GHEA Grapalat"/>
          <w:i w:val="0"/>
          <w:sz w:val="16"/>
          <w:szCs w:val="16"/>
        </w:rPr>
      </w:pPr>
      <w:r w:rsidRPr="009044F1">
        <w:rPr>
          <w:rFonts w:ascii="GHEA Grapalat" w:hAnsi="GHEA Grapalat"/>
          <w:i w:val="0"/>
          <w:sz w:val="24"/>
          <w:szCs w:val="24"/>
        </w:rPr>
        <w:t xml:space="preserve">Заказчик </w:t>
      </w:r>
      <w:r w:rsidR="005F4336">
        <w:rPr>
          <w:rFonts w:ascii="GHEA Grapalat" w:hAnsi="GHEA Grapalat"/>
          <w:i w:val="0"/>
          <w:sz w:val="24"/>
          <w:szCs w:val="24"/>
        </w:rPr>
        <w:t xml:space="preserve">&lt;&lt;Детский сад имени Джузеппе Пино </w:t>
      </w:r>
      <w:proofErr w:type="spellStart"/>
      <w:r w:rsidR="005F4336">
        <w:rPr>
          <w:rFonts w:ascii="GHEA Grapalat" w:hAnsi="GHEA Grapalat"/>
          <w:i w:val="0"/>
          <w:sz w:val="24"/>
          <w:szCs w:val="24"/>
        </w:rPr>
        <w:t>Чиачио</w:t>
      </w:r>
      <w:proofErr w:type="spellEnd"/>
      <w:proofErr w:type="gramStart"/>
      <w:r w:rsidR="005F4336">
        <w:rPr>
          <w:rFonts w:ascii="GHEA Grapalat" w:hAnsi="GHEA Grapalat"/>
          <w:i w:val="0"/>
          <w:sz w:val="24"/>
          <w:szCs w:val="24"/>
        </w:rPr>
        <w:t>&gt;&gt;ОНО</w:t>
      </w:r>
      <w:proofErr w:type="gramEnd"/>
      <w:r w:rsidR="005F4336">
        <w:rPr>
          <w:rFonts w:ascii="GHEA Grapalat" w:hAnsi="GHEA Grapalat"/>
          <w:i w:val="0"/>
          <w:sz w:val="24"/>
          <w:szCs w:val="24"/>
        </w:rPr>
        <w:t xml:space="preserve"> </w:t>
      </w:r>
      <w:proofErr w:type="spellStart"/>
      <w:r w:rsidR="005F4336">
        <w:rPr>
          <w:rFonts w:ascii="GHEA Grapalat" w:hAnsi="GHEA Grapalat"/>
          <w:i w:val="0"/>
          <w:sz w:val="24"/>
          <w:szCs w:val="24"/>
        </w:rPr>
        <w:t>Ланджик</w:t>
      </w:r>
      <w:proofErr w:type="spellEnd"/>
      <w:r w:rsidR="00B06D14">
        <w:rPr>
          <w:rFonts w:ascii="GHEA Grapalat" w:hAnsi="GHEA Grapalat"/>
          <w:i w:val="0"/>
          <w:sz w:val="24"/>
          <w:szCs w:val="24"/>
        </w:rPr>
        <w:t xml:space="preserve">, община Ани, Ширакский </w:t>
      </w:r>
      <w:proofErr w:type="spellStart"/>
      <w:r w:rsidR="00B06D14">
        <w:rPr>
          <w:rFonts w:ascii="GHEA Grapalat" w:hAnsi="GHEA Grapalat"/>
          <w:i w:val="0"/>
          <w:sz w:val="24"/>
          <w:szCs w:val="24"/>
        </w:rPr>
        <w:t>марз</w:t>
      </w:r>
      <w:proofErr w:type="spellEnd"/>
      <w:r w:rsidR="00B06D14">
        <w:rPr>
          <w:rFonts w:ascii="GHEA Grapalat" w:hAnsi="GHEA Grapalat"/>
          <w:i w:val="0"/>
          <w:sz w:val="24"/>
          <w:szCs w:val="24"/>
        </w:rPr>
        <w:t>, Республика Армения</w:t>
      </w:r>
      <w:r>
        <w:rPr>
          <w:rFonts w:ascii="GHEA Grapalat" w:hAnsi="GHEA Grapalat"/>
          <w:i w:val="0"/>
          <w:sz w:val="24"/>
          <w:szCs w:val="24"/>
        </w:rPr>
        <w:t xml:space="preserve"> </w:t>
      </w:r>
      <w:r w:rsidR="00915A97">
        <w:rPr>
          <w:rFonts w:ascii="GHEA Grapalat" w:hAnsi="GHEA Grapalat" w:cs="Sylfaen"/>
          <w:b/>
        </w:rPr>
        <w:br w:type="page"/>
      </w:r>
    </w:p>
    <w:p w14:paraId="48B48D79"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14:paraId="51A4437B" w14:textId="7DF8E866"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B06D14">
        <w:rPr>
          <w:rFonts w:ascii="GHEA Grapalat" w:hAnsi="GHEA Grapalat"/>
        </w:rPr>
        <w:t xml:space="preserve">запроса </w:t>
      </w:r>
      <w:proofErr w:type="spellStart"/>
      <w:r w:rsidR="00B06D14">
        <w:rPr>
          <w:rFonts w:ascii="GHEA Grapalat" w:hAnsi="GHEA Grapalat"/>
        </w:rPr>
        <w:t>катировок</w:t>
      </w:r>
      <w:proofErr w:type="spellEnd"/>
      <w:r w:rsidR="001B32D9" w:rsidRPr="001B32D9">
        <w:rPr>
          <w:rFonts w:ascii="GHEA Grapalat" w:hAnsi="GHEA Grapalat" w:cs="Sylfaen"/>
          <w:i/>
        </w:rPr>
        <w:br/>
      </w:r>
      <w:r w:rsidR="00096865" w:rsidRPr="009044F1">
        <w:rPr>
          <w:rFonts w:ascii="GHEA Grapalat" w:hAnsi="GHEA Grapalat"/>
          <w:i/>
        </w:rPr>
        <w:t xml:space="preserve">под кодом </w:t>
      </w:r>
      <w:r w:rsidR="005F4336">
        <w:rPr>
          <w:rFonts w:ascii="GHEA Grapalat" w:hAnsi="GHEA Grapalat"/>
          <w:i/>
        </w:rPr>
        <w:t>ШМДЖП- GHAPDzB-26/1</w:t>
      </w:r>
      <w:r w:rsidR="001B32D9" w:rsidRPr="001B32D9">
        <w:rPr>
          <w:rFonts w:ascii="GHEA Grapalat" w:hAnsi="GHEA Grapalat" w:cs="Times Armenian"/>
          <w:i/>
        </w:rPr>
        <w:br/>
      </w:r>
      <w:r w:rsidR="00A46F92">
        <w:rPr>
          <w:rFonts w:ascii="GHEA Grapalat" w:hAnsi="GHEA Grapalat"/>
          <w:i/>
        </w:rPr>
        <w:t xml:space="preserve">№ </w:t>
      </w:r>
      <w:r w:rsidR="007E216E">
        <w:rPr>
          <w:rFonts w:ascii="GHEA Grapalat" w:hAnsi="GHEA Grapalat"/>
          <w:i/>
          <w:lang w:val="hy-AM"/>
        </w:rPr>
        <w:t>2</w:t>
      </w:r>
      <w:r w:rsidR="00096865" w:rsidRPr="009044F1">
        <w:rPr>
          <w:rFonts w:ascii="GHEA Grapalat" w:hAnsi="GHEA Grapalat"/>
          <w:i/>
        </w:rPr>
        <w:t xml:space="preserve"> от </w:t>
      </w:r>
      <w:r w:rsidR="005F4336">
        <w:rPr>
          <w:rFonts w:ascii="GHEA Grapalat" w:hAnsi="GHEA Grapalat"/>
          <w:i/>
        </w:rPr>
        <w:t>20</w:t>
      </w:r>
      <w:r w:rsidR="007E216E">
        <w:rPr>
          <w:rFonts w:ascii="GHEA Grapalat" w:hAnsi="GHEA Grapalat"/>
          <w:i/>
          <w:lang w:val="hy-AM"/>
        </w:rPr>
        <w:t xml:space="preserve"> </w:t>
      </w:r>
      <w:r w:rsidR="007E216E">
        <w:rPr>
          <w:rFonts w:ascii="GHEA Grapalat" w:hAnsi="GHEA Grapalat"/>
          <w:i/>
        </w:rPr>
        <w:t>января</w:t>
      </w:r>
      <w:r w:rsidR="00096865" w:rsidRPr="009044F1">
        <w:rPr>
          <w:rFonts w:ascii="GHEA Grapalat" w:hAnsi="GHEA Grapalat"/>
          <w:i/>
        </w:rPr>
        <w:t xml:space="preserve"> 20</w:t>
      </w:r>
      <w:r w:rsidR="007E216E">
        <w:rPr>
          <w:rFonts w:ascii="GHEA Grapalat" w:hAnsi="GHEA Grapalat"/>
          <w:i/>
        </w:rPr>
        <w:t>26</w:t>
      </w:r>
      <w:r w:rsidR="00096865" w:rsidRPr="009044F1">
        <w:rPr>
          <w:rFonts w:ascii="GHEA Grapalat" w:hAnsi="GHEA Grapalat"/>
          <w:i/>
        </w:rPr>
        <w:t>г.</w:t>
      </w:r>
    </w:p>
    <w:p w14:paraId="25BDAE6F" w14:textId="77777777" w:rsidR="00096865" w:rsidRPr="009044F1" w:rsidRDefault="00096865" w:rsidP="00B46D58">
      <w:pPr>
        <w:pStyle w:val="BodyText"/>
        <w:widowControl w:val="0"/>
        <w:spacing w:after="160"/>
        <w:ind w:right="-7" w:firstLine="567"/>
        <w:jc w:val="center"/>
        <w:rPr>
          <w:rFonts w:ascii="GHEA Grapalat" w:hAnsi="GHEA Grapalat"/>
        </w:rPr>
      </w:pPr>
    </w:p>
    <w:p w14:paraId="78D9AF9D" w14:textId="77777777" w:rsidR="00096865" w:rsidRPr="003A1EBB" w:rsidRDefault="00096865" w:rsidP="00B46D58">
      <w:pPr>
        <w:pStyle w:val="BodyText"/>
        <w:widowControl w:val="0"/>
        <w:spacing w:after="160"/>
        <w:ind w:right="-7" w:firstLine="567"/>
        <w:jc w:val="center"/>
        <w:rPr>
          <w:rFonts w:ascii="GHEA Grapalat" w:hAnsi="GHEA Grapalat"/>
        </w:rPr>
      </w:pPr>
    </w:p>
    <w:p w14:paraId="52330B53" w14:textId="77777777" w:rsidR="000763E5" w:rsidRPr="003A1EBB" w:rsidRDefault="000763E5" w:rsidP="00B46D58">
      <w:pPr>
        <w:pStyle w:val="BodyText"/>
        <w:widowControl w:val="0"/>
        <w:spacing w:after="160"/>
        <w:ind w:right="-7" w:firstLine="567"/>
        <w:jc w:val="center"/>
        <w:rPr>
          <w:rFonts w:ascii="GHEA Grapalat" w:hAnsi="GHEA Grapalat"/>
        </w:rPr>
      </w:pPr>
    </w:p>
    <w:p w14:paraId="17B99A68" w14:textId="4D8EB7EB" w:rsidR="00C764A3" w:rsidRPr="009044F1" w:rsidRDefault="005F4336" w:rsidP="00C764A3">
      <w:pPr>
        <w:pStyle w:val="BodyText"/>
        <w:widowControl w:val="0"/>
        <w:spacing w:after="160"/>
        <w:ind w:right="-7" w:firstLine="567"/>
        <w:jc w:val="center"/>
        <w:rPr>
          <w:rFonts w:ascii="GHEA Grapalat" w:hAnsi="GHEA Grapalat"/>
        </w:rPr>
      </w:pPr>
      <w:r>
        <w:rPr>
          <w:rFonts w:ascii="GHEA Grapalat" w:hAnsi="GHEA Grapalat"/>
          <w:i/>
        </w:rPr>
        <w:t>&lt;&lt;ДЕТСКИЙ САД ИМЕНИ ДЖУЗЕППЕ ПИНО ЧИАЧИО</w:t>
      </w:r>
      <w:proofErr w:type="gramStart"/>
      <w:r>
        <w:rPr>
          <w:rFonts w:ascii="GHEA Grapalat" w:hAnsi="GHEA Grapalat"/>
          <w:i/>
        </w:rPr>
        <w:t>&gt;&gt;ОНО</w:t>
      </w:r>
      <w:proofErr w:type="gramEnd"/>
      <w:r>
        <w:rPr>
          <w:rFonts w:ascii="GHEA Grapalat" w:hAnsi="GHEA Grapalat"/>
          <w:i/>
        </w:rPr>
        <w:t xml:space="preserve"> ЛАНДЖИК, </w:t>
      </w:r>
      <w:r w:rsidR="00F72985">
        <w:rPr>
          <w:rFonts w:ascii="GHEA Grapalat" w:hAnsi="GHEA Grapalat"/>
          <w:i/>
        </w:rPr>
        <w:t>ОБЩИНА АНИ, ШИРАКСКИЙ МАРЗ, РЕСПУБЛИКА АРМЕНИЯ</w:t>
      </w:r>
      <w:r w:rsidR="00F72985">
        <w:rPr>
          <w:rFonts w:ascii="GHEA Grapalat" w:hAnsi="GHEA Grapalat"/>
        </w:rPr>
        <w:t xml:space="preserve"> </w:t>
      </w:r>
      <w:r w:rsidR="00F72985">
        <w:rPr>
          <w:rFonts w:ascii="GHEA Grapalat" w:hAnsi="GHEA Grapalat"/>
          <w:sz w:val="16"/>
          <w:szCs w:val="16"/>
          <w:lang w:val="hy-AM"/>
        </w:rPr>
        <w:t xml:space="preserve"> </w:t>
      </w:r>
    </w:p>
    <w:p w14:paraId="2619DF87" w14:textId="77777777" w:rsidR="00096865" w:rsidRPr="003A1EBB" w:rsidRDefault="00096865" w:rsidP="00B46D58">
      <w:pPr>
        <w:pStyle w:val="BodyText"/>
        <w:widowControl w:val="0"/>
        <w:spacing w:after="160"/>
        <w:ind w:right="-7" w:firstLine="567"/>
        <w:jc w:val="center"/>
        <w:rPr>
          <w:rFonts w:ascii="GHEA Grapalat" w:hAnsi="GHEA Grapalat"/>
        </w:rPr>
      </w:pPr>
    </w:p>
    <w:p w14:paraId="49A10E71" w14:textId="77777777" w:rsidR="000763E5" w:rsidRPr="003A1EBB" w:rsidRDefault="000763E5" w:rsidP="00B46D58">
      <w:pPr>
        <w:pStyle w:val="BodyText"/>
        <w:widowControl w:val="0"/>
        <w:spacing w:after="160"/>
        <w:ind w:right="-7" w:firstLine="567"/>
        <w:jc w:val="center"/>
        <w:rPr>
          <w:rFonts w:ascii="GHEA Grapalat" w:hAnsi="GHEA Grapalat"/>
        </w:rPr>
      </w:pPr>
    </w:p>
    <w:p w14:paraId="42B3DB12" w14:textId="77777777" w:rsidR="000763E5" w:rsidRPr="003A1EBB" w:rsidRDefault="000763E5" w:rsidP="00B46D58">
      <w:pPr>
        <w:pStyle w:val="BodyText"/>
        <w:widowControl w:val="0"/>
        <w:spacing w:after="160"/>
        <w:ind w:right="-7" w:firstLine="567"/>
        <w:jc w:val="center"/>
        <w:rPr>
          <w:rFonts w:ascii="GHEA Grapalat" w:hAnsi="GHEA Grapalat"/>
        </w:rPr>
      </w:pPr>
    </w:p>
    <w:p w14:paraId="08E80919"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48B1C977"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678ABBB6"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16E5FC17" w14:textId="74329B45" w:rsidR="00F72985" w:rsidRPr="009044F1" w:rsidRDefault="002B32D6" w:rsidP="00F72985">
      <w:pPr>
        <w:pStyle w:val="BodyText"/>
        <w:widowControl w:val="0"/>
        <w:spacing w:after="160"/>
        <w:ind w:right="-7" w:firstLine="567"/>
        <w:jc w:val="center"/>
        <w:rPr>
          <w:rFonts w:ascii="GHEA Grapalat" w:hAnsi="GHEA Grapalat"/>
        </w:rPr>
      </w:pPr>
      <w:r w:rsidRPr="009044F1">
        <w:rPr>
          <w:rFonts w:ascii="GHEA Grapalat" w:hAnsi="GHEA Grapalat"/>
        </w:rPr>
        <w:t xml:space="preserve">НА </w:t>
      </w:r>
      <w:r w:rsidR="008542A4">
        <w:rPr>
          <w:rFonts w:ascii="GHEA Grapalat" w:hAnsi="GHEA Grapalat"/>
        </w:rPr>
        <w:t>ЗАПРОС КОТИРОВОК</w:t>
      </w:r>
      <w:r w:rsidRPr="009044F1">
        <w:rPr>
          <w:rFonts w:ascii="GHEA Grapalat" w:hAnsi="GHEA Grapalat"/>
        </w:rPr>
        <w:t xml:space="preserve">, ОБЪЯВЛЕННЫЙ С ЦЕЛЬЮ ПРИОБРЕТЕНИЯ </w:t>
      </w:r>
      <w:r w:rsidR="00F72985">
        <w:rPr>
          <w:rFonts w:ascii="GHEA Grapalat" w:hAnsi="GHEA Grapalat"/>
        </w:rPr>
        <w:t>ПРОДУКТОВ ПИТАНИЯ</w:t>
      </w:r>
      <w:r w:rsidRPr="009044F1">
        <w:rPr>
          <w:rFonts w:ascii="GHEA Grapalat" w:hAnsi="GHEA Grapalat"/>
        </w:rPr>
        <w:t xml:space="preserve"> ДЛЯ НУЖД </w:t>
      </w:r>
      <w:r w:rsidR="005F4336">
        <w:rPr>
          <w:rFonts w:ascii="GHEA Grapalat" w:hAnsi="GHEA Grapalat"/>
        </w:rPr>
        <w:t>&lt;&lt;ДЕТСКИЙ САД ИМЕНИ ДЖУЗЕППЕ ПИНО ЧИАЧИО</w:t>
      </w:r>
      <w:proofErr w:type="gramStart"/>
      <w:r w:rsidR="005F4336">
        <w:rPr>
          <w:rFonts w:ascii="GHEA Grapalat" w:hAnsi="GHEA Grapalat"/>
        </w:rPr>
        <w:t>&gt;&gt;ОНО</w:t>
      </w:r>
      <w:proofErr w:type="gramEnd"/>
      <w:r w:rsidR="005F4336">
        <w:rPr>
          <w:rFonts w:ascii="GHEA Grapalat" w:hAnsi="GHEA Grapalat"/>
        </w:rPr>
        <w:t xml:space="preserve"> ЛАНДЖИК</w:t>
      </w:r>
      <w:r w:rsidR="005F4336" w:rsidRPr="00F72985">
        <w:rPr>
          <w:rFonts w:ascii="GHEA Grapalat" w:hAnsi="GHEA Grapalat"/>
        </w:rPr>
        <w:t xml:space="preserve">, ОБЩИНА АНИ, </w:t>
      </w:r>
      <w:r w:rsidR="00F72985" w:rsidRPr="00F72985">
        <w:rPr>
          <w:rFonts w:ascii="GHEA Grapalat" w:hAnsi="GHEA Grapalat"/>
        </w:rPr>
        <w:t>ШИРАКСКИЙ МАРЗ, РЕСПУБЛИКА АРМЕНИЯ</w:t>
      </w:r>
      <w:r w:rsidR="00F72985">
        <w:rPr>
          <w:rFonts w:ascii="GHEA Grapalat" w:hAnsi="GHEA Grapalat"/>
        </w:rPr>
        <w:t xml:space="preserve"> </w:t>
      </w:r>
      <w:r w:rsidR="00F72985" w:rsidRPr="00F72985">
        <w:rPr>
          <w:rFonts w:ascii="GHEA Grapalat" w:hAnsi="GHEA Grapalat"/>
        </w:rPr>
        <w:t xml:space="preserve"> </w:t>
      </w:r>
    </w:p>
    <w:p w14:paraId="50501B05" w14:textId="1004B5CE" w:rsidR="00096865" w:rsidRPr="009044F1" w:rsidRDefault="00096865" w:rsidP="00B46D58">
      <w:pPr>
        <w:pStyle w:val="BodyText"/>
        <w:widowControl w:val="0"/>
        <w:spacing w:after="160"/>
        <w:ind w:right="-7"/>
        <w:jc w:val="center"/>
        <w:rPr>
          <w:rFonts w:ascii="GHEA Grapalat" w:hAnsi="GHEA Grapalat"/>
        </w:rPr>
      </w:pPr>
    </w:p>
    <w:p w14:paraId="2C2969DB" w14:textId="77777777" w:rsidR="00CE0D95" w:rsidRPr="009044F1" w:rsidRDefault="00CE0D95" w:rsidP="00B46D58">
      <w:pPr>
        <w:pStyle w:val="BodyText"/>
        <w:widowControl w:val="0"/>
        <w:spacing w:after="160"/>
        <w:ind w:right="-7" w:firstLine="567"/>
        <w:jc w:val="center"/>
        <w:rPr>
          <w:rFonts w:ascii="GHEA Grapalat" w:hAnsi="GHEA Grapalat"/>
        </w:rPr>
      </w:pPr>
    </w:p>
    <w:p w14:paraId="4BCEC4A2" w14:textId="77777777" w:rsidR="00CE0D95" w:rsidRPr="009044F1" w:rsidRDefault="00CE0D95" w:rsidP="00B46D58">
      <w:pPr>
        <w:pStyle w:val="BodyText"/>
        <w:widowControl w:val="0"/>
        <w:spacing w:after="160"/>
        <w:ind w:right="-7" w:firstLine="567"/>
        <w:jc w:val="center"/>
        <w:rPr>
          <w:rFonts w:ascii="GHEA Grapalat" w:hAnsi="GHEA Grapalat"/>
        </w:rPr>
      </w:pPr>
    </w:p>
    <w:p w14:paraId="565A5F08" w14:textId="77777777" w:rsidR="000763E5" w:rsidRDefault="000763E5" w:rsidP="00B46D58">
      <w:pPr>
        <w:rPr>
          <w:rFonts w:ascii="GHEA Grapalat" w:hAnsi="GHEA Grapalat"/>
        </w:rPr>
      </w:pPr>
      <w:r>
        <w:rPr>
          <w:rFonts w:ascii="GHEA Grapalat" w:hAnsi="GHEA Grapalat"/>
        </w:rPr>
        <w:br w:type="page"/>
      </w:r>
    </w:p>
    <w:p w14:paraId="63FC8A20"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A4BCDC1" w14:textId="77777777" w:rsidR="00984BDB" w:rsidRPr="009044F1" w:rsidRDefault="00984BDB" w:rsidP="00B46D58">
      <w:pPr>
        <w:widowControl w:val="0"/>
        <w:spacing w:after="160"/>
        <w:ind w:firstLine="567"/>
        <w:jc w:val="both"/>
        <w:rPr>
          <w:rFonts w:ascii="GHEA Grapalat" w:hAnsi="GHEA Grapalat"/>
          <w:i/>
        </w:rPr>
      </w:pPr>
    </w:p>
    <w:p w14:paraId="79216709"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117AC32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14:paraId="2D9C6A08" w14:textId="77777777" w:rsidR="00160AE4" w:rsidRPr="009044F1" w:rsidRDefault="00160AE4" w:rsidP="00B46D58">
      <w:pPr>
        <w:widowControl w:val="0"/>
        <w:spacing w:after="160"/>
        <w:ind w:firstLine="567"/>
        <w:jc w:val="center"/>
        <w:rPr>
          <w:rFonts w:ascii="GHEA Grapalat" w:hAnsi="GHEA Grapalat"/>
          <w:i/>
        </w:rPr>
      </w:pPr>
    </w:p>
    <w:p w14:paraId="7A38900A" w14:textId="6DD9F3F6" w:rsidR="00160AE4" w:rsidRPr="00F72985" w:rsidRDefault="00F72985" w:rsidP="00B46D58">
      <w:pPr>
        <w:widowControl w:val="0"/>
        <w:spacing w:after="160"/>
        <w:ind w:firstLine="567"/>
        <w:jc w:val="center"/>
        <w:rPr>
          <w:rFonts w:ascii="GHEA Grapalat" w:hAnsi="GHEA Grapalat"/>
          <w:b/>
        </w:rPr>
      </w:pPr>
      <w:r>
        <w:rPr>
          <w:rFonts w:ascii="GHEA Grapalat" w:hAnsi="GHEA Grapalat"/>
          <w:b/>
        </w:rPr>
        <w:t xml:space="preserve">ПРОДУКТОВ </w:t>
      </w:r>
      <w:proofErr w:type="gramStart"/>
      <w:r>
        <w:rPr>
          <w:rFonts w:ascii="GHEA Grapalat" w:hAnsi="GHEA Grapalat"/>
          <w:b/>
        </w:rPr>
        <w:t>ПИТАНИЯ</w:t>
      </w:r>
      <w:r w:rsidR="00074ECB">
        <w:rPr>
          <w:rFonts w:ascii="GHEA Grapalat" w:hAnsi="GHEA Grapalat"/>
          <w:b/>
        </w:rPr>
        <w:t xml:space="preserve"> </w:t>
      </w:r>
      <w:r w:rsidR="00074ECB" w:rsidRPr="00B6338C">
        <w:rPr>
          <w:rFonts w:ascii="GHEA Grapalat" w:hAnsi="GHEA Grapalat"/>
          <w:b/>
        </w:rPr>
        <w:t xml:space="preserve"> </w:t>
      </w:r>
      <w:r w:rsidR="00074ECB" w:rsidRPr="002E069D">
        <w:rPr>
          <w:rFonts w:ascii="GHEA Grapalat" w:hAnsi="GHEA Grapalat"/>
          <w:b/>
        </w:rPr>
        <w:t>ДЛЯ</w:t>
      </w:r>
      <w:proofErr w:type="gramEnd"/>
      <w:r w:rsidR="00074ECB" w:rsidRPr="002E069D">
        <w:rPr>
          <w:rFonts w:ascii="GHEA Grapalat" w:hAnsi="GHEA Grapalat"/>
          <w:b/>
        </w:rPr>
        <w:t xml:space="preserve"> НУЖД</w:t>
      </w:r>
      <w:r w:rsidR="00074ECB" w:rsidRPr="00B6338C">
        <w:rPr>
          <w:rFonts w:ascii="GHEA Grapalat" w:hAnsi="GHEA Grapalat"/>
          <w:b/>
        </w:rPr>
        <w:t xml:space="preserve"> </w:t>
      </w:r>
      <w:r w:rsidR="005F4336">
        <w:rPr>
          <w:rFonts w:ascii="GHEA Grapalat" w:hAnsi="GHEA Grapalat"/>
          <w:b/>
        </w:rPr>
        <w:t>&lt;&lt;ДЕТСКИЙ САД ИМЕНИ ДЖУЗЕППЕ ПИНО ЧИАЧИО&gt;&gt;ОНО ЛАНДЖИК</w:t>
      </w:r>
      <w:r w:rsidR="005F4336" w:rsidRPr="00F72985">
        <w:rPr>
          <w:rFonts w:ascii="GHEA Grapalat" w:hAnsi="GHEA Grapalat"/>
          <w:b/>
        </w:rPr>
        <w:t>, ОБЩИНА АНИ</w:t>
      </w:r>
      <w:r w:rsidRPr="00F72985">
        <w:rPr>
          <w:rFonts w:ascii="GHEA Grapalat" w:hAnsi="GHEA Grapalat"/>
          <w:b/>
        </w:rPr>
        <w:t xml:space="preserve">, ШИРАКСКИЙ МАРЗ, РЕСПУБЛИКА АРМЕНИЯ  </w:t>
      </w:r>
    </w:p>
    <w:p w14:paraId="66FAD813" w14:textId="6F3ACCE0"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8542A4">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40404843" w14:textId="77777777" w:rsidR="00C67E80" w:rsidRPr="009044F1" w:rsidRDefault="00C67E80" w:rsidP="00B46D58">
      <w:pPr>
        <w:widowControl w:val="0"/>
        <w:spacing w:after="160"/>
        <w:jc w:val="center"/>
        <w:rPr>
          <w:rFonts w:ascii="GHEA Grapalat" w:hAnsi="GHEA Grapalat" w:cs="Sylfaen"/>
          <w:b/>
        </w:rPr>
      </w:pPr>
    </w:p>
    <w:p w14:paraId="7D2119BD"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79E55AF9" w14:textId="77777777" w:rsidR="002E069D" w:rsidRPr="008842CE" w:rsidRDefault="002E069D" w:rsidP="00B46D58">
      <w:pPr>
        <w:widowControl w:val="0"/>
        <w:spacing w:after="160"/>
        <w:jc w:val="center"/>
        <w:rPr>
          <w:rFonts w:ascii="GHEA Grapalat" w:hAnsi="GHEA Grapalat"/>
        </w:rPr>
      </w:pPr>
    </w:p>
    <w:p w14:paraId="6EDFF14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2037FD2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EF751E1"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110CEBA0"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37B80628"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29D10CB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35E8D92C"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40E034B1"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74523D9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1212D601"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77A8A4B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498CD6A"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050D4D7A" w14:textId="77777777" w:rsidR="008842CE" w:rsidRPr="00374F4A" w:rsidRDefault="008842CE" w:rsidP="00B46D58">
      <w:pPr>
        <w:widowControl w:val="0"/>
        <w:spacing w:after="160"/>
        <w:jc w:val="center"/>
        <w:rPr>
          <w:rFonts w:ascii="GHEA Grapalat" w:hAnsi="GHEA Grapalat"/>
          <w:b/>
        </w:rPr>
      </w:pPr>
    </w:p>
    <w:p w14:paraId="6A61FF5C" w14:textId="544BD01A"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542A4">
        <w:rPr>
          <w:rFonts w:ascii="GHEA Grapalat" w:hAnsi="GHEA Grapalat"/>
          <w:b/>
        </w:rPr>
        <w:t>ЗАПРОС КОТИРОВОК</w:t>
      </w:r>
    </w:p>
    <w:p w14:paraId="4C8E558C" w14:textId="77777777" w:rsidR="00520F57" w:rsidRPr="008842CE" w:rsidRDefault="00520F57" w:rsidP="00B46D58">
      <w:pPr>
        <w:widowControl w:val="0"/>
        <w:spacing w:after="160"/>
        <w:jc w:val="center"/>
        <w:rPr>
          <w:rFonts w:ascii="GHEA Grapalat" w:hAnsi="GHEA Grapalat"/>
          <w:b/>
        </w:rPr>
      </w:pPr>
    </w:p>
    <w:p w14:paraId="0B74AFA2"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1682902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29E1DC46"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58CC3FAC" w14:textId="77777777" w:rsidR="00E17B7F" w:rsidRDefault="00E17B7F">
      <w:pPr>
        <w:rPr>
          <w:rFonts w:ascii="GHEA Grapalat" w:hAnsi="GHEA Grapalat"/>
          <w:spacing w:val="-6"/>
        </w:rPr>
      </w:pPr>
      <w:r>
        <w:rPr>
          <w:rFonts w:ascii="GHEA Grapalat" w:hAnsi="GHEA Grapalat"/>
          <w:spacing w:val="-6"/>
        </w:rPr>
        <w:br w:type="page"/>
      </w:r>
    </w:p>
    <w:p w14:paraId="2EB385F3" w14:textId="5D7104E0"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364061">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5F4336">
        <w:rPr>
          <w:rFonts w:ascii="GHEA Grapalat" w:hAnsi="GHEA Grapalat"/>
          <w:spacing w:val="-6"/>
        </w:rPr>
        <w:t>ШМДЖП-GHAPDzB-26/1</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3826744C" w14:textId="21DF0B20"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5F4336">
        <w:rPr>
          <w:rFonts w:ascii="GHEA Grapalat" w:hAnsi="GHEA Grapalat"/>
        </w:rPr>
        <w:t xml:space="preserve">&lt;&lt;Детский сад имени Джузеппе Пино </w:t>
      </w:r>
      <w:proofErr w:type="spellStart"/>
      <w:r w:rsidR="005F4336">
        <w:rPr>
          <w:rFonts w:ascii="GHEA Grapalat" w:hAnsi="GHEA Grapalat"/>
        </w:rPr>
        <w:t>Чиачио</w:t>
      </w:r>
      <w:proofErr w:type="spellEnd"/>
      <w:r w:rsidR="005F4336">
        <w:rPr>
          <w:rFonts w:ascii="GHEA Grapalat" w:hAnsi="GHEA Grapalat"/>
        </w:rPr>
        <w:t xml:space="preserve">&gt;&gt;ОНО </w:t>
      </w:r>
      <w:proofErr w:type="spellStart"/>
      <w:r w:rsidR="005F4336">
        <w:rPr>
          <w:rFonts w:ascii="GHEA Grapalat" w:hAnsi="GHEA Grapalat"/>
        </w:rPr>
        <w:t>Ланджик</w:t>
      </w:r>
      <w:proofErr w:type="spellEnd"/>
      <w:r w:rsidR="00B06D14">
        <w:rPr>
          <w:rFonts w:ascii="GHEA Grapalat" w:hAnsi="GHEA Grapalat"/>
        </w:rPr>
        <w:t xml:space="preserve">, община Ани, Ширакский </w:t>
      </w:r>
      <w:proofErr w:type="spellStart"/>
      <w:r w:rsidR="00B06D14">
        <w:rPr>
          <w:rFonts w:ascii="GHEA Grapalat" w:hAnsi="GHEA Grapalat"/>
        </w:rPr>
        <w:t>марз</w:t>
      </w:r>
      <w:proofErr w:type="spellEnd"/>
      <w:r w:rsidR="00B06D14">
        <w:rPr>
          <w:rFonts w:ascii="GHEA Grapalat" w:hAnsi="GHEA Grapalat"/>
        </w:rPr>
        <w:t>, Республика Армения</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486A37"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31F9B52"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E965C60" w14:textId="31345C92"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E455E5" w:rsidRPr="00516C9D">
        <w:rPr>
          <w:rFonts w:ascii="GHEA Grapalat" w:hAnsi="GHEA Grapalat"/>
          <w:sz w:val="24"/>
          <w:szCs w:val="24"/>
        </w:rPr>
        <w:t>ani.hamaynqapetaran.91@mail.ru</w:t>
      </w:r>
      <w:r w:rsidR="00E455E5" w:rsidRPr="009044F1">
        <w:rPr>
          <w:rFonts w:ascii="GHEA Grapalat" w:hAnsi="GHEA Grapalat"/>
          <w:sz w:val="24"/>
          <w:szCs w:val="24"/>
        </w:rPr>
        <w:t>.</w:t>
      </w:r>
    </w:p>
    <w:p w14:paraId="2962A292"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14:paraId="480390C2"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4BD53486"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4D4CCE8C" w14:textId="0972B5F9" w:rsidR="00096865"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C5604D">
        <w:rPr>
          <w:rFonts w:ascii="GHEA Grapalat" w:hAnsi="GHEA Grapalat"/>
          <w:b/>
        </w:rPr>
        <w:t>продукты питания</w:t>
      </w:r>
      <w:r w:rsidR="00B51A5C" w:rsidRPr="009044F1">
        <w:rPr>
          <w:rFonts w:ascii="GHEA Grapalat" w:hAnsi="GHEA Grapalat"/>
          <w:i w:val="0"/>
          <w:sz w:val="24"/>
          <w:szCs w:val="24"/>
        </w:rPr>
        <w:t xml:space="preserve"> (далее — также товар) для нужд </w:t>
      </w:r>
      <w:r w:rsidR="005F4336">
        <w:rPr>
          <w:rFonts w:ascii="GHEA Grapalat" w:hAnsi="GHEA Grapalat"/>
          <w:i w:val="0"/>
          <w:sz w:val="24"/>
          <w:szCs w:val="24"/>
        </w:rPr>
        <w:t xml:space="preserve">&lt;&lt;Детский сад имени Джузеппе Пино </w:t>
      </w:r>
      <w:proofErr w:type="spellStart"/>
      <w:r w:rsidR="005F4336">
        <w:rPr>
          <w:rFonts w:ascii="GHEA Grapalat" w:hAnsi="GHEA Grapalat"/>
          <w:i w:val="0"/>
          <w:sz w:val="24"/>
          <w:szCs w:val="24"/>
        </w:rPr>
        <w:t>Чиачио</w:t>
      </w:r>
      <w:proofErr w:type="spellEnd"/>
      <w:proofErr w:type="gramStart"/>
      <w:r w:rsidR="005F4336">
        <w:rPr>
          <w:rFonts w:ascii="GHEA Grapalat" w:hAnsi="GHEA Grapalat"/>
          <w:i w:val="0"/>
          <w:sz w:val="24"/>
          <w:szCs w:val="24"/>
        </w:rPr>
        <w:t>&gt;&gt;ОНО</w:t>
      </w:r>
      <w:proofErr w:type="gramEnd"/>
      <w:r w:rsidR="005F4336">
        <w:rPr>
          <w:rFonts w:ascii="GHEA Grapalat" w:hAnsi="GHEA Grapalat"/>
          <w:i w:val="0"/>
          <w:sz w:val="24"/>
          <w:szCs w:val="24"/>
        </w:rPr>
        <w:t xml:space="preserve"> </w:t>
      </w:r>
      <w:proofErr w:type="spellStart"/>
      <w:r w:rsidR="005F4336">
        <w:rPr>
          <w:rFonts w:ascii="GHEA Grapalat" w:hAnsi="GHEA Grapalat"/>
          <w:i w:val="0"/>
          <w:sz w:val="24"/>
          <w:szCs w:val="24"/>
        </w:rPr>
        <w:t>Ланджик</w:t>
      </w:r>
      <w:proofErr w:type="spellEnd"/>
      <w:r w:rsidR="000D47F0" w:rsidRPr="000D47F0">
        <w:rPr>
          <w:rFonts w:ascii="GHEA Grapalat" w:hAnsi="GHEA Grapalat"/>
          <w:i w:val="0"/>
          <w:sz w:val="24"/>
          <w:szCs w:val="24"/>
        </w:rPr>
        <w:t xml:space="preserve">, община </w:t>
      </w:r>
      <w:r w:rsidR="000D47F0">
        <w:rPr>
          <w:rFonts w:ascii="GHEA Grapalat" w:hAnsi="GHEA Grapalat"/>
          <w:i w:val="0"/>
          <w:sz w:val="24"/>
          <w:szCs w:val="24"/>
        </w:rPr>
        <w:t>А</w:t>
      </w:r>
      <w:r w:rsidR="000D47F0" w:rsidRPr="000D47F0">
        <w:rPr>
          <w:rFonts w:ascii="GHEA Grapalat" w:hAnsi="GHEA Grapalat"/>
          <w:i w:val="0"/>
          <w:sz w:val="24"/>
          <w:szCs w:val="24"/>
        </w:rPr>
        <w:t xml:space="preserve">ни, </w:t>
      </w:r>
      <w:r w:rsidR="000D47F0">
        <w:rPr>
          <w:rFonts w:ascii="GHEA Grapalat" w:hAnsi="GHEA Grapalat"/>
          <w:i w:val="0"/>
          <w:sz w:val="24"/>
          <w:szCs w:val="24"/>
        </w:rPr>
        <w:t>Ш</w:t>
      </w:r>
      <w:r w:rsidR="000D47F0" w:rsidRPr="000D47F0">
        <w:rPr>
          <w:rFonts w:ascii="GHEA Grapalat" w:hAnsi="GHEA Grapalat"/>
          <w:i w:val="0"/>
          <w:sz w:val="24"/>
          <w:szCs w:val="24"/>
        </w:rPr>
        <w:t xml:space="preserve">иракский </w:t>
      </w:r>
      <w:proofErr w:type="spellStart"/>
      <w:r w:rsidR="000D47F0" w:rsidRPr="000D47F0">
        <w:rPr>
          <w:rFonts w:ascii="GHEA Grapalat" w:hAnsi="GHEA Grapalat"/>
          <w:i w:val="0"/>
          <w:sz w:val="24"/>
          <w:szCs w:val="24"/>
        </w:rPr>
        <w:t>марз</w:t>
      </w:r>
      <w:proofErr w:type="spellEnd"/>
      <w:r w:rsidR="000D47F0" w:rsidRPr="000D47F0">
        <w:rPr>
          <w:rFonts w:ascii="GHEA Grapalat" w:hAnsi="GHEA Grapalat"/>
          <w:i w:val="0"/>
          <w:sz w:val="24"/>
          <w:szCs w:val="24"/>
        </w:rPr>
        <w:t xml:space="preserve">, республика </w:t>
      </w:r>
      <w:r w:rsidR="000D47F0">
        <w:rPr>
          <w:rFonts w:ascii="GHEA Grapalat" w:hAnsi="GHEA Grapalat"/>
          <w:i w:val="0"/>
          <w:sz w:val="24"/>
          <w:szCs w:val="24"/>
        </w:rPr>
        <w:t>А</w:t>
      </w:r>
      <w:r w:rsidR="000D47F0" w:rsidRPr="000D47F0">
        <w:rPr>
          <w:rFonts w:ascii="GHEA Grapalat" w:hAnsi="GHEA Grapalat"/>
          <w:i w:val="0"/>
          <w:sz w:val="24"/>
          <w:szCs w:val="24"/>
        </w:rPr>
        <w:t>рмения</w:t>
      </w:r>
      <w:r w:rsidR="000D47F0">
        <w:rPr>
          <w:rFonts w:ascii="GHEA Grapalat" w:hAnsi="GHEA Grapalat"/>
          <w:i w:val="0"/>
          <w:sz w:val="24"/>
          <w:szCs w:val="24"/>
        </w:rPr>
        <w:t>,</w:t>
      </w:r>
      <w:r w:rsidR="000D47F0">
        <w:rPr>
          <w:rFonts w:ascii="GHEA Grapalat" w:hAnsi="GHEA Grapalat"/>
        </w:rPr>
        <w:t xml:space="preserve"> </w:t>
      </w:r>
      <w:r w:rsidR="000D47F0" w:rsidRPr="00F72985">
        <w:rPr>
          <w:rFonts w:ascii="GHEA Grapalat" w:hAnsi="GHEA Grapalat"/>
          <w:sz w:val="24"/>
          <w:szCs w:val="24"/>
        </w:rPr>
        <w:t xml:space="preserve"> </w:t>
      </w:r>
      <w:r w:rsidR="00B51A5C" w:rsidRPr="009044F1">
        <w:rPr>
          <w:rFonts w:ascii="GHEA Grapalat" w:hAnsi="GHEA Grapalat"/>
          <w:i w:val="0"/>
          <w:sz w:val="24"/>
          <w:szCs w:val="24"/>
        </w:rPr>
        <w:t xml:space="preserve"> которые сгруппированы в лоты "</w:t>
      </w:r>
      <w:r w:rsidR="000D47F0">
        <w:rPr>
          <w:rFonts w:ascii="GHEA Grapalat" w:hAnsi="GHEA Grapalat"/>
          <w:i w:val="0"/>
          <w:sz w:val="24"/>
          <w:szCs w:val="24"/>
        </w:rPr>
        <w:t>5</w:t>
      </w:r>
      <w:r w:rsidR="00E97EB5">
        <w:rPr>
          <w:rFonts w:ascii="GHEA Grapalat" w:hAnsi="GHEA Grapalat"/>
          <w:i w:val="0"/>
          <w:sz w:val="24"/>
          <w:szCs w:val="24"/>
        </w:rPr>
        <w:t>8</w:t>
      </w:r>
      <w:r w:rsidR="00B51A5C">
        <w:rPr>
          <w:rFonts w:ascii="GHEA Grapalat" w:hAnsi="GHEA Grapalat"/>
          <w:i w:val="0"/>
          <w:sz w:val="24"/>
          <w:szCs w:val="24"/>
        </w:rPr>
        <w:t xml:space="preserve"> /</w:t>
      </w:r>
      <w:r w:rsidR="000D47F0" w:rsidRPr="000D47F0">
        <w:rPr>
          <w:rFonts w:ascii="GHEA Grapalat" w:hAnsi="GHEA Grapalat"/>
          <w:i w:val="0"/>
          <w:sz w:val="24"/>
          <w:szCs w:val="24"/>
        </w:rPr>
        <w:t xml:space="preserve">пятьдесят </w:t>
      </w:r>
      <w:r w:rsidR="00E97EB5">
        <w:rPr>
          <w:rFonts w:ascii="GHEA Grapalat" w:hAnsi="GHEA Grapalat"/>
          <w:i w:val="0"/>
          <w:sz w:val="24"/>
          <w:szCs w:val="24"/>
        </w:rPr>
        <w:t>во</w:t>
      </w:r>
      <w:r w:rsidR="000D47F0" w:rsidRPr="000D47F0">
        <w:rPr>
          <w:rFonts w:ascii="GHEA Grapalat" w:hAnsi="GHEA Grapalat"/>
          <w:i w:val="0"/>
          <w:sz w:val="24"/>
          <w:szCs w:val="24"/>
        </w:rPr>
        <w:t xml:space="preserve">семь </w:t>
      </w:r>
      <w:r w:rsidR="00B51A5C">
        <w:rPr>
          <w:rFonts w:ascii="GHEA Grapalat" w:hAnsi="GHEA Grapalat"/>
          <w:i w:val="0"/>
          <w:sz w:val="24"/>
          <w:szCs w:val="24"/>
        </w:rPr>
        <w:t>/</w:t>
      </w:r>
      <w:r w:rsidR="00B51A5C" w:rsidRPr="009044F1">
        <w:rPr>
          <w:rFonts w:ascii="GHEA Grapalat" w:hAnsi="GHEA Grapalat"/>
          <w:i w:val="0"/>
          <w:sz w:val="24"/>
          <w:szCs w:val="24"/>
        </w:rPr>
        <w:t>":</w:t>
      </w:r>
    </w:p>
    <w:tbl>
      <w:tblPr>
        <w:tblW w:w="98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1359"/>
        <w:gridCol w:w="7110"/>
      </w:tblGrid>
      <w:tr w:rsidR="006C5547" w:rsidRPr="00A71D81" w14:paraId="15E9BDF3" w14:textId="77777777" w:rsidTr="006C5547">
        <w:trPr>
          <w:trHeight w:val="292"/>
        </w:trPr>
        <w:tc>
          <w:tcPr>
            <w:tcW w:w="2700" w:type="dxa"/>
            <w:gridSpan w:val="2"/>
            <w:vAlign w:val="center"/>
          </w:tcPr>
          <w:p w14:paraId="0005BF86" w14:textId="7638DDB4" w:rsidR="006C5547" w:rsidRPr="00C53648" w:rsidRDefault="006C5547" w:rsidP="000D47F0">
            <w:pPr>
              <w:pStyle w:val="BodyTextIndent2"/>
              <w:spacing w:line="240" w:lineRule="auto"/>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7110" w:type="dxa"/>
            <w:vAlign w:val="center"/>
          </w:tcPr>
          <w:p w14:paraId="7791229C" w14:textId="7E9E33D4" w:rsidR="006C5547" w:rsidRPr="00A71D81" w:rsidRDefault="006C5547" w:rsidP="000D47F0">
            <w:pPr>
              <w:pStyle w:val="BodyTextIndent2"/>
              <w:spacing w:line="240" w:lineRule="auto"/>
              <w:ind w:firstLine="0"/>
              <w:jc w:val="center"/>
              <w:rPr>
                <w:rFonts w:ascii="GHEA Grapalat" w:hAnsi="GHEA Grapalat"/>
                <w:b/>
                <w:bCs/>
                <w:i/>
                <w:iCs/>
              </w:rPr>
            </w:pPr>
            <w:r>
              <w:rPr>
                <w:rFonts w:ascii="GHEA Grapalat" w:hAnsi="GHEA Grapalat"/>
                <w:b/>
                <w:i/>
                <w:sz w:val="24"/>
                <w:szCs w:val="24"/>
              </w:rPr>
              <w:t>Л</w:t>
            </w:r>
            <w:r w:rsidRPr="009044F1">
              <w:rPr>
                <w:rFonts w:ascii="GHEA Grapalat" w:hAnsi="GHEA Grapalat"/>
                <w:b/>
                <w:i/>
                <w:sz w:val="24"/>
                <w:szCs w:val="24"/>
              </w:rPr>
              <w:t>отов</w:t>
            </w:r>
          </w:p>
        </w:tc>
      </w:tr>
      <w:tr w:rsidR="000D47F0" w:rsidRPr="00A71D81" w14:paraId="13376FB6" w14:textId="77777777" w:rsidTr="006C5547">
        <w:trPr>
          <w:trHeight w:val="292"/>
        </w:trPr>
        <w:tc>
          <w:tcPr>
            <w:tcW w:w="1341" w:type="dxa"/>
            <w:vAlign w:val="center"/>
          </w:tcPr>
          <w:p w14:paraId="602F124F" w14:textId="4042D671" w:rsidR="000D47F0" w:rsidRPr="00A71D81" w:rsidRDefault="000D47F0" w:rsidP="000D47F0">
            <w:pPr>
              <w:pStyle w:val="BodyTextIndent2"/>
              <w:spacing w:line="240" w:lineRule="auto"/>
              <w:jc w:val="center"/>
              <w:rPr>
                <w:rFonts w:ascii="GHEA Grapalat" w:hAnsi="GHEA Grapalat"/>
                <w:b/>
                <w:bCs/>
                <w:i/>
                <w:iCs/>
                <w:sz w:val="14"/>
                <w:szCs w:val="14"/>
              </w:rPr>
            </w:pPr>
            <w:r w:rsidRPr="009044F1">
              <w:rPr>
                <w:rFonts w:ascii="GHEA Grapalat" w:hAnsi="GHEA Grapalat"/>
                <w:b/>
                <w:i/>
                <w:sz w:val="24"/>
                <w:szCs w:val="24"/>
              </w:rPr>
              <w:t>Номера</w:t>
            </w:r>
          </w:p>
        </w:tc>
        <w:tc>
          <w:tcPr>
            <w:tcW w:w="1359" w:type="dxa"/>
            <w:vAlign w:val="center"/>
          </w:tcPr>
          <w:p w14:paraId="08DE3778" w14:textId="593F5272" w:rsidR="000D47F0" w:rsidRPr="00A71D81" w:rsidRDefault="000D47F0" w:rsidP="000D47F0">
            <w:pPr>
              <w:pStyle w:val="BodyTextIndent2"/>
              <w:spacing w:line="240" w:lineRule="auto"/>
              <w:jc w:val="center"/>
              <w:rPr>
                <w:rFonts w:ascii="GHEA Grapalat" w:hAnsi="GHEA Grapalat"/>
                <w:b/>
                <w:bCs/>
                <w:i/>
                <w:iCs/>
                <w:sz w:val="14"/>
                <w:szCs w:val="14"/>
              </w:rPr>
            </w:pPr>
            <w:r w:rsidRPr="00C53648">
              <w:rPr>
                <w:rFonts w:ascii="GHEA Grapalat" w:hAnsi="GHEA Grapalat"/>
                <w:b/>
                <w:i/>
                <w:sz w:val="24"/>
                <w:szCs w:val="24"/>
              </w:rPr>
              <w:t>Цена закупки</w:t>
            </w:r>
          </w:p>
        </w:tc>
        <w:tc>
          <w:tcPr>
            <w:tcW w:w="7110" w:type="dxa"/>
            <w:vAlign w:val="center"/>
          </w:tcPr>
          <w:p w14:paraId="5002B71B" w14:textId="77777777" w:rsidR="000D47F0" w:rsidRPr="00A71D81" w:rsidRDefault="000D47F0" w:rsidP="000D47F0">
            <w:pPr>
              <w:pStyle w:val="BodyTextIndent2"/>
              <w:spacing w:line="240" w:lineRule="auto"/>
              <w:ind w:firstLine="0"/>
              <w:jc w:val="center"/>
              <w:rPr>
                <w:rFonts w:ascii="GHEA Grapalat" w:hAnsi="GHEA Grapalat"/>
                <w:b/>
                <w:bCs/>
                <w:i/>
                <w:iCs/>
              </w:rPr>
            </w:pPr>
          </w:p>
        </w:tc>
      </w:tr>
      <w:tr w:rsidR="00E97EB5" w:rsidRPr="00040117" w14:paraId="44761964" w14:textId="77777777" w:rsidTr="006C5547">
        <w:tc>
          <w:tcPr>
            <w:tcW w:w="1341" w:type="dxa"/>
            <w:vAlign w:val="center"/>
          </w:tcPr>
          <w:p w14:paraId="50C557FB" w14:textId="77777777" w:rsidR="00E97EB5" w:rsidRPr="00A71D81" w:rsidRDefault="00E97EB5" w:rsidP="00E97EB5">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359" w:type="dxa"/>
            <w:vAlign w:val="center"/>
          </w:tcPr>
          <w:p w14:paraId="3DCD213C" w14:textId="4511287F"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414000</w:t>
            </w:r>
          </w:p>
        </w:tc>
        <w:tc>
          <w:tcPr>
            <w:tcW w:w="7110" w:type="dxa"/>
            <w:vAlign w:val="center"/>
          </w:tcPr>
          <w:p w14:paraId="0180C79A" w14:textId="6DF0ADE4" w:rsidR="00E97EB5" w:rsidRPr="005539A9" w:rsidRDefault="00E97EB5" w:rsidP="00E97EB5">
            <w:pPr>
              <w:pStyle w:val="BodyTextIndent2"/>
              <w:spacing w:line="240" w:lineRule="auto"/>
              <w:ind w:firstLine="0"/>
              <w:rPr>
                <w:rFonts w:ascii="GHEA Grapalat" w:hAnsi="GHEA Grapalat"/>
                <w:u w:val="single"/>
                <w:vertAlign w:val="subscript"/>
              </w:rPr>
            </w:pPr>
            <w:r w:rsidRPr="00BD28BC">
              <w:rPr>
                <w:rFonts w:ascii="GHEA Grapalat" w:hAnsi="GHEA Grapalat" w:cs="Sylfaen"/>
                <w:color w:val="000000"/>
                <w:sz w:val="16"/>
                <w:szCs w:val="16"/>
                <w:shd w:val="clear" w:color="auto" w:fill="FFFFFF"/>
                <w:lang w:val="hy-AM"/>
              </w:rPr>
              <w:t>Хлеб</w:t>
            </w:r>
            <w:r>
              <w:rPr>
                <w:rFonts w:ascii="GHEA Grapalat" w:hAnsi="GHEA Grapalat" w:cs="Sylfaen"/>
                <w:color w:val="000000"/>
                <w:sz w:val="16"/>
                <w:szCs w:val="16"/>
                <w:shd w:val="clear" w:color="auto" w:fill="FFFFFF"/>
                <w:lang w:val="hy-AM"/>
              </w:rPr>
              <w:t xml:space="preserve"> </w:t>
            </w:r>
            <w:proofErr w:type="spellStart"/>
            <w:r>
              <w:rPr>
                <w:rFonts w:ascii="GHEA Grapalat" w:hAnsi="GHEA Grapalat" w:cs="Sylfaen"/>
                <w:color w:val="000000"/>
                <w:sz w:val="16"/>
                <w:szCs w:val="16"/>
                <w:shd w:val="clear" w:color="auto" w:fill="FFFFFF"/>
              </w:rPr>
              <w:t>матнакаш</w:t>
            </w:r>
            <w:proofErr w:type="spellEnd"/>
          </w:p>
        </w:tc>
      </w:tr>
      <w:tr w:rsidR="00E97EB5" w:rsidRPr="00040117" w14:paraId="7A266A75" w14:textId="77777777" w:rsidTr="006C5547">
        <w:tc>
          <w:tcPr>
            <w:tcW w:w="1341" w:type="dxa"/>
            <w:vAlign w:val="center"/>
          </w:tcPr>
          <w:p w14:paraId="01B8DEE2"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2</w:t>
            </w:r>
          </w:p>
        </w:tc>
        <w:tc>
          <w:tcPr>
            <w:tcW w:w="1359" w:type="dxa"/>
            <w:vAlign w:val="center"/>
          </w:tcPr>
          <w:p w14:paraId="2C4B42F8" w14:textId="6CDFFC7E"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198000</w:t>
            </w:r>
          </w:p>
        </w:tc>
        <w:tc>
          <w:tcPr>
            <w:tcW w:w="7110" w:type="dxa"/>
            <w:vAlign w:val="center"/>
          </w:tcPr>
          <w:p w14:paraId="5E54E6C8" w14:textId="10D61223"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315F1A">
              <w:rPr>
                <w:rFonts w:ascii="GHEA Grapalat" w:hAnsi="GHEA Grapalat" w:cs="Sylfaen"/>
                <w:color w:val="000000"/>
                <w:sz w:val="16"/>
                <w:szCs w:val="16"/>
                <w:shd w:val="clear" w:color="auto" w:fill="FFFFFF"/>
                <w:lang w:val="hy-AM"/>
              </w:rPr>
              <w:t>Сыр</w:t>
            </w:r>
            <w:r>
              <w:rPr>
                <w:rFonts w:ascii="GHEA Grapalat" w:hAnsi="GHEA Grapalat" w:cs="Sylfaen"/>
                <w:color w:val="000000"/>
                <w:sz w:val="16"/>
                <w:szCs w:val="16"/>
                <w:shd w:val="clear" w:color="auto" w:fill="FFFFFF"/>
              </w:rPr>
              <w:t xml:space="preserve"> чанах</w:t>
            </w:r>
          </w:p>
        </w:tc>
      </w:tr>
      <w:tr w:rsidR="00E97EB5" w:rsidRPr="00040117" w14:paraId="61B27D59" w14:textId="77777777" w:rsidTr="006C5547">
        <w:tc>
          <w:tcPr>
            <w:tcW w:w="1341" w:type="dxa"/>
            <w:vAlign w:val="center"/>
          </w:tcPr>
          <w:p w14:paraId="2ECF089C"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3</w:t>
            </w:r>
          </w:p>
        </w:tc>
        <w:tc>
          <w:tcPr>
            <w:tcW w:w="1359" w:type="dxa"/>
            <w:vAlign w:val="center"/>
          </w:tcPr>
          <w:p w14:paraId="578A171F" w14:textId="0AEB460A"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26000</w:t>
            </w:r>
          </w:p>
        </w:tc>
        <w:tc>
          <w:tcPr>
            <w:tcW w:w="7110" w:type="dxa"/>
            <w:vAlign w:val="center"/>
          </w:tcPr>
          <w:p w14:paraId="67A5E0EB" w14:textId="4B285DE1"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315F1A">
              <w:rPr>
                <w:rFonts w:ascii="GHEA Grapalat" w:hAnsi="GHEA Grapalat" w:cs="Sylfaen"/>
                <w:color w:val="000000"/>
                <w:sz w:val="16"/>
                <w:szCs w:val="16"/>
                <w:shd w:val="clear" w:color="auto" w:fill="FFFFFF"/>
                <w:lang w:val="hy-AM"/>
              </w:rPr>
              <w:t>Белый сахар</w:t>
            </w:r>
          </w:p>
        </w:tc>
      </w:tr>
      <w:tr w:rsidR="00E97EB5" w:rsidRPr="00040117" w14:paraId="3217BF90" w14:textId="77777777" w:rsidTr="006C5547">
        <w:tc>
          <w:tcPr>
            <w:tcW w:w="1341" w:type="dxa"/>
            <w:vAlign w:val="center"/>
          </w:tcPr>
          <w:p w14:paraId="177FA157"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4</w:t>
            </w:r>
          </w:p>
        </w:tc>
        <w:tc>
          <w:tcPr>
            <w:tcW w:w="1359" w:type="dxa"/>
            <w:vAlign w:val="center"/>
          </w:tcPr>
          <w:p w14:paraId="165D5090" w14:textId="0CDCC232"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32400</w:t>
            </w:r>
          </w:p>
        </w:tc>
        <w:tc>
          <w:tcPr>
            <w:tcW w:w="7110" w:type="dxa"/>
            <w:vAlign w:val="center"/>
          </w:tcPr>
          <w:p w14:paraId="14E86282" w14:textId="16C57340"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6"/>
                <w:szCs w:val="16"/>
                <w:shd w:val="clear" w:color="auto" w:fill="FFFFFF"/>
              </w:rPr>
              <w:t>макароны</w:t>
            </w:r>
          </w:p>
        </w:tc>
      </w:tr>
      <w:tr w:rsidR="00E97EB5" w:rsidRPr="00040117" w14:paraId="3F58F2C9" w14:textId="77777777" w:rsidTr="006C5547">
        <w:tc>
          <w:tcPr>
            <w:tcW w:w="1341" w:type="dxa"/>
            <w:vAlign w:val="center"/>
          </w:tcPr>
          <w:p w14:paraId="541CC2D7"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5</w:t>
            </w:r>
          </w:p>
        </w:tc>
        <w:tc>
          <w:tcPr>
            <w:tcW w:w="1359" w:type="dxa"/>
            <w:vAlign w:val="center"/>
          </w:tcPr>
          <w:p w14:paraId="6E6B8F8A" w14:textId="465D6113"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24300</w:t>
            </w:r>
          </w:p>
        </w:tc>
        <w:tc>
          <w:tcPr>
            <w:tcW w:w="7110" w:type="dxa"/>
            <w:vAlign w:val="center"/>
          </w:tcPr>
          <w:p w14:paraId="2F6E8E61" w14:textId="38003DA7"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6A1506">
              <w:rPr>
                <w:rFonts w:ascii="GHEA Grapalat" w:hAnsi="GHEA Grapalat" w:cs="Sylfaen"/>
                <w:color w:val="000000"/>
                <w:sz w:val="16"/>
                <w:szCs w:val="16"/>
                <w:shd w:val="clear" w:color="auto" w:fill="FFFFFF"/>
                <w:lang w:val="hy-AM"/>
              </w:rPr>
              <w:t>Пшеничная крупа</w:t>
            </w:r>
          </w:p>
        </w:tc>
      </w:tr>
      <w:tr w:rsidR="00E97EB5" w:rsidRPr="00040117" w14:paraId="03E80909" w14:textId="77777777" w:rsidTr="006C5547">
        <w:tc>
          <w:tcPr>
            <w:tcW w:w="1341" w:type="dxa"/>
            <w:vAlign w:val="center"/>
          </w:tcPr>
          <w:p w14:paraId="5266D0CD"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6</w:t>
            </w:r>
          </w:p>
        </w:tc>
        <w:tc>
          <w:tcPr>
            <w:tcW w:w="1359" w:type="dxa"/>
            <w:vAlign w:val="center"/>
          </w:tcPr>
          <w:p w14:paraId="4D6522C3" w14:textId="51E3ECF4"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47000</w:t>
            </w:r>
          </w:p>
        </w:tc>
        <w:tc>
          <w:tcPr>
            <w:tcW w:w="7110" w:type="dxa"/>
            <w:vAlign w:val="center"/>
          </w:tcPr>
          <w:p w14:paraId="3BF367F5" w14:textId="3EE2D755"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6A1506">
              <w:rPr>
                <w:rFonts w:ascii="GHEA Grapalat" w:hAnsi="GHEA Grapalat" w:cs="Sylfaen"/>
                <w:color w:val="000000"/>
                <w:sz w:val="16"/>
                <w:szCs w:val="16"/>
                <w:shd w:val="clear" w:color="auto" w:fill="FFFFFF"/>
                <w:lang w:val="hy-AM"/>
              </w:rPr>
              <w:t>чечевица</w:t>
            </w:r>
          </w:p>
        </w:tc>
      </w:tr>
      <w:tr w:rsidR="00E97EB5" w:rsidRPr="00040117" w14:paraId="5CA3C2DB" w14:textId="77777777" w:rsidTr="006C5547">
        <w:tc>
          <w:tcPr>
            <w:tcW w:w="1341" w:type="dxa"/>
            <w:vAlign w:val="center"/>
          </w:tcPr>
          <w:p w14:paraId="77AF4860"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7</w:t>
            </w:r>
          </w:p>
        </w:tc>
        <w:tc>
          <w:tcPr>
            <w:tcW w:w="1359" w:type="dxa"/>
            <w:vAlign w:val="center"/>
          </w:tcPr>
          <w:p w14:paraId="1A788E3A" w14:textId="7AD06262"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27000</w:t>
            </w:r>
          </w:p>
        </w:tc>
        <w:tc>
          <w:tcPr>
            <w:tcW w:w="7110" w:type="dxa"/>
            <w:vAlign w:val="center"/>
          </w:tcPr>
          <w:p w14:paraId="1DF50A95" w14:textId="7EADD29F"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5D5D4F">
              <w:rPr>
                <w:rFonts w:ascii="GHEA Grapalat" w:hAnsi="GHEA Grapalat" w:cs="Sylfaen"/>
                <w:color w:val="000000"/>
                <w:sz w:val="16"/>
                <w:szCs w:val="16"/>
                <w:shd w:val="clear" w:color="auto" w:fill="FFFFFF"/>
                <w:lang w:val="hy-AM"/>
              </w:rPr>
              <w:t>Рис</w:t>
            </w:r>
            <w:r>
              <w:rPr>
                <w:rFonts w:ascii="GHEA Grapalat" w:hAnsi="GHEA Grapalat" w:cs="Sylfaen"/>
                <w:color w:val="000000"/>
                <w:sz w:val="16"/>
                <w:szCs w:val="16"/>
                <w:shd w:val="clear" w:color="auto" w:fill="FFFFFF"/>
              </w:rPr>
              <w:t xml:space="preserve"> </w:t>
            </w:r>
            <w:r>
              <w:rPr>
                <w:rFonts w:ascii="GHEA Grapalat" w:hAnsi="GHEA Grapalat" w:cs="Sylfaen"/>
                <w:color w:val="000000"/>
                <w:sz w:val="16"/>
                <w:szCs w:val="16"/>
                <w:shd w:val="clear" w:color="auto" w:fill="FFFFFF"/>
                <w:lang w:val="hy-AM"/>
              </w:rPr>
              <w:t>/</w:t>
            </w:r>
            <w:r w:rsidRPr="005D5D4F">
              <w:rPr>
                <w:rFonts w:ascii="GHEA Grapalat" w:hAnsi="GHEA Grapalat" w:cs="Sylfaen"/>
                <w:color w:val="000000"/>
                <w:sz w:val="16"/>
                <w:szCs w:val="16"/>
                <w:shd w:val="clear" w:color="auto" w:fill="FFFFFF"/>
                <w:lang w:val="hy-AM"/>
              </w:rPr>
              <w:t>длинный</w:t>
            </w:r>
            <w:r>
              <w:rPr>
                <w:rFonts w:ascii="GHEA Grapalat" w:hAnsi="GHEA Grapalat" w:cs="Sylfaen"/>
                <w:color w:val="000000"/>
                <w:sz w:val="16"/>
                <w:szCs w:val="16"/>
                <w:shd w:val="clear" w:color="auto" w:fill="FFFFFF"/>
                <w:lang w:val="hy-AM"/>
              </w:rPr>
              <w:t>/</w:t>
            </w:r>
          </w:p>
        </w:tc>
      </w:tr>
      <w:tr w:rsidR="00E97EB5" w:rsidRPr="00040117" w14:paraId="5DCAA697" w14:textId="77777777" w:rsidTr="006C5547">
        <w:tc>
          <w:tcPr>
            <w:tcW w:w="1341" w:type="dxa"/>
            <w:vAlign w:val="center"/>
          </w:tcPr>
          <w:p w14:paraId="11772567"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8</w:t>
            </w:r>
          </w:p>
        </w:tc>
        <w:tc>
          <w:tcPr>
            <w:tcW w:w="1359" w:type="dxa"/>
            <w:vAlign w:val="center"/>
          </w:tcPr>
          <w:p w14:paraId="22E28BBB" w14:textId="71179904"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107500</w:t>
            </w:r>
          </w:p>
        </w:tc>
        <w:tc>
          <w:tcPr>
            <w:tcW w:w="7110" w:type="dxa"/>
            <w:vAlign w:val="center"/>
          </w:tcPr>
          <w:p w14:paraId="681737F5" w14:textId="6477405C"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7A6BE0">
              <w:rPr>
                <w:rFonts w:ascii="GHEA Grapalat" w:hAnsi="GHEA Grapalat" w:cs="Sylfaen"/>
                <w:color w:val="000000"/>
                <w:sz w:val="16"/>
                <w:szCs w:val="16"/>
                <w:shd w:val="clear" w:color="auto" w:fill="FFFFFF"/>
                <w:lang w:val="hy-AM"/>
              </w:rPr>
              <w:t>Рис /круглый/</w:t>
            </w:r>
          </w:p>
        </w:tc>
      </w:tr>
      <w:tr w:rsidR="00E97EB5" w:rsidRPr="00040117" w14:paraId="1640B8C7" w14:textId="77777777" w:rsidTr="006C5547">
        <w:tc>
          <w:tcPr>
            <w:tcW w:w="1341" w:type="dxa"/>
            <w:vAlign w:val="center"/>
          </w:tcPr>
          <w:p w14:paraId="4265E0F9"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9</w:t>
            </w:r>
          </w:p>
        </w:tc>
        <w:tc>
          <w:tcPr>
            <w:tcW w:w="1359" w:type="dxa"/>
            <w:vAlign w:val="center"/>
          </w:tcPr>
          <w:p w14:paraId="59747C6F" w14:textId="50012EF5"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17500</w:t>
            </w:r>
          </w:p>
        </w:tc>
        <w:tc>
          <w:tcPr>
            <w:tcW w:w="7110" w:type="dxa"/>
            <w:vAlign w:val="center"/>
          </w:tcPr>
          <w:p w14:paraId="64D68F34" w14:textId="15A8FE10"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7A6BE0">
              <w:rPr>
                <w:rFonts w:ascii="GHEA Grapalat" w:hAnsi="GHEA Grapalat" w:cs="Sylfaen"/>
                <w:color w:val="000000"/>
                <w:sz w:val="16"/>
                <w:szCs w:val="16"/>
                <w:shd w:val="clear" w:color="auto" w:fill="FFFFFF"/>
                <w:lang w:val="hy-AM"/>
              </w:rPr>
              <w:t>горох</w:t>
            </w:r>
          </w:p>
        </w:tc>
      </w:tr>
      <w:tr w:rsidR="00E97EB5" w:rsidRPr="00040117" w14:paraId="100F6D19" w14:textId="77777777" w:rsidTr="006C5547">
        <w:tc>
          <w:tcPr>
            <w:tcW w:w="1341" w:type="dxa"/>
            <w:vAlign w:val="center"/>
          </w:tcPr>
          <w:p w14:paraId="4BFD5993"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10</w:t>
            </w:r>
          </w:p>
        </w:tc>
        <w:tc>
          <w:tcPr>
            <w:tcW w:w="1359" w:type="dxa"/>
            <w:vAlign w:val="center"/>
          </w:tcPr>
          <w:p w14:paraId="5162277B" w14:textId="5843CBB8"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34560</w:t>
            </w:r>
          </w:p>
        </w:tc>
        <w:tc>
          <w:tcPr>
            <w:tcW w:w="7110" w:type="dxa"/>
            <w:vAlign w:val="center"/>
          </w:tcPr>
          <w:p w14:paraId="3D9173AC" w14:textId="77DDC4C1"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FA47F8">
              <w:rPr>
                <w:rFonts w:ascii="GHEA Grapalat" w:hAnsi="GHEA Grapalat" w:cs="Sylfaen"/>
                <w:color w:val="000000"/>
                <w:sz w:val="16"/>
                <w:szCs w:val="16"/>
                <w:shd w:val="clear" w:color="auto" w:fill="FFFFFF"/>
                <w:lang w:val="hy-AM"/>
              </w:rPr>
              <w:t>Гречиха</w:t>
            </w:r>
          </w:p>
        </w:tc>
      </w:tr>
      <w:tr w:rsidR="00E97EB5" w:rsidRPr="00040117" w14:paraId="49BAD5DF" w14:textId="77777777" w:rsidTr="006C5547">
        <w:tc>
          <w:tcPr>
            <w:tcW w:w="1341" w:type="dxa"/>
            <w:vAlign w:val="center"/>
          </w:tcPr>
          <w:p w14:paraId="3AD902DE"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11</w:t>
            </w:r>
          </w:p>
        </w:tc>
        <w:tc>
          <w:tcPr>
            <w:tcW w:w="1359" w:type="dxa"/>
            <w:vAlign w:val="center"/>
          </w:tcPr>
          <w:p w14:paraId="324FCDA0" w14:textId="49817887"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72000</w:t>
            </w:r>
          </w:p>
        </w:tc>
        <w:tc>
          <w:tcPr>
            <w:tcW w:w="7110" w:type="dxa"/>
            <w:vAlign w:val="center"/>
          </w:tcPr>
          <w:p w14:paraId="3A9037D6" w14:textId="43CFE4F3"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FC09E0">
              <w:rPr>
                <w:rFonts w:ascii="GHEA Grapalat" w:hAnsi="GHEA Grapalat" w:cs="Sylfaen"/>
                <w:color w:val="000000"/>
                <w:sz w:val="16"/>
                <w:szCs w:val="16"/>
                <w:shd w:val="clear" w:color="auto" w:fill="FFFFFF"/>
                <w:lang w:val="hy-AM"/>
              </w:rPr>
              <w:t>Бук</w:t>
            </w:r>
          </w:p>
        </w:tc>
      </w:tr>
      <w:tr w:rsidR="00E97EB5" w:rsidRPr="00040117" w14:paraId="53B4E60E" w14:textId="77777777" w:rsidTr="006C5547">
        <w:tc>
          <w:tcPr>
            <w:tcW w:w="1341" w:type="dxa"/>
            <w:vAlign w:val="center"/>
          </w:tcPr>
          <w:p w14:paraId="1FABB0A5"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12</w:t>
            </w:r>
          </w:p>
        </w:tc>
        <w:tc>
          <w:tcPr>
            <w:tcW w:w="1359" w:type="dxa"/>
            <w:vAlign w:val="center"/>
          </w:tcPr>
          <w:p w14:paraId="18A45B3F" w14:textId="34F9B9CC"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77000</w:t>
            </w:r>
          </w:p>
        </w:tc>
        <w:tc>
          <w:tcPr>
            <w:tcW w:w="7110" w:type="dxa"/>
            <w:vAlign w:val="center"/>
          </w:tcPr>
          <w:p w14:paraId="744D474A" w14:textId="23325656"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4A7297">
              <w:rPr>
                <w:rFonts w:ascii="GHEA Grapalat" w:hAnsi="GHEA Grapalat" w:cs="Sylfaen"/>
                <w:color w:val="000000"/>
                <w:sz w:val="16"/>
                <w:szCs w:val="16"/>
                <w:shd w:val="clear" w:color="auto" w:fill="FFFFFF"/>
                <w:lang w:val="hy-AM"/>
              </w:rPr>
              <w:t>Фасоль</w:t>
            </w:r>
          </w:p>
        </w:tc>
      </w:tr>
      <w:tr w:rsidR="00E97EB5" w:rsidRPr="00040117" w14:paraId="7B045336" w14:textId="77777777" w:rsidTr="006C5547">
        <w:tc>
          <w:tcPr>
            <w:tcW w:w="1341" w:type="dxa"/>
            <w:vAlign w:val="center"/>
          </w:tcPr>
          <w:p w14:paraId="5DEA90CF"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13</w:t>
            </w:r>
          </w:p>
        </w:tc>
        <w:tc>
          <w:tcPr>
            <w:tcW w:w="1359" w:type="dxa"/>
            <w:vAlign w:val="center"/>
          </w:tcPr>
          <w:p w14:paraId="0AC23A5B" w14:textId="68D3B832"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18500</w:t>
            </w:r>
          </w:p>
        </w:tc>
        <w:tc>
          <w:tcPr>
            <w:tcW w:w="7110" w:type="dxa"/>
            <w:vAlign w:val="center"/>
          </w:tcPr>
          <w:p w14:paraId="584570C6" w14:textId="3A9250C7"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4A7297">
              <w:rPr>
                <w:rFonts w:ascii="GHEA Grapalat" w:hAnsi="GHEA Grapalat" w:cs="Sylfaen"/>
                <w:color w:val="000000"/>
                <w:sz w:val="16"/>
                <w:szCs w:val="16"/>
                <w:shd w:val="clear" w:color="auto" w:fill="FFFFFF"/>
                <w:lang w:val="hy-AM"/>
              </w:rPr>
              <w:t>булгур</w:t>
            </w:r>
          </w:p>
        </w:tc>
      </w:tr>
      <w:tr w:rsidR="00E97EB5" w:rsidRPr="00040117" w14:paraId="6EBA614E" w14:textId="77777777" w:rsidTr="006C5547">
        <w:tc>
          <w:tcPr>
            <w:tcW w:w="1341" w:type="dxa"/>
            <w:vAlign w:val="center"/>
          </w:tcPr>
          <w:p w14:paraId="6FF94569"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14</w:t>
            </w:r>
          </w:p>
        </w:tc>
        <w:tc>
          <w:tcPr>
            <w:tcW w:w="1359" w:type="dxa"/>
            <w:vAlign w:val="center"/>
          </w:tcPr>
          <w:p w14:paraId="48E8C4A8" w14:textId="609C2E18"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55000</w:t>
            </w:r>
          </w:p>
        </w:tc>
        <w:tc>
          <w:tcPr>
            <w:tcW w:w="7110" w:type="dxa"/>
            <w:vAlign w:val="center"/>
          </w:tcPr>
          <w:p w14:paraId="24CD3015" w14:textId="7F422A95"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4A7297">
              <w:rPr>
                <w:rFonts w:ascii="GHEA Grapalat" w:hAnsi="GHEA Grapalat" w:cs="Sylfaen"/>
                <w:color w:val="000000"/>
                <w:sz w:val="16"/>
                <w:szCs w:val="16"/>
                <w:shd w:val="clear" w:color="auto" w:fill="FFFFFF"/>
                <w:lang w:val="hy-AM"/>
              </w:rPr>
              <w:t>горох</w:t>
            </w:r>
          </w:p>
        </w:tc>
      </w:tr>
      <w:tr w:rsidR="00E97EB5" w:rsidRPr="00040117" w14:paraId="7DECE0B0" w14:textId="77777777" w:rsidTr="006C5547">
        <w:tc>
          <w:tcPr>
            <w:tcW w:w="1341" w:type="dxa"/>
            <w:vAlign w:val="center"/>
          </w:tcPr>
          <w:p w14:paraId="7F33D8B4"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15</w:t>
            </w:r>
          </w:p>
        </w:tc>
        <w:tc>
          <w:tcPr>
            <w:tcW w:w="1359" w:type="dxa"/>
            <w:vAlign w:val="center"/>
          </w:tcPr>
          <w:p w14:paraId="030D7CD6" w14:textId="60944E75"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21000</w:t>
            </w:r>
          </w:p>
        </w:tc>
        <w:tc>
          <w:tcPr>
            <w:tcW w:w="7110" w:type="dxa"/>
            <w:vAlign w:val="center"/>
          </w:tcPr>
          <w:p w14:paraId="377AD291" w14:textId="4FC0A82C"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E32C7E">
              <w:rPr>
                <w:rFonts w:ascii="GHEA Grapalat" w:hAnsi="GHEA Grapalat" w:cs="Sylfaen"/>
                <w:color w:val="000000"/>
                <w:sz w:val="16"/>
                <w:szCs w:val="16"/>
                <w:shd w:val="clear" w:color="auto" w:fill="FFFFFF"/>
                <w:lang w:val="hy-AM"/>
              </w:rPr>
              <w:t>Овсянка</w:t>
            </w:r>
          </w:p>
        </w:tc>
      </w:tr>
      <w:tr w:rsidR="00E97EB5" w:rsidRPr="00040117" w14:paraId="40067C32" w14:textId="77777777" w:rsidTr="006C5547">
        <w:tc>
          <w:tcPr>
            <w:tcW w:w="1341" w:type="dxa"/>
            <w:vAlign w:val="center"/>
          </w:tcPr>
          <w:p w14:paraId="0374B2E2"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16</w:t>
            </w:r>
          </w:p>
        </w:tc>
        <w:tc>
          <w:tcPr>
            <w:tcW w:w="1359" w:type="dxa"/>
            <w:vAlign w:val="center"/>
          </w:tcPr>
          <w:p w14:paraId="2EFF2DCB" w14:textId="7EA23803"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200000</w:t>
            </w:r>
          </w:p>
        </w:tc>
        <w:tc>
          <w:tcPr>
            <w:tcW w:w="7110" w:type="dxa"/>
            <w:vAlign w:val="bottom"/>
          </w:tcPr>
          <w:p w14:paraId="0E8C863D" w14:textId="09B55E24"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C54DAE">
              <w:rPr>
                <w:rFonts w:ascii="GHEA Grapalat" w:hAnsi="GHEA Grapalat" w:cs="Sylfaen"/>
                <w:color w:val="000000"/>
                <w:sz w:val="16"/>
                <w:szCs w:val="16"/>
                <w:shd w:val="clear" w:color="auto" w:fill="FFFFFF"/>
                <w:lang w:val="hy-AM"/>
              </w:rPr>
              <w:t>Картофель</w:t>
            </w:r>
          </w:p>
        </w:tc>
      </w:tr>
      <w:tr w:rsidR="00E97EB5" w:rsidRPr="00040117" w14:paraId="1021FD48" w14:textId="77777777" w:rsidTr="006C5547">
        <w:tc>
          <w:tcPr>
            <w:tcW w:w="1341" w:type="dxa"/>
            <w:vAlign w:val="center"/>
          </w:tcPr>
          <w:p w14:paraId="53D7602E"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17</w:t>
            </w:r>
          </w:p>
        </w:tc>
        <w:tc>
          <w:tcPr>
            <w:tcW w:w="1359" w:type="dxa"/>
            <w:vAlign w:val="center"/>
          </w:tcPr>
          <w:p w14:paraId="0891B2A2" w14:textId="67190A1C"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120000</w:t>
            </w:r>
          </w:p>
        </w:tc>
        <w:tc>
          <w:tcPr>
            <w:tcW w:w="7110" w:type="dxa"/>
            <w:vAlign w:val="center"/>
          </w:tcPr>
          <w:p w14:paraId="587EB63C" w14:textId="4A986229"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FC6828">
              <w:rPr>
                <w:rFonts w:ascii="GHEA Grapalat" w:hAnsi="GHEA Grapalat" w:cs="Sylfaen"/>
                <w:color w:val="000000"/>
                <w:sz w:val="16"/>
                <w:szCs w:val="16"/>
                <w:shd w:val="clear" w:color="auto" w:fill="FFFFFF"/>
                <w:lang w:val="hy-AM"/>
              </w:rPr>
              <w:t>Неочищенная капуста</w:t>
            </w:r>
          </w:p>
        </w:tc>
      </w:tr>
      <w:tr w:rsidR="00E97EB5" w:rsidRPr="00040117" w14:paraId="67D8547C" w14:textId="77777777" w:rsidTr="006C5547">
        <w:tc>
          <w:tcPr>
            <w:tcW w:w="1341" w:type="dxa"/>
            <w:vAlign w:val="center"/>
          </w:tcPr>
          <w:p w14:paraId="02FE72B3"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18</w:t>
            </w:r>
          </w:p>
        </w:tc>
        <w:tc>
          <w:tcPr>
            <w:tcW w:w="1359" w:type="dxa"/>
            <w:vAlign w:val="center"/>
          </w:tcPr>
          <w:p w14:paraId="7682F1B3" w14:textId="62839C09"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600000</w:t>
            </w:r>
          </w:p>
        </w:tc>
        <w:tc>
          <w:tcPr>
            <w:tcW w:w="7110" w:type="dxa"/>
            <w:vAlign w:val="center"/>
          </w:tcPr>
          <w:p w14:paraId="187F5479" w14:textId="71B6E1FE"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4F48B4">
              <w:rPr>
                <w:rFonts w:ascii="GHEA Grapalat" w:hAnsi="GHEA Grapalat" w:cs="Sylfaen"/>
                <w:color w:val="000000"/>
                <w:sz w:val="16"/>
                <w:szCs w:val="16"/>
                <w:shd w:val="clear" w:color="auto" w:fill="FFFFFF"/>
                <w:lang w:val="hy-AM"/>
              </w:rPr>
              <w:t>Куриная грудка</w:t>
            </w:r>
          </w:p>
        </w:tc>
      </w:tr>
      <w:tr w:rsidR="00E97EB5" w:rsidRPr="00040117" w14:paraId="0BDC54D7" w14:textId="77777777" w:rsidTr="006C5547">
        <w:tc>
          <w:tcPr>
            <w:tcW w:w="1341" w:type="dxa"/>
            <w:vAlign w:val="center"/>
          </w:tcPr>
          <w:p w14:paraId="712E1187"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19</w:t>
            </w:r>
          </w:p>
        </w:tc>
        <w:tc>
          <w:tcPr>
            <w:tcW w:w="1359" w:type="dxa"/>
            <w:vAlign w:val="center"/>
          </w:tcPr>
          <w:p w14:paraId="0F636B3F" w14:textId="7768EBFF"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675000</w:t>
            </w:r>
          </w:p>
        </w:tc>
        <w:tc>
          <w:tcPr>
            <w:tcW w:w="7110" w:type="dxa"/>
            <w:vAlign w:val="center"/>
          </w:tcPr>
          <w:p w14:paraId="74160575" w14:textId="3C9FF46A"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4F48B4">
              <w:rPr>
                <w:rFonts w:ascii="GHEA Grapalat" w:hAnsi="GHEA Grapalat" w:cs="Sylfaen"/>
                <w:color w:val="000000"/>
                <w:sz w:val="16"/>
                <w:szCs w:val="16"/>
                <w:shd w:val="clear" w:color="auto" w:fill="FFFFFF"/>
              </w:rPr>
              <w:t>Масло</w:t>
            </w:r>
          </w:p>
        </w:tc>
      </w:tr>
      <w:tr w:rsidR="00E97EB5" w:rsidRPr="00040117" w14:paraId="58334FE3" w14:textId="77777777" w:rsidTr="006C5547">
        <w:tc>
          <w:tcPr>
            <w:tcW w:w="1341" w:type="dxa"/>
            <w:vAlign w:val="center"/>
          </w:tcPr>
          <w:p w14:paraId="1EAF6EFC"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20</w:t>
            </w:r>
          </w:p>
        </w:tc>
        <w:tc>
          <w:tcPr>
            <w:tcW w:w="1359" w:type="dxa"/>
            <w:vAlign w:val="center"/>
          </w:tcPr>
          <w:p w14:paraId="4B4179D6" w14:textId="2351E35A"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300000</w:t>
            </w:r>
          </w:p>
        </w:tc>
        <w:tc>
          <w:tcPr>
            <w:tcW w:w="7110" w:type="dxa"/>
            <w:vAlign w:val="center"/>
          </w:tcPr>
          <w:p w14:paraId="29EBDABD" w14:textId="76271CC0"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4F3BD0">
              <w:rPr>
                <w:rFonts w:ascii="GHEA Grapalat" w:hAnsi="GHEA Grapalat" w:cs="Sylfaen"/>
                <w:color w:val="000000"/>
                <w:sz w:val="16"/>
                <w:szCs w:val="16"/>
                <w:shd w:val="clear" w:color="auto" w:fill="FFFFFF"/>
                <w:lang w:val="hy-AM"/>
              </w:rPr>
              <w:t>Яйца, 2 вида</w:t>
            </w:r>
          </w:p>
        </w:tc>
      </w:tr>
      <w:tr w:rsidR="00E97EB5" w:rsidRPr="00040117" w14:paraId="50C5E83E" w14:textId="77777777" w:rsidTr="006C5547">
        <w:tc>
          <w:tcPr>
            <w:tcW w:w="1341" w:type="dxa"/>
            <w:vAlign w:val="center"/>
          </w:tcPr>
          <w:p w14:paraId="438C9F64"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21</w:t>
            </w:r>
          </w:p>
        </w:tc>
        <w:tc>
          <w:tcPr>
            <w:tcW w:w="1359" w:type="dxa"/>
            <w:vAlign w:val="center"/>
          </w:tcPr>
          <w:p w14:paraId="04CB96B3" w14:textId="68FFB673"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24000</w:t>
            </w:r>
          </w:p>
        </w:tc>
        <w:tc>
          <w:tcPr>
            <w:tcW w:w="7110" w:type="dxa"/>
            <w:vAlign w:val="center"/>
          </w:tcPr>
          <w:p w14:paraId="1160FC90" w14:textId="32EEE6FB"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4F3BD0">
              <w:rPr>
                <w:rFonts w:ascii="GHEA Grapalat" w:hAnsi="GHEA Grapalat" w:cs="Sylfaen"/>
                <w:color w:val="000000"/>
                <w:sz w:val="16"/>
                <w:szCs w:val="16"/>
                <w:shd w:val="clear" w:color="auto" w:fill="FFFFFF"/>
                <w:lang w:val="hy-AM"/>
              </w:rPr>
              <w:t>сметана</w:t>
            </w:r>
          </w:p>
        </w:tc>
      </w:tr>
      <w:tr w:rsidR="00E97EB5" w:rsidRPr="00040117" w14:paraId="09D2285A" w14:textId="77777777" w:rsidTr="006C5547">
        <w:tc>
          <w:tcPr>
            <w:tcW w:w="1341" w:type="dxa"/>
            <w:vAlign w:val="center"/>
          </w:tcPr>
          <w:p w14:paraId="536B7ABF"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22</w:t>
            </w:r>
          </w:p>
        </w:tc>
        <w:tc>
          <w:tcPr>
            <w:tcW w:w="1359" w:type="dxa"/>
            <w:vAlign w:val="center"/>
          </w:tcPr>
          <w:p w14:paraId="5D50E4A0" w14:textId="722890FD"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240000</w:t>
            </w:r>
          </w:p>
        </w:tc>
        <w:tc>
          <w:tcPr>
            <w:tcW w:w="7110" w:type="dxa"/>
            <w:vAlign w:val="center"/>
          </w:tcPr>
          <w:p w14:paraId="035FB5E8" w14:textId="6F654042"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proofErr w:type="spellStart"/>
            <w:r>
              <w:rPr>
                <w:rFonts w:ascii="GHEA Grapalat" w:hAnsi="GHEA Grapalat" w:cs="Sylfaen"/>
                <w:color w:val="000000"/>
                <w:sz w:val="14"/>
                <w:szCs w:val="14"/>
                <w:shd w:val="clear" w:color="auto" w:fill="FFFFFF"/>
              </w:rPr>
              <w:t>мацуни</w:t>
            </w:r>
            <w:proofErr w:type="spellEnd"/>
          </w:p>
        </w:tc>
      </w:tr>
      <w:tr w:rsidR="00E97EB5" w:rsidRPr="00040117" w14:paraId="37727545" w14:textId="77777777" w:rsidTr="006C5547">
        <w:tc>
          <w:tcPr>
            <w:tcW w:w="1341" w:type="dxa"/>
            <w:vAlign w:val="center"/>
          </w:tcPr>
          <w:p w14:paraId="5E62B878"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23</w:t>
            </w:r>
          </w:p>
        </w:tc>
        <w:tc>
          <w:tcPr>
            <w:tcW w:w="1359" w:type="dxa"/>
            <w:vAlign w:val="center"/>
          </w:tcPr>
          <w:p w14:paraId="0C4BC124" w14:textId="0C75BEBE"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49800</w:t>
            </w:r>
          </w:p>
        </w:tc>
        <w:tc>
          <w:tcPr>
            <w:tcW w:w="7110" w:type="dxa"/>
            <w:vAlign w:val="center"/>
          </w:tcPr>
          <w:p w14:paraId="513D4AFC" w14:textId="4BB75004"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295FF0">
              <w:rPr>
                <w:rFonts w:ascii="GHEA Grapalat" w:hAnsi="GHEA Grapalat" w:cs="Sylfaen"/>
                <w:color w:val="000000"/>
                <w:sz w:val="16"/>
                <w:szCs w:val="16"/>
                <w:shd w:val="clear" w:color="auto" w:fill="FFFFFF"/>
                <w:lang w:val="hy-AM"/>
              </w:rPr>
              <w:t>кинза</w:t>
            </w:r>
          </w:p>
        </w:tc>
      </w:tr>
      <w:tr w:rsidR="00E97EB5" w:rsidRPr="00040117" w14:paraId="5D1D90B5" w14:textId="77777777" w:rsidTr="006C5547">
        <w:tc>
          <w:tcPr>
            <w:tcW w:w="1341" w:type="dxa"/>
            <w:vAlign w:val="center"/>
          </w:tcPr>
          <w:p w14:paraId="3D09BC19"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24</w:t>
            </w:r>
          </w:p>
        </w:tc>
        <w:tc>
          <w:tcPr>
            <w:tcW w:w="1359" w:type="dxa"/>
            <w:vAlign w:val="center"/>
          </w:tcPr>
          <w:p w14:paraId="3981D15E" w14:textId="0B6F6008"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34000</w:t>
            </w:r>
          </w:p>
        </w:tc>
        <w:tc>
          <w:tcPr>
            <w:tcW w:w="7110" w:type="dxa"/>
            <w:vAlign w:val="center"/>
          </w:tcPr>
          <w:p w14:paraId="4449C529" w14:textId="6877B57E"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295FF0">
              <w:rPr>
                <w:rFonts w:ascii="GHEA Grapalat" w:hAnsi="GHEA Grapalat" w:cs="Sylfaen"/>
                <w:color w:val="000000"/>
                <w:sz w:val="16"/>
                <w:szCs w:val="16"/>
                <w:shd w:val="clear" w:color="auto" w:fill="FFFFFF"/>
                <w:lang w:val="hy-AM"/>
              </w:rPr>
              <w:t>петрушка</w:t>
            </w:r>
          </w:p>
        </w:tc>
      </w:tr>
      <w:tr w:rsidR="00E97EB5" w:rsidRPr="00040117" w14:paraId="55F63AFA" w14:textId="77777777" w:rsidTr="006C5547">
        <w:tc>
          <w:tcPr>
            <w:tcW w:w="1341" w:type="dxa"/>
            <w:vAlign w:val="center"/>
          </w:tcPr>
          <w:p w14:paraId="52454F49"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25</w:t>
            </w:r>
          </w:p>
        </w:tc>
        <w:tc>
          <w:tcPr>
            <w:tcW w:w="1359" w:type="dxa"/>
            <w:vAlign w:val="center"/>
          </w:tcPr>
          <w:p w14:paraId="47FF9410" w14:textId="547045D5"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50000</w:t>
            </w:r>
          </w:p>
        </w:tc>
        <w:tc>
          <w:tcPr>
            <w:tcW w:w="7110" w:type="dxa"/>
            <w:vAlign w:val="center"/>
          </w:tcPr>
          <w:p w14:paraId="32DFFCE9" w14:textId="1F082DD2"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363AC5">
              <w:rPr>
                <w:rFonts w:ascii="GHEA Grapalat" w:hAnsi="GHEA Grapalat" w:cs="Sylfaen"/>
                <w:color w:val="000000"/>
                <w:sz w:val="16"/>
                <w:szCs w:val="16"/>
                <w:shd w:val="clear" w:color="auto" w:fill="FFFFFF"/>
                <w:lang w:val="hy-AM"/>
              </w:rPr>
              <w:t>Лук, зеленый</w:t>
            </w:r>
          </w:p>
        </w:tc>
      </w:tr>
      <w:tr w:rsidR="00E97EB5" w:rsidRPr="00040117" w14:paraId="67FC7507" w14:textId="77777777" w:rsidTr="006C5547">
        <w:tc>
          <w:tcPr>
            <w:tcW w:w="1341" w:type="dxa"/>
            <w:vAlign w:val="center"/>
          </w:tcPr>
          <w:p w14:paraId="62417BD5"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26</w:t>
            </w:r>
          </w:p>
        </w:tc>
        <w:tc>
          <w:tcPr>
            <w:tcW w:w="1359" w:type="dxa"/>
            <w:vAlign w:val="center"/>
          </w:tcPr>
          <w:p w14:paraId="0538939E" w14:textId="4A858A51"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46000</w:t>
            </w:r>
          </w:p>
        </w:tc>
        <w:tc>
          <w:tcPr>
            <w:tcW w:w="7110" w:type="dxa"/>
            <w:vAlign w:val="center"/>
          </w:tcPr>
          <w:p w14:paraId="6683C3D3" w14:textId="0216C68F"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proofErr w:type="spellStart"/>
            <w:r>
              <w:rPr>
                <w:rFonts w:ascii="GHEA Grapalat" w:hAnsi="GHEA Grapalat" w:cs="Sylfaen"/>
                <w:color w:val="000000"/>
                <w:sz w:val="16"/>
                <w:szCs w:val="16"/>
                <w:shd w:val="clear" w:color="auto" w:fill="FFFFFF"/>
              </w:rPr>
              <w:t>мароль</w:t>
            </w:r>
            <w:proofErr w:type="spellEnd"/>
          </w:p>
        </w:tc>
      </w:tr>
      <w:tr w:rsidR="00E97EB5" w:rsidRPr="00040117" w14:paraId="00D26270" w14:textId="77777777" w:rsidTr="006C5547">
        <w:tc>
          <w:tcPr>
            <w:tcW w:w="1341" w:type="dxa"/>
            <w:vAlign w:val="center"/>
          </w:tcPr>
          <w:p w14:paraId="5B2285A7"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27</w:t>
            </w:r>
          </w:p>
        </w:tc>
        <w:tc>
          <w:tcPr>
            <w:tcW w:w="1359" w:type="dxa"/>
            <w:vAlign w:val="center"/>
          </w:tcPr>
          <w:p w14:paraId="566E3806" w14:textId="381289C6"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20000</w:t>
            </w:r>
          </w:p>
        </w:tc>
        <w:tc>
          <w:tcPr>
            <w:tcW w:w="7110" w:type="dxa"/>
            <w:vAlign w:val="center"/>
          </w:tcPr>
          <w:p w14:paraId="5D682EA5" w14:textId="37AEE0CC"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4B264F">
              <w:rPr>
                <w:rFonts w:ascii="GHEA Grapalat" w:hAnsi="GHEA Grapalat" w:cs="Sylfaen"/>
                <w:color w:val="000000"/>
                <w:sz w:val="16"/>
                <w:szCs w:val="16"/>
                <w:shd w:val="clear" w:color="auto" w:fill="FFFFFF"/>
                <w:lang w:val="hy-AM"/>
              </w:rPr>
              <w:t>Лук</w:t>
            </w:r>
            <w:r>
              <w:rPr>
                <w:rFonts w:ascii="GHEA Grapalat" w:hAnsi="GHEA Grapalat" w:cs="Sylfaen"/>
                <w:color w:val="000000"/>
                <w:sz w:val="16"/>
                <w:szCs w:val="16"/>
                <w:shd w:val="clear" w:color="auto" w:fill="FFFFFF"/>
              </w:rPr>
              <w:t xml:space="preserve"> /головка/</w:t>
            </w:r>
          </w:p>
        </w:tc>
      </w:tr>
      <w:tr w:rsidR="00E97EB5" w:rsidRPr="00040117" w14:paraId="4B200790" w14:textId="77777777" w:rsidTr="006C5547">
        <w:tc>
          <w:tcPr>
            <w:tcW w:w="1341" w:type="dxa"/>
            <w:vAlign w:val="center"/>
          </w:tcPr>
          <w:p w14:paraId="221704C8"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28</w:t>
            </w:r>
          </w:p>
        </w:tc>
        <w:tc>
          <w:tcPr>
            <w:tcW w:w="1359" w:type="dxa"/>
            <w:vAlign w:val="center"/>
          </w:tcPr>
          <w:p w14:paraId="681F38EF" w14:textId="33FC5EAC"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80000</w:t>
            </w:r>
          </w:p>
        </w:tc>
        <w:tc>
          <w:tcPr>
            <w:tcW w:w="7110" w:type="dxa"/>
            <w:vAlign w:val="center"/>
          </w:tcPr>
          <w:p w14:paraId="10D80AB9" w14:textId="5C39E0F8"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D01226">
              <w:rPr>
                <w:rFonts w:ascii="GHEA Grapalat" w:hAnsi="GHEA Grapalat" w:cs="Sylfaen"/>
                <w:color w:val="000000"/>
                <w:sz w:val="16"/>
                <w:szCs w:val="16"/>
                <w:shd w:val="clear" w:color="auto" w:fill="FFFFFF"/>
                <w:lang w:val="hy-AM"/>
              </w:rPr>
              <w:t>Огурец</w:t>
            </w:r>
          </w:p>
        </w:tc>
      </w:tr>
      <w:tr w:rsidR="00E97EB5" w:rsidRPr="00040117" w14:paraId="7B18C896" w14:textId="77777777" w:rsidTr="006C5547">
        <w:tc>
          <w:tcPr>
            <w:tcW w:w="1341" w:type="dxa"/>
            <w:vAlign w:val="center"/>
          </w:tcPr>
          <w:p w14:paraId="26CF0D89"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29</w:t>
            </w:r>
          </w:p>
        </w:tc>
        <w:tc>
          <w:tcPr>
            <w:tcW w:w="1359" w:type="dxa"/>
            <w:vAlign w:val="center"/>
          </w:tcPr>
          <w:p w14:paraId="7046FBA9" w14:textId="77593C3D"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40500</w:t>
            </w:r>
          </w:p>
        </w:tc>
        <w:tc>
          <w:tcPr>
            <w:tcW w:w="7110" w:type="dxa"/>
            <w:vAlign w:val="center"/>
          </w:tcPr>
          <w:p w14:paraId="6E3179C1" w14:textId="2FE5F3BC"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D01226">
              <w:rPr>
                <w:rFonts w:ascii="GHEA Grapalat" w:hAnsi="GHEA Grapalat" w:cs="Sylfaen"/>
                <w:color w:val="000000"/>
                <w:sz w:val="16"/>
                <w:szCs w:val="16"/>
                <w:shd w:val="clear" w:color="auto" w:fill="FFFFFF"/>
                <w:lang w:val="hy-AM"/>
              </w:rPr>
              <w:t>Помидор</w:t>
            </w:r>
          </w:p>
        </w:tc>
      </w:tr>
      <w:tr w:rsidR="00E97EB5" w:rsidRPr="00040117" w14:paraId="7328FE9D" w14:textId="77777777" w:rsidTr="006C5547">
        <w:tc>
          <w:tcPr>
            <w:tcW w:w="1341" w:type="dxa"/>
            <w:vAlign w:val="center"/>
          </w:tcPr>
          <w:p w14:paraId="00D41CDB"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30</w:t>
            </w:r>
          </w:p>
        </w:tc>
        <w:tc>
          <w:tcPr>
            <w:tcW w:w="1359" w:type="dxa"/>
            <w:vAlign w:val="center"/>
          </w:tcPr>
          <w:p w14:paraId="6463A27F" w14:textId="11DA9F93"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37500</w:t>
            </w:r>
          </w:p>
        </w:tc>
        <w:tc>
          <w:tcPr>
            <w:tcW w:w="7110" w:type="dxa"/>
            <w:vAlign w:val="bottom"/>
          </w:tcPr>
          <w:p w14:paraId="5D5DD108" w14:textId="3AA2627A"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F8773D">
              <w:rPr>
                <w:rFonts w:ascii="GHEA Grapalat" w:hAnsi="GHEA Grapalat" w:cs="Sylfaen"/>
                <w:color w:val="000000"/>
                <w:sz w:val="16"/>
                <w:szCs w:val="16"/>
                <w:shd w:val="clear" w:color="auto" w:fill="FFFFFF"/>
                <w:lang w:val="hy-AM"/>
              </w:rPr>
              <w:t>Персик</w:t>
            </w:r>
          </w:p>
        </w:tc>
      </w:tr>
      <w:tr w:rsidR="00E97EB5" w:rsidRPr="00040117" w14:paraId="3DC12582" w14:textId="77777777" w:rsidTr="006C5547">
        <w:tc>
          <w:tcPr>
            <w:tcW w:w="1341" w:type="dxa"/>
            <w:vAlign w:val="center"/>
          </w:tcPr>
          <w:p w14:paraId="06BCBDA8"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31</w:t>
            </w:r>
          </w:p>
        </w:tc>
        <w:tc>
          <w:tcPr>
            <w:tcW w:w="1359" w:type="dxa"/>
            <w:vAlign w:val="center"/>
          </w:tcPr>
          <w:p w14:paraId="11C489CF" w14:textId="2DD07720"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23750</w:t>
            </w:r>
          </w:p>
        </w:tc>
        <w:tc>
          <w:tcPr>
            <w:tcW w:w="7110" w:type="dxa"/>
            <w:vAlign w:val="bottom"/>
          </w:tcPr>
          <w:p w14:paraId="3BE79162" w14:textId="1D4A4DF3"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F8773D">
              <w:rPr>
                <w:rFonts w:ascii="GHEA Grapalat" w:hAnsi="GHEA Grapalat" w:cs="Sylfaen"/>
                <w:color w:val="000000"/>
                <w:sz w:val="16"/>
                <w:szCs w:val="16"/>
                <w:shd w:val="clear" w:color="auto" w:fill="FFFFFF"/>
                <w:lang w:val="hy-AM"/>
              </w:rPr>
              <w:t>слива</w:t>
            </w:r>
          </w:p>
        </w:tc>
      </w:tr>
      <w:tr w:rsidR="00E97EB5" w:rsidRPr="00040117" w14:paraId="0C9B16B6" w14:textId="77777777" w:rsidTr="006C5547">
        <w:tc>
          <w:tcPr>
            <w:tcW w:w="1341" w:type="dxa"/>
            <w:vAlign w:val="center"/>
          </w:tcPr>
          <w:p w14:paraId="35C8BBF4" w14:textId="77777777" w:rsidR="00E97EB5" w:rsidRPr="004633F4"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32</w:t>
            </w:r>
          </w:p>
        </w:tc>
        <w:tc>
          <w:tcPr>
            <w:tcW w:w="1359" w:type="dxa"/>
            <w:vAlign w:val="center"/>
          </w:tcPr>
          <w:p w14:paraId="70DF3D4E" w14:textId="34A893C8"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24500</w:t>
            </w:r>
          </w:p>
        </w:tc>
        <w:tc>
          <w:tcPr>
            <w:tcW w:w="7110" w:type="dxa"/>
            <w:vAlign w:val="center"/>
          </w:tcPr>
          <w:p w14:paraId="3F3FC5FB" w14:textId="16087590"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F8773D">
              <w:rPr>
                <w:rFonts w:ascii="GHEA Grapalat" w:hAnsi="GHEA Grapalat" w:cs="Sylfaen"/>
                <w:color w:val="000000"/>
                <w:sz w:val="16"/>
                <w:szCs w:val="16"/>
                <w:shd w:val="clear" w:color="auto" w:fill="FFFFFF"/>
                <w:lang w:val="hy-AM"/>
              </w:rPr>
              <w:t>мандарин</w:t>
            </w:r>
          </w:p>
        </w:tc>
      </w:tr>
      <w:tr w:rsidR="00E97EB5" w:rsidRPr="00040117" w14:paraId="720529EB" w14:textId="77777777" w:rsidTr="006C5547">
        <w:tc>
          <w:tcPr>
            <w:tcW w:w="1341" w:type="dxa"/>
            <w:vAlign w:val="center"/>
          </w:tcPr>
          <w:p w14:paraId="34C30681"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33</w:t>
            </w:r>
          </w:p>
        </w:tc>
        <w:tc>
          <w:tcPr>
            <w:tcW w:w="1359" w:type="dxa"/>
            <w:vAlign w:val="center"/>
          </w:tcPr>
          <w:p w14:paraId="38DD5A28" w14:textId="4A80DF90"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125000</w:t>
            </w:r>
          </w:p>
        </w:tc>
        <w:tc>
          <w:tcPr>
            <w:tcW w:w="7110" w:type="dxa"/>
            <w:vAlign w:val="center"/>
          </w:tcPr>
          <w:p w14:paraId="1ED87B76" w14:textId="65E83FA0"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DE6AF8">
              <w:rPr>
                <w:rFonts w:ascii="GHEA Grapalat" w:hAnsi="GHEA Grapalat" w:cs="Sylfaen"/>
                <w:color w:val="000000"/>
                <w:sz w:val="16"/>
                <w:szCs w:val="16"/>
                <w:shd w:val="clear" w:color="auto" w:fill="FFFFFF"/>
                <w:lang w:val="hy-AM"/>
              </w:rPr>
              <w:t>яблоко</w:t>
            </w:r>
          </w:p>
        </w:tc>
      </w:tr>
      <w:tr w:rsidR="00E97EB5" w:rsidRPr="00040117" w14:paraId="3212A45B" w14:textId="77777777" w:rsidTr="006C5547">
        <w:tc>
          <w:tcPr>
            <w:tcW w:w="1341" w:type="dxa"/>
            <w:vAlign w:val="center"/>
          </w:tcPr>
          <w:p w14:paraId="4B260439"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34</w:t>
            </w:r>
          </w:p>
        </w:tc>
        <w:tc>
          <w:tcPr>
            <w:tcW w:w="1359" w:type="dxa"/>
            <w:vAlign w:val="center"/>
          </w:tcPr>
          <w:p w14:paraId="0C7CCF42" w14:textId="1A8676A4"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20000</w:t>
            </w:r>
          </w:p>
        </w:tc>
        <w:tc>
          <w:tcPr>
            <w:tcW w:w="7110" w:type="dxa"/>
            <w:vAlign w:val="center"/>
          </w:tcPr>
          <w:p w14:paraId="2B27D492" w14:textId="6ED718D1"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DE6AF8">
              <w:rPr>
                <w:rFonts w:ascii="GHEA Grapalat" w:hAnsi="GHEA Grapalat" w:cs="Sylfaen"/>
                <w:color w:val="000000"/>
                <w:sz w:val="16"/>
                <w:szCs w:val="16"/>
                <w:shd w:val="clear" w:color="auto" w:fill="FFFFFF"/>
                <w:lang w:val="hy-AM"/>
              </w:rPr>
              <w:t>лимон</w:t>
            </w:r>
          </w:p>
        </w:tc>
      </w:tr>
      <w:tr w:rsidR="00E97EB5" w:rsidRPr="00040117" w14:paraId="46A4DAC4" w14:textId="77777777" w:rsidTr="006C5547">
        <w:tc>
          <w:tcPr>
            <w:tcW w:w="1341" w:type="dxa"/>
            <w:vAlign w:val="center"/>
          </w:tcPr>
          <w:p w14:paraId="1037FD32"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35</w:t>
            </w:r>
          </w:p>
        </w:tc>
        <w:tc>
          <w:tcPr>
            <w:tcW w:w="1359" w:type="dxa"/>
            <w:vAlign w:val="center"/>
          </w:tcPr>
          <w:p w14:paraId="4EF91B3D" w14:textId="2435EBDA"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13500</w:t>
            </w:r>
          </w:p>
        </w:tc>
        <w:tc>
          <w:tcPr>
            <w:tcW w:w="7110" w:type="dxa"/>
            <w:vAlign w:val="center"/>
          </w:tcPr>
          <w:p w14:paraId="4596D637" w14:textId="4611B26D"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DE6AF8">
              <w:rPr>
                <w:rFonts w:ascii="GHEA Grapalat" w:hAnsi="GHEA Grapalat" w:cs="Sylfaen"/>
                <w:color w:val="000000"/>
                <w:sz w:val="16"/>
                <w:szCs w:val="16"/>
                <w:shd w:val="clear" w:color="auto" w:fill="FFFFFF"/>
                <w:lang w:val="hy-AM"/>
              </w:rPr>
              <w:t>Абрикос</w:t>
            </w:r>
          </w:p>
        </w:tc>
      </w:tr>
      <w:tr w:rsidR="00E97EB5" w:rsidRPr="00040117" w14:paraId="27A5E380" w14:textId="77777777" w:rsidTr="006C5547">
        <w:tc>
          <w:tcPr>
            <w:tcW w:w="1341" w:type="dxa"/>
            <w:vAlign w:val="center"/>
          </w:tcPr>
          <w:p w14:paraId="3D69626D"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36</w:t>
            </w:r>
          </w:p>
        </w:tc>
        <w:tc>
          <w:tcPr>
            <w:tcW w:w="1359" w:type="dxa"/>
            <w:vAlign w:val="center"/>
          </w:tcPr>
          <w:p w14:paraId="0EF1C58B" w14:textId="4CDF6DD0"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64800</w:t>
            </w:r>
          </w:p>
        </w:tc>
        <w:tc>
          <w:tcPr>
            <w:tcW w:w="7110" w:type="dxa"/>
            <w:vAlign w:val="center"/>
          </w:tcPr>
          <w:p w14:paraId="6C342615" w14:textId="2E5EF413"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9F44EE">
              <w:rPr>
                <w:rFonts w:ascii="GHEA Grapalat" w:hAnsi="GHEA Grapalat" w:cs="Sylfaen"/>
                <w:color w:val="000000"/>
                <w:sz w:val="16"/>
                <w:szCs w:val="16"/>
                <w:shd w:val="clear" w:color="auto" w:fill="FFFFFF"/>
                <w:lang w:val="hy-AM"/>
              </w:rPr>
              <w:t>морковь</w:t>
            </w:r>
          </w:p>
        </w:tc>
      </w:tr>
      <w:tr w:rsidR="00E97EB5" w:rsidRPr="00040117" w14:paraId="7F5FFC5A" w14:textId="77777777" w:rsidTr="006C5547">
        <w:tc>
          <w:tcPr>
            <w:tcW w:w="1341" w:type="dxa"/>
            <w:vAlign w:val="center"/>
          </w:tcPr>
          <w:p w14:paraId="22156052"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37</w:t>
            </w:r>
          </w:p>
        </w:tc>
        <w:tc>
          <w:tcPr>
            <w:tcW w:w="1359" w:type="dxa"/>
            <w:vAlign w:val="center"/>
          </w:tcPr>
          <w:p w14:paraId="291CF3D2" w14:textId="26B4B076"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13500</w:t>
            </w:r>
          </w:p>
        </w:tc>
        <w:tc>
          <w:tcPr>
            <w:tcW w:w="7110" w:type="dxa"/>
            <w:vAlign w:val="center"/>
          </w:tcPr>
          <w:p w14:paraId="56C28472" w14:textId="4F151592"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A2600E">
              <w:rPr>
                <w:rFonts w:ascii="GHEA Grapalat" w:hAnsi="GHEA Grapalat" w:cs="Sylfaen"/>
                <w:color w:val="000000"/>
                <w:sz w:val="16"/>
                <w:szCs w:val="16"/>
                <w:shd w:val="clear" w:color="auto" w:fill="FFFFFF"/>
                <w:lang w:val="hy-AM"/>
              </w:rPr>
              <w:t>свекла</w:t>
            </w:r>
          </w:p>
        </w:tc>
      </w:tr>
      <w:tr w:rsidR="00E97EB5" w:rsidRPr="00040117" w14:paraId="6D6C3C44" w14:textId="77777777" w:rsidTr="006C5547">
        <w:tc>
          <w:tcPr>
            <w:tcW w:w="1341" w:type="dxa"/>
            <w:vAlign w:val="center"/>
          </w:tcPr>
          <w:p w14:paraId="2060FAF7"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38</w:t>
            </w:r>
          </w:p>
        </w:tc>
        <w:tc>
          <w:tcPr>
            <w:tcW w:w="1359" w:type="dxa"/>
            <w:vAlign w:val="center"/>
          </w:tcPr>
          <w:p w14:paraId="4388895B" w14:textId="12949F19"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36250</w:t>
            </w:r>
          </w:p>
        </w:tc>
        <w:tc>
          <w:tcPr>
            <w:tcW w:w="7110" w:type="dxa"/>
            <w:vAlign w:val="bottom"/>
          </w:tcPr>
          <w:p w14:paraId="680A47AA" w14:textId="72FAA6F3"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3B3442">
              <w:rPr>
                <w:rFonts w:ascii="GHEA Grapalat" w:hAnsi="GHEA Grapalat" w:cs="Sylfaen"/>
                <w:color w:val="000000"/>
                <w:sz w:val="16"/>
                <w:szCs w:val="16"/>
                <w:shd w:val="clear" w:color="auto" w:fill="FFFFFF"/>
                <w:lang w:val="hy-AM"/>
              </w:rPr>
              <w:t>зеленый перец</w:t>
            </w:r>
          </w:p>
        </w:tc>
      </w:tr>
      <w:tr w:rsidR="00E97EB5" w:rsidRPr="00040117" w14:paraId="0AE5B276" w14:textId="77777777" w:rsidTr="006C5547">
        <w:tc>
          <w:tcPr>
            <w:tcW w:w="1341" w:type="dxa"/>
            <w:vAlign w:val="center"/>
          </w:tcPr>
          <w:p w14:paraId="6C50F20A"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39</w:t>
            </w:r>
          </w:p>
        </w:tc>
        <w:tc>
          <w:tcPr>
            <w:tcW w:w="1359" w:type="dxa"/>
            <w:vAlign w:val="center"/>
          </w:tcPr>
          <w:p w14:paraId="786254DA" w14:textId="5562DADB"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3000</w:t>
            </w:r>
          </w:p>
        </w:tc>
        <w:tc>
          <w:tcPr>
            <w:tcW w:w="7110" w:type="dxa"/>
            <w:vAlign w:val="center"/>
          </w:tcPr>
          <w:p w14:paraId="6F5E2CB3" w14:textId="7C37FA4F"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proofErr w:type="spellStart"/>
            <w:r>
              <w:rPr>
                <w:rFonts w:ascii="GHEA Grapalat" w:hAnsi="GHEA Grapalat" w:cs="Calibri"/>
                <w:sz w:val="14"/>
                <w:szCs w:val="14"/>
              </w:rPr>
              <w:t>капчка</w:t>
            </w:r>
            <w:proofErr w:type="spellEnd"/>
          </w:p>
        </w:tc>
      </w:tr>
      <w:tr w:rsidR="00E97EB5" w:rsidRPr="00040117" w14:paraId="1B3C7D60" w14:textId="77777777" w:rsidTr="006C5547">
        <w:tc>
          <w:tcPr>
            <w:tcW w:w="1341" w:type="dxa"/>
            <w:vAlign w:val="center"/>
          </w:tcPr>
          <w:p w14:paraId="28FC0DD8"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40</w:t>
            </w:r>
          </w:p>
        </w:tc>
        <w:tc>
          <w:tcPr>
            <w:tcW w:w="1359" w:type="dxa"/>
            <w:vAlign w:val="center"/>
          </w:tcPr>
          <w:p w14:paraId="68ABDB0D" w14:textId="71367A99"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12000</w:t>
            </w:r>
          </w:p>
        </w:tc>
        <w:tc>
          <w:tcPr>
            <w:tcW w:w="7110" w:type="dxa"/>
            <w:vAlign w:val="bottom"/>
          </w:tcPr>
          <w:p w14:paraId="23FF7BC8" w14:textId="064D42C6"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250B1E">
              <w:rPr>
                <w:rFonts w:ascii="GHEA Grapalat" w:hAnsi="GHEA Grapalat" w:cs="Sylfaen"/>
                <w:color w:val="000000"/>
                <w:sz w:val="16"/>
                <w:szCs w:val="16"/>
                <w:shd w:val="clear" w:color="auto" w:fill="FFFFFF"/>
                <w:lang w:val="hy-AM"/>
              </w:rPr>
              <w:t>Баклажан</w:t>
            </w:r>
          </w:p>
        </w:tc>
      </w:tr>
      <w:tr w:rsidR="00E97EB5" w:rsidRPr="00040117" w14:paraId="1FAB9AD5" w14:textId="77777777" w:rsidTr="006C5547">
        <w:tc>
          <w:tcPr>
            <w:tcW w:w="1341" w:type="dxa"/>
            <w:vAlign w:val="center"/>
          </w:tcPr>
          <w:p w14:paraId="7AA29DEB"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41</w:t>
            </w:r>
          </w:p>
        </w:tc>
        <w:tc>
          <w:tcPr>
            <w:tcW w:w="1359" w:type="dxa"/>
            <w:vAlign w:val="center"/>
          </w:tcPr>
          <w:p w14:paraId="4B913C9A" w14:textId="6D40DF25"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30000</w:t>
            </w:r>
          </w:p>
        </w:tc>
        <w:tc>
          <w:tcPr>
            <w:tcW w:w="7110" w:type="dxa"/>
            <w:vAlign w:val="bottom"/>
          </w:tcPr>
          <w:p w14:paraId="1DCEC015" w14:textId="7C3A70C1"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250B1E">
              <w:rPr>
                <w:rFonts w:ascii="GHEA Grapalat" w:hAnsi="GHEA Grapalat" w:cs="Sylfaen"/>
                <w:color w:val="000000"/>
                <w:sz w:val="16"/>
                <w:szCs w:val="16"/>
                <w:shd w:val="clear" w:color="auto" w:fill="FFFFFF"/>
                <w:lang w:val="hy-AM"/>
              </w:rPr>
              <w:t>Брокколи</w:t>
            </w:r>
          </w:p>
        </w:tc>
      </w:tr>
      <w:tr w:rsidR="00E97EB5" w:rsidRPr="00040117" w14:paraId="5759843A" w14:textId="77777777" w:rsidTr="006C5547">
        <w:tc>
          <w:tcPr>
            <w:tcW w:w="1341" w:type="dxa"/>
            <w:vAlign w:val="center"/>
          </w:tcPr>
          <w:p w14:paraId="155F8F82"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42</w:t>
            </w:r>
          </w:p>
        </w:tc>
        <w:tc>
          <w:tcPr>
            <w:tcW w:w="1359" w:type="dxa"/>
            <w:vAlign w:val="center"/>
          </w:tcPr>
          <w:p w14:paraId="0E113590" w14:textId="3CEB5AB9"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6800</w:t>
            </w:r>
          </w:p>
        </w:tc>
        <w:tc>
          <w:tcPr>
            <w:tcW w:w="7110" w:type="dxa"/>
            <w:vAlign w:val="center"/>
          </w:tcPr>
          <w:p w14:paraId="454085CB" w14:textId="70160ACB"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90605A">
              <w:rPr>
                <w:rFonts w:ascii="GHEA Grapalat" w:hAnsi="GHEA Grapalat" w:cs="Sylfaen"/>
                <w:color w:val="000000"/>
                <w:sz w:val="16"/>
                <w:szCs w:val="16"/>
                <w:shd w:val="clear" w:color="auto" w:fill="FFFFFF"/>
                <w:lang w:val="hy-AM"/>
              </w:rPr>
              <w:t>Тыква</w:t>
            </w:r>
          </w:p>
        </w:tc>
      </w:tr>
      <w:tr w:rsidR="00E97EB5" w:rsidRPr="00040117" w14:paraId="51E07BC1" w14:textId="77777777" w:rsidTr="006C5547">
        <w:tc>
          <w:tcPr>
            <w:tcW w:w="1341" w:type="dxa"/>
            <w:vAlign w:val="center"/>
          </w:tcPr>
          <w:p w14:paraId="203289DA"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43</w:t>
            </w:r>
          </w:p>
        </w:tc>
        <w:tc>
          <w:tcPr>
            <w:tcW w:w="1359" w:type="dxa"/>
            <w:vAlign w:val="center"/>
          </w:tcPr>
          <w:p w14:paraId="4DDF2F6F" w14:textId="3B582957"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90000</w:t>
            </w:r>
          </w:p>
        </w:tc>
        <w:tc>
          <w:tcPr>
            <w:tcW w:w="7110" w:type="dxa"/>
            <w:vAlign w:val="center"/>
          </w:tcPr>
          <w:p w14:paraId="062B9ADB" w14:textId="28CB1220"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2C6D33">
              <w:rPr>
                <w:rFonts w:ascii="GHEA Grapalat" w:hAnsi="GHEA Grapalat" w:cs="Sylfaen"/>
                <w:color w:val="000000"/>
                <w:sz w:val="16"/>
                <w:szCs w:val="16"/>
                <w:shd w:val="clear" w:color="auto" w:fill="FFFFFF"/>
                <w:lang w:val="hy-AM"/>
              </w:rPr>
              <w:t>Овсяное печенье</w:t>
            </w:r>
          </w:p>
        </w:tc>
      </w:tr>
      <w:tr w:rsidR="00E97EB5" w:rsidRPr="00040117" w14:paraId="27AF1C5E" w14:textId="77777777" w:rsidTr="006C5547">
        <w:tc>
          <w:tcPr>
            <w:tcW w:w="1341" w:type="dxa"/>
            <w:vAlign w:val="center"/>
          </w:tcPr>
          <w:p w14:paraId="2BF87DCC"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44</w:t>
            </w:r>
          </w:p>
        </w:tc>
        <w:tc>
          <w:tcPr>
            <w:tcW w:w="1359" w:type="dxa"/>
            <w:vAlign w:val="center"/>
          </w:tcPr>
          <w:p w14:paraId="76FEB70D" w14:textId="1235BDC2"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30000</w:t>
            </w:r>
          </w:p>
        </w:tc>
        <w:tc>
          <w:tcPr>
            <w:tcW w:w="7110" w:type="dxa"/>
            <w:vAlign w:val="bottom"/>
          </w:tcPr>
          <w:p w14:paraId="24C1538D" w14:textId="701161CA"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2C6D33">
              <w:rPr>
                <w:rFonts w:ascii="GHEA Grapalat" w:hAnsi="GHEA Grapalat" w:cs="Sylfaen"/>
                <w:color w:val="000000"/>
                <w:sz w:val="16"/>
                <w:szCs w:val="16"/>
                <w:shd w:val="clear" w:color="auto" w:fill="FFFFFF"/>
                <w:lang w:val="hy-AM"/>
              </w:rPr>
              <w:t>Изюм</w:t>
            </w:r>
          </w:p>
        </w:tc>
      </w:tr>
      <w:tr w:rsidR="00E97EB5" w:rsidRPr="00040117" w14:paraId="4F439DB7" w14:textId="77777777" w:rsidTr="006C5547">
        <w:tc>
          <w:tcPr>
            <w:tcW w:w="1341" w:type="dxa"/>
            <w:vAlign w:val="center"/>
          </w:tcPr>
          <w:p w14:paraId="03E01B51"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45</w:t>
            </w:r>
          </w:p>
        </w:tc>
        <w:tc>
          <w:tcPr>
            <w:tcW w:w="1359" w:type="dxa"/>
            <w:vAlign w:val="center"/>
          </w:tcPr>
          <w:p w14:paraId="4784ABBF" w14:textId="2BC03100"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45000</w:t>
            </w:r>
          </w:p>
        </w:tc>
        <w:tc>
          <w:tcPr>
            <w:tcW w:w="7110" w:type="dxa"/>
            <w:vAlign w:val="center"/>
          </w:tcPr>
          <w:p w14:paraId="47BD9681" w14:textId="14B8048F"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BC71A8">
              <w:rPr>
                <w:rFonts w:ascii="GHEA Grapalat" w:hAnsi="GHEA Grapalat" w:cs="Sylfaen"/>
                <w:color w:val="000000"/>
                <w:sz w:val="16"/>
                <w:szCs w:val="16"/>
                <w:shd w:val="clear" w:color="auto" w:fill="FFFFFF"/>
                <w:lang w:val="hy-AM"/>
              </w:rPr>
              <w:t xml:space="preserve">Сушеные абрикосы </w:t>
            </w:r>
          </w:p>
        </w:tc>
      </w:tr>
      <w:tr w:rsidR="00E97EB5" w:rsidRPr="00040117" w14:paraId="33EB57B9" w14:textId="77777777" w:rsidTr="006C5547">
        <w:tc>
          <w:tcPr>
            <w:tcW w:w="1341" w:type="dxa"/>
            <w:vAlign w:val="center"/>
          </w:tcPr>
          <w:p w14:paraId="700660ED"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46</w:t>
            </w:r>
          </w:p>
        </w:tc>
        <w:tc>
          <w:tcPr>
            <w:tcW w:w="1359" w:type="dxa"/>
            <w:vAlign w:val="center"/>
          </w:tcPr>
          <w:p w14:paraId="3FC15012" w14:textId="204A4402"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9600</w:t>
            </w:r>
          </w:p>
        </w:tc>
        <w:tc>
          <w:tcPr>
            <w:tcW w:w="7110" w:type="dxa"/>
            <w:vAlign w:val="center"/>
          </w:tcPr>
          <w:p w14:paraId="762992A2" w14:textId="242E58E2"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4B6FCF">
              <w:rPr>
                <w:rFonts w:ascii="GHEA Grapalat" w:hAnsi="GHEA Grapalat" w:cs="Sylfaen"/>
                <w:color w:val="000000"/>
                <w:sz w:val="16"/>
                <w:szCs w:val="16"/>
                <w:shd w:val="clear" w:color="auto" w:fill="FFFFFF"/>
                <w:lang w:val="hy-AM"/>
              </w:rPr>
              <w:t>какао</w:t>
            </w:r>
          </w:p>
        </w:tc>
      </w:tr>
      <w:tr w:rsidR="00E97EB5" w:rsidRPr="00040117" w14:paraId="77B8FCF7" w14:textId="77777777" w:rsidTr="006C5547">
        <w:tc>
          <w:tcPr>
            <w:tcW w:w="1341" w:type="dxa"/>
            <w:vAlign w:val="center"/>
          </w:tcPr>
          <w:p w14:paraId="66912C3F"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47</w:t>
            </w:r>
          </w:p>
        </w:tc>
        <w:tc>
          <w:tcPr>
            <w:tcW w:w="1359" w:type="dxa"/>
            <w:vAlign w:val="center"/>
          </w:tcPr>
          <w:p w14:paraId="6A5B5722" w14:textId="4B7E5074"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6000</w:t>
            </w:r>
          </w:p>
        </w:tc>
        <w:tc>
          <w:tcPr>
            <w:tcW w:w="7110" w:type="dxa"/>
            <w:vAlign w:val="bottom"/>
          </w:tcPr>
          <w:p w14:paraId="4D2AA2EB" w14:textId="2D1F76BB"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334CD3">
              <w:rPr>
                <w:rFonts w:ascii="GHEA Grapalat" w:hAnsi="GHEA Grapalat" w:cs="Sylfaen"/>
                <w:color w:val="000000"/>
                <w:sz w:val="16"/>
                <w:szCs w:val="16"/>
                <w:shd w:val="clear" w:color="auto" w:fill="FFFFFF"/>
                <w:lang w:val="hy-AM"/>
              </w:rPr>
              <w:t>Соль, пищевая</w:t>
            </w:r>
          </w:p>
        </w:tc>
      </w:tr>
      <w:tr w:rsidR="00E97EB5" w:rsidRPr="00040117" w14:paraId="67DCDC46" w14:textId="77777777" w:rsidTr="006C5547">
        <w:tc>
          <w:tcPr>
            <w:tcW w:w="1341" w:type="dxa"/>
            <w:vAlign w:val="center"/>
          </w:tcPr>
          <w:p w14:paraId="0ECD89A4"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48</w:t>
            </w:r>
          </w:p>
        </w:tc>
        <w:tc>
          <w:tcPr>
            <w:tcW w:w="1359" w:type="dxa"/>
            <w:vAlign w:val="center"/>
          </w:tcPr>
          <w:p w14:paraId="7E26206E" w14:textId="2954EC0C"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2500</w:t>
            </w:r>
          </w:p>
        </w:tc>
        <w:tc>
          <w:tcPr>
            <w:tcW w:w="7110" w:type="dxa"/>
            <w:vAlign w:val="center"/>
          </w:tcPr>
          <w:p w14:paraId="17B72395" w14:textId="39A4C0FC"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334CD3">
              <w:rPr>
                <w:rFonts w:ascii="GHEA Grapalat" w:hAnsi="GHEA Grapalat" w:cs="Sylfaen"/>
                <w:color w:val="000000"/>
                <w:sz w:val="16"/>
                <w:szCs w:val="16"/>
                <w:shd w:val="clear" w:color="auto" w:fill="FFFFFF"/>
                <w:lang w:val="hy-AM"/>
              </w:rPr>
              <w:t>Пищевая сода</w:t>
            </w:r>
          </w:p>
        </w:tc>
      </w:tr>
      <w:tr w:rsidR="00E97EB5" w:rsidRPr="00040117" w14:paraId="25E96E5D" w14:textId="77777777" w:rsidTr="006C5547">
        <w:tc>
          <w:tcPr>
            <w:tcW w:w="1341" w:type="dxa"/>
            <w:vAlign w:val="center"/>
          </w:tcPr>
          <w:p w14:paraId="1EFB5EC5"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49</w:t>
            </w:r>
          </w:p>
        </w:tc>
        <w:tc>
          <w:tcPr>
            <w:tcW w:w="1359" w:type="dxa"/>
            <w:vAlign w:val="center"/>
          </w:tcPr>
          <w:p w14:paraId="2C6F7047" w14:textId="52FD3257"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6750</w:t>
            </w:r>
          </w:p>
        </w:tc>
        <w:tc>
          <w:tcPr>
            <w:tcW w:w="7110" w:type="dxa"/>
            <w:vAlign w:val="center"/>
          </w:tcPr>
          <w:p w14:paraId="4A331CEC" w14:textId="2357B71B"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334CD3">
              <w:rPr>
                <w:rFonts w:ascii="GHEA Grapalat" w:hAnsi="GHEA Grapalat" w:cs="Sylfaen"/>
                <w:color w:val="000000"/>
                <w:sz w:val="16"/>
                <w:szCs w:val="16"/>
                <w:shd w:val="clear" w:color="auto" w:fill="FFFFFF"/>
                <w:lang w:val="hy-AM"/>
              </w:rPr>
              <w:t>Красный перец /молотый/</w:t>
            </w:r>
          </w:p>
        </w:tc>
      </w:tr>
      <w:tr w:rsidR="00E97EB5" w:rsidRPr="00040117" w14:paraId="3947E3D8" w14:textId="77777777" w:rsidTr="006C5547">
        <w:tc>
          <w:tcPr>
            <w:tcW w:w="1341" w:type="dxa"/>
            <w:vAlign w:val="center"/>
          </w:tcPr>
          <w:p w14:paraId="073BBD74"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50</w:t>
            </w:r>
          </w:p>
        </w:tc>
        <w:tc>
          <w:tcPr>
            <w:tcW w:w="1359" w:type="dxa"/>
            <w:vAlign w:val="center"/>
          </w:tcPr>
          <w:p w14:paraId="19DFD28D" w14:textId="31ED4911"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6000</w:t>
            </w:r>
          </w:p>
        </w:tc>
        <w:tc>
          <w:tcPr>
            <w:tcW w:w="7110" w:type="dxa"/>
            <w:vAlign w:val="bottom"/>
          </w:tcPr>
          <w:p w14:paraId="3A9D22AC" w14:textId="7991C7E5"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7E419D">
              <w:rPr>
                <w:rFonts w:ascii="GHEA Grapalat" w:hAnsi="GHEA Grapalat" w:cs="Sylfaen"/>
                <w:color w:val="000000"/>
                <w:sz w:val="16"/>
                <w:szCs w:val="16"/>
                <w:shd w:val="clear" w:color="auto" w:fill="FFFFFF"/>
                <w:lang w:val="hy-AM"/>
              </w:rPr>
              <w:t>Высококачественная пшеничная мука</w:t>
            </w:r>
          </w:p>
        </w:tc>
      </w:tr>
      <w:tr w:rsidR="00E97EB5" w:rsidRPr="00040117" w14:paraId="5132AEC3" w14:textId="77777777" w:rsidTr="006C5547">
        <w:tc>
          <w:tcPr>
            <w:tcW w:w="1341" w:type="dxa"/>
            <w:vAlign w:val="center"/>
          </w:tcPr>
          <w:p w14:paraId="15FCBAA0"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51</w:t>
            </w:r>
          </w:p>
        </w:tc>
        <w:tc>
          <w:tcPr>
            <w:tcW w:w="1359" w:type="dxa"/>
            <w:vAlign w:val="center"/>
          </w:tcPr>
          <w:p w14:paraId="1B9047D8" w14:textId="113952EC"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150000</w:t>
            </w:r>
          </w:p>
        </w:tc>
        <w:tc>
          <w:tcPr>
            <w:tcW w:w="7110" w:type="dxa"/>
            <w:vAlign w:val="center"/>
          </w:tcPr>
          <w:p w14:paraId="0920FA65" w14:textId="0B6DFA91"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7E419D">
              <w:rPr>
                <w:rFonts w:ascii="GHEA Grapalat" w:hAnsi="GHEA Grapalat" w:cs="Sylfaen"/>
                <w:color w:val="000000"/>
                <w:sz w:val="16"/>
                <w:szCs w:val="16"/>
                <w:shd w:val="clear" w:color="auto" w:fill="FFFFFF"/>
                <w:lang w:val="hy-AM"/>
              </w:rPr>
              <w:t>Рафинированное подсолнечное масло</w:t>
            </w:r>
          </w:p>
        </w:tc>
      </w:tr>
      <w:tr w:rsidR="00E97EB5" w:rsidRPr="00040117" w14:paraId="3682EF47" w14:textId="77777777" w:rsidTr="006C5547">
        <w:tc>
          <w:tcPr>
            <w:tcW w:w="1341" w:type="dxa"/>
            <w:vAlign w:val="center"/>
          </w:tcPr>
          <w:p w14:paraId="20673FEA"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52</w:t>
            </w:r>
          </w:p>
        </w:tc>
        <w:tc>
          <w:tcPr>
            <w:tcW w:w="1359" w:type="dxa"/>
            <w:vAlign w:val="center"/>
          </w:tcPr>
          <w:p w14:paraId="340BBC04" w14:textId="255164A2"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57000</w:t>
            </w:r>
          </w:p>
        </w:tc>
        <w:tc>
          <w:tcPr>
            <w:tcW w:w="7110" w:type="dxa"/>
            <w:vAlign w:val="center"/>
          </w:tcPr>
          <w:p w14:paraId="4138AE49" w14:textId="43135281"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B932FC">
              <w:rPr>
                <w:rFonts w:ascii="GHEA Grapalat" w:hAnsi="GHEA Grapalat" w:cs="Sylfaen"/>
                <w:color w:val="000000"/>
                <w:sz w:val="16"/>
                <w:szCs w:val="16"/>
                <w:shd w:val="clear" w:color="auto" w:fill="FFFFFF"/>
                <w:lang w:val="hy-AM"/>
              </w:rPr>
              <w:t>Томатная паста</w:t>
            </w:r>
          </w:p>
        </w:tc>
      </w:tr>
      <w:tr w:rsidR="00E97EB5" w:rsidRPr="006C5547" w14:paraId="48ACCDAD" w14:textId="77777777" w:rsidTr="006C5547">
        <w:tc>
          <w:tcPr>
            <w:tcW w:w="1341" w:type="dxa"/>
            <w:vAlign w:val="center"/>
          </w:tcPr>
          <w:p w14:paraId="58223894"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53</w:t>
            </w:r>
          </w:p>
        </w:tc>
        <w:tc>
          <w:tcPr>
            <w:tcW w:w="1359" w:type="dxa"/>
            <w:vAlign w:val="center"/>
          </w:tcPr>
          <w:p w14:paraId="33E1720A" w14:textId="782B5279"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36000</w:t>
            </w:r>
          </w:p>
        </w:tc>
        <w:tc>
          <w:tcPr>
            <w:tcW w:w="7110" w:type="dxa"/>
            <w:vAlign w:val="bottom"/>
          </w:tcPr>
          <w:p w14:paraId="6AE0AF2A" w14:textId="5972F6C6"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121770">
              <w:rPr>
                <w:rFonts w:ascii="GHEA Grapalat" w:hAnsi="GHEA Grapalat" w:cs="Sylfaen"/>
                <w:color w:val="000000"/>
                <w:sz w:val="16"/>
                <w:szCs w:val="16"/>
                <w:shd w:val="clear" w:color="auto" w:fill="FFFFFF"/>
                <w:lang w:val="hy-AM"/>
              </w:rPr>
              <w:t>Зеленый горошек (консервированный, без жидкости)</w:t>
            </w:r>
          </w:p>
        </w:tc>
      </w:tr>
      <w:tr w:rsidR="00E97EB5" w:rsidRPr="006C5547" w14:paraId="53474495" w14:textId="77777777" w:rsidTr="006C5547">
        <w:tc>
          <w:tcPr>
            <w:tcW w:w="1341" w:type="dxa"/>
            <w:vAlign w:val="center"/>
          </w:tcPr>
          <w:p w14:paraId="285B4396"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54</w:t>
            </w:r>
          </w:p>
        </w:tc>
        <w:tc>
          <w:tcPr>
            <w:tcW w:w="1359" w:type="dxa"/>
            <w:vAlign w:val="center"/>
          </w:tcPr>
          <w:p w14:paraId="503C8DE2" w14:textId="162447DB"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64600</w:t>
            </w:r>
          </w:p>
        </w:tc>
        <w:tc>
          <w:tcPr>
            <w:tcW w:w="7110" w:type="dxa"/>
            <w:vAlign w:val="center"/>
          </w:tcPr>
          <w:p w14:paraId="3E1C0060" w14:textId="72BC7A60"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121770">
              <w:rPr>
                <w:rFonts w:ascii="GHEA Grapalat" w:hAnsi="GHEA Grapalat" w:cs="Sylfaen"/>
                <w:color w:val="000000"/>
                <w:sz w:val="16"/>
                <w:szCs w:val="16"/>
                <w:shd w:val="clear" w:color="auto" w:fill="FFFFFF"/>
                <w:lang w:val="hy-AM"/>
              </w:rPr>
              <w:t>Консервированная сладкая кукуруза (без жидкости)</w:t>
            </w:r>
          </w:p>
        </w:tc>
      </w:tr>
      <w:tr w:rsidR="00E97EB5" w:rsidRPr="00040117" w14:paraId="194896AA" w14:textId="77777777" w:rsidTr="006C5547">
        <w:tc>
          <w:tcPr>
            <w:tcW w:w="1341" w:type="dxa"/>
            <w:vAlign w:val="center"/>
          </w:tcPr>
          <w:p w14:paraId="701EDC92"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55</w:t>
            </w:r>
          </w:p>
        </w:tc>
        <w:tc>
          <w:tcPr>
            <w:tcW w:w="1359" w:type="dxa"/>
            <w:vAlign w:val="center"/>
          </w:tcPr>
          <w:p w14:paraId="6B00C213" w14:textId="5F02E909"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315000</w:t>
            </w:r>
          </w:p>
        </w:tc>
        <w:tc>
          <w:tcPr>
            <w:tcW w:w="7110" w:type="dxa"/>
            <w:vAlign w:val="center"/>
          </w:tcPr>
          <w:p w14:paraId="1722489E" w14:textId="464137E8"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4A4868">
              <w:rPr>
                <w:rFonts w:ascii="GHEA Grapalat" w:hAnsi="GHEA Grapalat" w:cs="Sylfaen"/>
                <w:color w:val="000000"/>
                <w:sz w:val="16"/>
                <w:szCs w:val="16"/>
                <w:shd w:val="clear" w:color="auto" w:fill="FFFFFF"/>
                <w:lang w:val="hy-AM"/>
              </w:rPr>
              <w:t>Молоко /пастеризованное/</w:t>
            </w:r>
          </w:p>
        </w:tc>
      </w:tr>
      <w:tr w:rsidR="00E97EB5" w:rsidRPr="00040117" w14:paraId="4338F978" w14:textId="77777777" w:rsidTr="006C5547">
        <w:tc>
          <w:tcPr>
            <w:tcW w:w="1341" w:type="dxa"/>
            <w:vAlign w:val="center"/>
          </w:tcPr>
          <w:p w14:paraId="10C8B341"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56</w:t>
            </w:r>
          </w:p>
        </w:tc>
        <w:tc>
          <w:tcPr>
            <w:tcW w:w="1359" w:type="dxa"/>
            <w:vAlign w:val="center"/>
          </w:tcPr>
          <w:p w14:paraId="7E9180A1" w14:textId="251BADAD"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175000</w:t>
            </w:r>
          </w:p>
        </w:tc>
        <w:tc>
          <w:tcPr>
            <w:tcW w:w="7110" w:type="dxa"/>
            <w:vAlign w:val="center"/>
          </w:tcPr>
          <w:p w14:paraId="2F008D49" w14:textId="65B21FA5"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4A4868">
              <w:rPr>
                <w:rFonts w:ascii="GHEA Grapalat" w:hAnsi="GHEA Grapalat" w:cs="Sylfaen"/>
                <w:color w:val="000000"/>
                <w:sz w:val="16"/>
                <w:szCs w:val="16"/>
                <w:shd w:val="clear" w:color="auto" w:fill="FFFFFF"/>
                <w:lang w:val="hy-AM"/>
              </w:rPr>
              <w:t>банан</w:t>
            </w:r>
          </w:p>
        </w:tc>
      </w:tr>
      <w:tr w:rsidR="00E97EB5" w:rsidRPr="00040117" w14:paraId="40CDE3F9" w14:textId="77777777" w:rsidTr="006C5547">
        <w:tc>
          <w:tcPr>
            <w:tcW w:w="1341" w:type="dxa"/>
            <w:vAlign w:val="center"/>
          </w:tcPr>
          <w:p w14:paraId="7BC74329" w14:textId="77777777" w:rsidR="00E97EB5" w:rsidRDefault="00E97EB5" w:rsidP="00E97EB5">
            <w:pPr>
              <w:pStyle w:val="BodyTextIndent2"/>
              <w:spacing w:line="240" w:lineRule="auto"/>
              <w:ind w:firstLine="0"/>
              <w:jc w:val="center"/>
              <w:rPr>
                <w:rFonts w:ascii="GHEA Grapalat" w:hAnsi="GHEA Grapalat"/>
                <w:sz w:val="16"/>
                <w:lang w:val="hy-AM"/>
              </w:rPr>
            </w:pPr>
            <w:r>
              <w:rPr>
                <w:rFonts w:ascii="GHEA Grapalat" w:hAnsi="GHEA Grapalat"/>
                <w:sz w:val="16"/>
                <w:lang w:val="hy-AM"/>
              </w:rPr>
              <w:t>57</w:t>
            </w:r>
          </w:p>
        </w:tc>
        <w:tc>
          <w:tcPr>
            <w:tcW w:w="1359" w:type="dxa"/>
            <w:vAlign w:val="center"/>
          </w:tcPr>
          <w:p w14:paraId="2668828B" w14:textId="5C012C89"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50</w:t>
            </w:r>
          </w:p>
        </w:tc>
        <w:tc>
          <w:tcPr>
            <w:tcW w:w="7110" w:type="dxa"/>
            <w:vAlign w:val="center"/>
          </w:tcPr>
          <w:p w14:paraId="1264D1B6" w14:textId="0AE13479" w:rsidR="00E97EB5" w:rsidRPr="005539A9" w:rsidRDefault="00E97EB5" w:rsidP="00E97EB5">
            <w:pPr>
              <w:pStyle w:val="BodyTextIndent2"/>
              <w:spacing w:line="240" w:lineRule="auto"/>
              <w:ind w:firstLine="0"/>
              <w:rPr>
                <w:rFonts w:ascii="GHEA Grapalat" w:hAnsi="GHEA Grapalat" w:cs="Sylfaen"/>
                <w:color w:val="000000"/>
                <w:shd w:val="clear" w:color="auto" w:fill="FFFFFF"/>
                <w:lang w:val="hy-AM"/>
              </w:rPr>
            </w:pPr>
            <w:r w:rsidRPr="0094449F">
              <w:rPr>
                <w:rFonts w:ascii="GHEA Grapalat" w:hAnsi="GHEA Grapalat" w:cs="Sylfaen"/>
                <w:color w:val="000000"/>
                <w:sz w:val="16"/>
                <w:szCs w:val="16"/>
                <w:shd w:val="clear" w:color="auto" w:fill="FFFFFF"/>
                <w:lang w:val="hy-AM"/>
              </w:rPr>
              <w:t>лавровый лист</w:t>
            </w:r>
          </w:p>
        </w:tc>
      </w:tr>
      <w:tr w:rsidR="00E97EB5" w:rsidRPr="00040117" w14:paraId="0C1FADB3" w14:textId="77777777" w:rsidTr="006C5547">
        <w:tc>
          <w:tcPr>
            <w:tcW w:w="1341" w:type="dxa"/>
            <w:vAlign w:val="center"/>
          </w:tcPr>
          <w:p w14:paraId="3AFCB18F" w14:textId="4F203EBE" w:rsidR="00E97EB5" w:rsidRPr="00E97EB5" w:rsidRDefault="00E97EB5" w:rsidP="00E97EB5">
            <w:pPr>
              <w:pStyle w:val="BodyTextIndent2"/>
              <w:spacing w:line="240" w:lineRule="auto"/>
              <w:ind w:firstLine="0"/>
              <w:jc w:val="center"/>
              <w:rPr>
                <w:rFonts w:ascii="GHEA Grapalat" w:hAnsi="GHEA Grapalat"/>
                <w:sz w:val="16"/>
              </w:rPr>
            </w:pPr>
            <w:r>
              <w:rPr>
                <w:rFonts w:ascii="GHEA Grapalat" w:hAnsi="GHEA Grapalat"/>
                <w:sz w:val="16"/>
              </w:rPr>
              <w:t>58</w:t>
            </w:r>
          </w:p>
        </w:tc>
        <w:tc>
          <w:tcPr>
            <w:tcW w:w="1359" w:type="dxa"/>
            <w:vAlign w:val="center"/>
          </w:tcPr>
          <w:p w14:paraId="0B3494A4" w14:textId="3416584A" w:rsidR="00E97EB5" w:rsidRDefault="00E97EB5" w:rsidP="00E97EB5">
            <w:pPr>
              <w:pStyle w:val="BodyTextIndent2"/>
              <w:spacing w:line="240" w:lineRule="auto"/>
              <w:ind w:firstLine="0"/>
              <w:rPr>
                <w:rFonts w:ascii="GHEA Grapalat" w:hAnsi="GHEA Grapalat" w:cs="Sylfaen"/>
                <w:color w:val="000000"/>
                <w:sz w:val="14"/>
                <w:szCs w:val="14"/>
                <w:shd w:val="clear" w:color="auto" w:fill="FFFFFF"/>
                <w:lang w:val="hy-AM"/>
              </w:rPr>
            </w:pPr>
            <w:r>
              <w:rPr>
                <w:rFonts w:ascii="GHEA Grapalat" w:hAnsi="GHEA Grapalat" w:cs="Sylfaen"/>
                <w:color w:val="000000"/>
                <w:sz w:val="14"/>
                <w:szCs w:val="14"/>
                <w:shd w:val="clear" w:color="auto" w:fill="FFFFFF"/>
                <w:lang w:val="hy-AM"/>
              </w:rPr>
              <w:t>1000</w:t>
            </w:r>
          </w:p>
        </w:tc>
        <w:tc>
          <w:tcPr>
            <w:tcW w:w="7110" w:type="dxa"/>
            <w:vAlign w:val="center"/>
          </w:tcPr>
          <w:p w14:paraId="7B371B4F" w14:textId="7CA6B622" w:rsidR="00E97EB5" w:rsidRPr="0094449F" w:rsidRDefault="00E97EB5" w:rsidP="00E97EB5">
            <w:pPr>
              <w:pStyle w:val="BodyTextIndent2"/>
              <w:spacing w:line="240" w:lineRule="auto"/>
              <w:ind w:firstLine="0"/>
              <w:rPr>
                <w:rFonts w:ascii="GHEA Grapalat" w:hAnsi="GHEA Grapalat" w:cs="Sylfaen"/>
                <w:color w:val="000000"/>
                <w:sz w:val="16"/>
                <w:szCs w:val="16"/>
                <w:shd w:val="clear" w:color="auto" w:fill="FFFFFF"/>
                <w:lang w:val="hy-AM"/>
              </w:rPr>
            </w:pPr>
            <w:r>
              <w:rPr>
                <w:rFonts w:ascii="GHEA Grapalat" w:hAnsi="GHEA Grapalat" w:cs="Arial"/>
                <w:color w:val="000000"/>
                <w:sz w:val="14"/>
                <w:szCs w:val="14"/>
                <w:lang w:eastAsia="hy-AM"/>
              </w:rPr>
              <w:t>ваниль</w:t>
            </w:r>
          </w:p>
        </w:tc>
      </w:tr>
    </w:tbl>
    <w:p w14:paraId="63951D41" w14:textId="77777777"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3F8F6E80" w14:textId="1ED7F535" w:rsidR="00753E6E" w:rsidRPr="009044F1" w:rsidRDefault="00693101" w:rsidP="006B3371">
      <w:pPr>
        <w:widowControl w:val="0"/>
        <w:spacing w:after="160"/>
        <w:jc w:val="center"/>
        <w:rPr>
          <w:rFonts w:ascii="GHEA Grapalat" w:hAnsi="GHEA Grapalat" w:cs="Arial Armenian"/>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507A99">
        <w:rPr>
          <w:rFonts w:ascii="GHEA Grapalat" w:hAnsi="GHEA Grapalat"/>
          <w:b/>
        </w:rPr>
        <w:t>ОТОБРАННЫМ  УЧАСТНИКОМ</w:t>
      </w:r>
      <w:proofErr w:type="gramEnd"/>
      <w:r w:rsidR="00507A99">
        <w:rPr>
          <w:rFonts w:ascii="GHEA Grapalat" w:hAnsi="GHEA Grapalat"/>
          <w:b/>
        </w:rPr>
        <w:br/>
      </w:r>
      <w:r w:rsidR="00096865" w:rsidRPr="009044F1">
        <w:rPr>
          <w:rFonts w:ascii="GHEA Grapalat" w:hAnsi="GHEA Grapalat"/>
        </w:rPr>
        <w:t>2.1</w:t>
      </w:r>
      <w:r w:rsidR="008E6E51" w:rsidRPr="008E6E51">
        <w:rPr>
          <w:rFonts w:ascii="GHEA Grapalat" w:hAnsi="GHEA Grapalat"/>
        </w:rPr>
        <w:t>.</w:t>
      </w:r>
      <w:r w:rsidRPr="00090699">
        <w:rPr>
          <w:rFonts w:ascii="GHEA Grapalat" w:hAnsi="GHEA Grapalat"/>
        </w:rPr>
        <w:tab/>
      </w:r>
      <w:r w:rsidR="00096865" w:rsidRPr="009044F1">
        <w:rPr>
          <w:rFonts w:ascii="GHEA Grapalat" w:hAnsi="GHEA Grapalat"/>
        </w:rPr>
        <w:t>В настоящей процедуре не имеют права участвовать лица:</w:t>
      </w:r>
    </w:p>
    <w:p w14:paraId="7C8EF4A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34D51F7"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184E1E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14:paraId="07EFA104"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0F00D805"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14:paraId="2E6BE8D2" w14:textId="77777777"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w:t>
      </w:r>
      <w:proofErr w:type="gramStart"/>
      <w:r w:rsidRPr="0015049E">
        <w:rPr>
          <w:rFonts w:ascii="GHEA Grapalat" w:hAnsi="GHEA Grapalat"/>
        </w:rPr>
        <w:t xml:space="preserve">обязательств </w:t>
      </w:r>
      <w:r w:rsidRPr="00F33229">
        <w:rPr>
          <w:rFonts w:ascii="GHEA Grapalat" w:hAnsi="GHEA Grapalat"/>
        </w:rPr>
        <w:t xml:space="preserve"> </w:t>
      </w:r>
      <w:r>
        <w:rPr>
          <w:rFonts w:ascii="GHEA Grapalat" w:hAnsi="GHEA Grapalat"/>
        </w:rPr>
        <w:t>o</w:t>
      </w:r>
      <w:proofErr w:type="gram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4228035E"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4161560"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E3ED0C1" w14:textId="77777777"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ADB3D87" w14:textId="77777777"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71E15518"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C8A6743" w14:textId="77777777"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4A864C3"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2E443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58FBAE5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A5D5BC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7A970FB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43270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B3C933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DE8080F"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989FD1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DBF4CC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EF2081A"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62D86B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B950572"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7EFEDBC0"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F2899">
        <w:rPr>
          <w:rFonts w:ascii="GHEA Grapalat" w:hAnsi="GHEA Grapalat"/>
        </w:rPr>
        <w:t>Moodys</w:t>
      </w:r>
      <w:proofErr w:type="spellEnd"/>
      <w:r w:rsidR="00A425E2" w:rsidRPr="003F2899">
        <w:rPr>
          <w:rFonts w:ascii="GHEA Grapalat" w:hAnsi="GHEA Grapalat"/>
        </w:rPr>
        <w:t xml:space="preserve">, Standard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12413FD3"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6C3A4ADB"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3569F29"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D249513"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F77E80B"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60DEECC"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4F8EEB3D"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38E368EA" w14:textId="09864E05"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073CA61D"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3CBD567D"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6ABDCD7"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A43FF5E"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2DA89C21" w14:textId="2F56F4B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4D06352E"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0232FB48"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8DEBD43"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140FB7D2"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3A0B9CE0" w14:textId="4854EA62"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8542A4">
        <w:rPr>
          <w:rFonts w:ascii="GHEA Grapalat" w:hAnsi="GHEA Grapalat"/>
          <w:sz w:val="24"/>
          <w:szCs w:val="24"/>
        </w:rPr>
        <w:t>запрос котировок</w:t>
      </w:r>
      <w:r w:rsidRPr="009044F1">
        <w:rPr>
          <w:rFonts w:ascii="GHEA Grapalat" w:hAnsi="GHEA Grapalat"/>
          <w:sz w:val="24"/>
          <w:szCs w:val="24"/>
        </w:rPr>
        <w:t>.</w:t>
      </w:r>
    </w:p>
    <w:p w14:paraId="6A8E0FF2" w14:textId="75010D71"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685C79" w:rsidRPr="00685C79">
        <w:rPr>
          <w:rFonts w:ascii="GHEA Grapalat" w:hAnsi="GHEA Grapalat"/>
          <w:sz w:val="24"/>
          <w:szCs w:val="24"/>
        </w:rPr>
        <w:t xml:space="preserve">РА, Ширакский </w:t>
      </w:r>
      <w:proofErr w:type="spellStart"/>
      <w:r w:rsidR="00685C79" w:rsidRPr="00685C79">
        <w:rPr>
          <w:rFonts w:ascii="GHEA Grapalat" w:hAnsi="GHEA Grapalat"/>
          <w:sz w:val="24"/>
          <w:szCs w:val="24"/>
        </w:rPr>
        <w:t>марз</w:t>
      </w:r>
      <w:proofErr w:type="spellEnd"/>
      <w:r w:rsidR="00685C79" w:rsidRPr="00685C79">
        <w:rPr>
          <w:rFonts w:ascii="GHEA Grapalat" w:hAnsi="GHEA Grapalat"/>
          <w:sz w:val="24"/>
          <w:szCs w:val="24"/>
        </w:rPr>
        <w:t xml:space="preserve">, г. </w:t>
      </w:r>
      <w:proofErr w:type="spellStart"/>
      <w:r w:rsidR="00685C79" w:rsidRPr="00685C79">
        <w:rPr>
          <w:rFonts w:ascii="GHEA Grapalat" w:hAnsi="GHEA Grapalat"/>
          <w:sz w:val="24"/>
          <w:szCs w:val="24"/>
        </w:rPr>
        <w:t>Маралик</w:t>
      </w:r>
      <w:proofErr w:type="spellEnd"/>
      <w:r w:rsidR="00685C79" w:rsidRPr="00685C79">
        <w:rPr>
          <w:rFonts w:ascii="GHEA Grapalat" w:hAnsi="GHEA Grapalat"/>
          <w:sz w:val="24"/>
          <w:szCs w:val="24"/>
        </w:rPr>
        <w:t xml:space="preserve">, </w:t>
      </w:r>
      <w:proofErr w:type="spellStart"/>
      <w:r w:rsidR="00685C79" w:rsidRPr="00685C79">
        <w:rPr>
          <w:rFonts w:ascii="GHEA Grapalat" w:hAnsi="GHEA Grapalat"/>
          <w:sz w:val="24"/>
          <w:szCs w:val="24"/>
        </w:rPr>
        <w:t>Мадатян</w:t>
      </w:r>
      <w:proofErr w:type="spellEnd"/>
      <w:r w:rsidR="00685C79" w:rsidRPr="00685C79">
        <w:rPr>
          <w:rFonts w:ascii="GHEA Grapalat" w:hAnsi="GHEA Grapalat"/>
          <w:sz w:val="24"/>
          <w:szCs w:val="24"/>
        </w:rPr>
        <w:t xml:space="preserve"> 1 /муниципалитет </w:t>
      </w:r>
      <w:proofErr w:type="gramStart"/>
      <w:r w:rsidR="00685C79" w:rsidRPr="00685C79">
        <w:rPr>
          <w:rFonts w:ascii="GHEA Grapalat" w:hAnsi="GHEA Grapalat"/>
          <w:sz w:val="24"/>
          <w:szCs w:val="24"/>
        </w:rPr>
        <w:t xml:space="preserve">Ани/ </w:t>
      </w:r>
      <w:r>
        <w:rPr>
          <w:rFonts w:ascii="GHEA Grapalat" w:hAnsi="GHEA Grapalat"/>
          <w:sz w:val="24"/>
          <w:szCs w:val="24"/>
        </w:rPr>
        <w:t>не</w:t>
      </w:r>
      <w:proofErr w:type="gramEnd"/>
      <w:r>
        <w:rPr>
          <w:rFonts w:ascii="GHEA Grapalat" w:hAnsi="GHEA Grapalat"/>
          <w:sz w:val="24"/>
          <w:szCs w:val="24"/>
        </w:rPr>
        <w:t xml:space="preserve"> позднее, чем "</w:t>
      </w:r>
      <w:r w:rsidR="00685C79" w:rsidRPr="00685C79">
        <w:rPr>
          <w:rFonts w:ascii="GHEA Grapalat" w:hAnsi="GHEA Grapalat"/>
          <w:sz w:val="24"/>
          <w:szCs w:val="24"/>
        </w:rPr>
        <w:t>15:00</w:t>
      </w:r>
      <w:r>
        <w:rPr>
          <w:rFonts w:ascii="GHEA Grapalat" w:hAnsi="GHEA Grapalat"/>
          <w:sz w:val="24"/>
          <w:szCs w:val="24"/>
        </w:rPr>
        <w:t>" часов "</w:t>
      </w:r>
      <w:r w:rsidR="00685C79" w:rsidRPr="00685C79">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67069732" w14:textId="18AA285C"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685C79">
        <w:rPr>
          <w:rFonts w:ascii="GHEA Grapalat" w:hAnsi="GHEA Grapalat"/>
          <w:sz w:val="24"/>
          <w:szCs w:val="24"/>
        </w:rPr>
        <w:t>Сатеник</w:t>
      </w:r>
      <w:proofErr w:type="spellEnd"/>
      <w:r w:rsidR="00685C79">
        <w:rPr>
          <w:rFonts w:ascii="GHEA Grapalat" w:hAnsi="GHEA Grapalat"/>
          <w:sz w:val="24"/>
          <w:szCs w:val="24"/>
        </w:rPr>
        <w:t xml:space="preserve"> </w:t>
      </w:r>
      <w:proofErr w:type="spellStart"/>
      <w:r w:rsidR="00685C79">
        <w:rPr>
          <w:rFonts w:ascii="GHEA Grapalat" w:hAnsi="GHEA Grapalat"/>
          <w:sz w:val="24"/>
          <w:szCs w:val="24"/>
        </w:rPr>
        <w:t>Закарян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E342AB"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3814401"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711AC8C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2B969401"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4AB8A5EE"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28C284D0"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496DE1E0"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14:paraId="177F1EB3"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1"/>
        <w:t>7</w:t>
      </w:r>
      <w:r w:rsidR="005F25EF" w:rsidRPr="008E138A">
        <w:rPr>
          <w:rFonts w:ascii="GHEA Grapalat" w:hAnsi="GHEA Grapalat" w:cs="Sylfaen"/>
          <w:sz w:val="24"/>
          <w:szCs w:val="24"/>
        </w:rPr>
        <w:t>:</w:t>
      </w:r>
      <w:r w:rsidR="00932115" w:rsidRPr="008E138A">
        <w:t xml:space="preserve"> </w:t>
      </w:r>
    </w:p>
    <w:p w14:paraId="02C98815"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98D32ED"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78E783BA"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4B57F16"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1D96D66"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D46A5F1"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A58D7C2" w14:textId="77777777" w:rsidR="0049655D" w:rsidRDefault="0049655D">
      <w:pPr>
        <w:rPr>
          <w:rFonts w:ascii="GHEA Grapalat" w:hAnsi="GHEA Grapalat"/>
          <w:b/>
        </w:rPr>
      </w:pPr>
    </w:p>
    <w:p w14:paraId="0D59F2B7"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4EC103A9"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DB6588A"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376F806C"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B9E845A"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1B4857B9"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15A24AE"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3A3E0433"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7833DBF6"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788A587C"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6E719171"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46EBDF3"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4779D2F7"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79F36B5"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C1BD053"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2213B428" w14:textId="355AACF8"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650246">
        <w:rPr>
          <w:rFonts w:ascii="GHEA Grapalat" w:hAnsi="GHEA Grapalat"/>
          <w:sz w:val="24"/>
          <w:szCs w:val="24"/>
        </w:rPr>
        <w:t>7</w:t>
      </w:r>
      <w:r w:rsidRPr="009044F1">
        <w:rPr>
          <w:rFonts w:ascii="GHEA Grapalat" w:hAnsi="GHEA Grapalat"/>
          <w:sz w:val="24"/>
          <w:szCs w:val="24"/>
        </w:rPr>
        <w:t>"-ый день в "</w:t>
      </w:r>
      <w:r w:rsidR="00650246">
        <w:rPr>
          <w:rFonts w:ascii="GHEA Grapalat" w:hAnsi="GHEA Grapalat"/>
          <w:sz w:val="24"/>
          <w:szCs w:val="24"/>
        </w:rPr>
        <w:t>15:00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68F31841"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50F65885"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15AEB72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AB59FB8"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4BD5166"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7DE8A40C"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0EA5313"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1881DD57"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4915197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497FA3CE" w14:textId="77777777"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40BBF60B" w14:textId="0EB79E55"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50246">
        <w:rPr>
          <w:rFonts w:ascii="GHEA Grapalat" w:hAnsi="GHEA Grapalat"/>
          <w:i w:val="0"/>
          <w:sz w:val="24"/>
          <w:szCs w:val="24"/>
        </w:rPr>
        <w:t>Центрального</w:t>
      </w:r>
      <w:r w:rsidR="00650246" w:rsidRPr="00F27F7F">
        <w:rPr>
          <w:rFonts w:ascii="GHEA Grapalat" w:hAnsi="GHEA Grapalat"/>
          <w:i w:val="0"/>
          <w:sz w:val="24"/>
          <w:szCs w:val="24"/>
        </w:rPr>
        <w:t xml:space="preserve"> банк</w:t>
      </w:r>
      <w:r w:rsidR="00650246">
        <w:rPr>
          <w:rFonts w:ascii="GHEA Grapalat" w:hAnsi="GHEA Grapalat"/>
          <w:i w:val="0"/>
          <w:sz w:val="24"/>
          <w:szCs w:val="24"/>
        </w:rPr>
        <w:t>а РА</w:t>
      </w:r>
      <w:r w:rsidR="00A01157">
        <w:rPr>
          <w:rFonts w:ascii="GHEA Grapalat" w:hAnsi="GHEA Grapalat"/>
          <w:i w:val="0"/>
          <w:sz w:val="24"/>
          <w:szCs w:val="24"/>
        </w:rPr>
        <w:t>.</w:t>
      </w:r>
    </w:p>
    <w:p w14:paraId="05DAE688"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39CA9D6A"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2D05B33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4EB9184D"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2DE61B37"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6FAECD4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005A410" w14:textId="77777777"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1373C51E"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5B5DD86D"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A44C735"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7B9B0E86"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06891575"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408D6D6" w14:textId="77777777"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7226A575"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4FA671EA" w14:textId="77777777"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F6CF3F3"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1D7983A"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6F7D8F0"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D4A504B"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6F736AC"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74F92DD6"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16606447" w14:textId="77777777"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AF3C340" w14:textId="77777777" w:rsidR="00B24E4B" w:rsidRDefault="00B24E4B" w:rsidP="00B24E4B">
      <w:pPr>
        <w:pStyle w:val="ListParagraph"/>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proofErr w:type="spellStart"/>
      <w:r w:rsidR="00F97C74" w:rsidRPr="006E181F">
        <w:rPr>
          <w:rFonts w:ascii="GHEA Grapalat" w:hAnsi="GHEA Grapalat"/>
        </w:rPr>
        <w:t>сорокодневного</w:t>
      </w:r>
      <w:proofErr w:type="spellEnd"/>
      <w:r w:rsidR="00F97C74" w:rsidRPr="006E181F">
        <w:rPr>
          <w:rFonts w:ascii="GHEA Grapalat" w:hAnsi="GHEA Grapalat"/>
        </w:rPr>
        <w:t xml:space="preserve">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44961E5B" w14:textId="77777777"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14:paraId="4E175410" w14:textId="77777777"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14:paraId="7000BCD5" w14:textId="77777777"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14:paraId="67591B1B" w14:textId="77777777" w:rsidR="003822FA" w:rsidRDefault="003822FA" w:rsidP="00B46D58">
      <w:pPr>
        <w:widowControl w:val="0"/>
        <w:tabs>
          <w:tab w:val="left" w:pos="1276"/>
        </w:tabs>
        <w:spacing w:after="160"/>
        <w:ind w:firstLine="567"/>
        <w:jc w:val="both"/>
        <w:rPr>
          <w:rFonts w:ascii="GHEA Grapalat" w:hAnsi="GHEA Grapalat"/>
        </w:rPr>
      </w:pPr>
    </w:p>
    <w:p w14:paraId="6071D205"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0992E349"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3261659"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7344254"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AE15CDE"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3B8C902"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330402F5"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BF2317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55F9DFB"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503C8F88"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E5B3D15"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D431EF4" w14:textId="77CB4431"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D51D4B">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230745B1" w14:textId="77777777"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690962FA"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826FC32"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7AA5C8CD"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F50286C" w14:textId="610A4971" w:rsidR="000313A6" w:rsidRPr="009044F1" w:rsidRDefault="00AA0AD8" w:rsidP="00D51D4B">
      <w:pPr>
        <w:jc w:val="center"/>
        <w:rPr>
          <w:rFonts w:ascii="GHEA Grapalat" w:hAnsi="GHEA Grapalat" w:cs="Arial"/>
          <w:b/>
          <w:iCs/>
        </w:rPr>
      </w:pPr>
      <w:r w:rsidRPr="009044F1">
        <w:rPr>
          <w:rFonts w:ascii="GHEA Grapalat" w:hAnsi="GHEA Grapalat"/>
          <w:b/>
        </w:rPr>
        <w:t>9. ЗАКЛЮЧЕНИЕ ДОГОВОРА</w:t>
      </w:r>
    </w:p>
    <w:p w14:paraId="212B9DE3"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154E176"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505A3718"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0007BA5" w14:textId="77777777" w:rsidR="001E2047" w:rsidRPr="00B84C5F" w:rsidRDefault="00A93A41" w:rsidP="001E2047">
      <w:pPr>
        <w:widowControl w:val="0"/>
        <w:tabs>
          <w:tab w:val="left" w:pos="1134"/>
        </w:tabs>
        <w:jc w:val="both"/>
        <w:rPr>
          <w:rFonts w:ascii="GHEA Grapalat" w:hAnsi="GHEA Grapalat"/>
        </w:rPr>
      </w:pPr>
      <w:r>
        <w:rPr>
          <w:rFonts w:ascii="GHEA Grapalat" w:hAnsi="GHEA Grapalat"/>
          <w:lang w:val="hy-AM"/>
        </w:rPr>
        <w:t xml:space="preserve">      </w:t>
      </w:r>
      <w:r w:rsidR="00AA0AD8"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w:t>
      </w:r>
      <w:proofErr w:type="gramStart"/>
      <w:r w:rsidR="00BD587C" w:rsidRPr="00681C1F">
        <w:rPr>
          <w:rFonts w:ascii="GHEA Grapalat" w:hAnsi="GHEA Grapalat"/>
          <w:color w:val="000000" w:themeColor="text1"/>
        </w:rPr>
        <w:t xml:space="preserve">участник </w:t>
      </w:r>
      <w:r w:rsidR="00BD587C">
        <w:rPr>
          <w:rFonts w:ascii="GHEA Grapalat" w:hAnsi="GHEA Grapalat"/>
          <w:color w:val="000000" w:themeColor="text1"/>
        </w:rPr>
        <w:t xml:space="preserve"> после</w:t>
      </w:r>
      <w:proofErr w:type="gramEnd"/>
      <w:r w:rsidR="00BD587C">
        <w:rPr>
          <w:rFonts w:ascii="GHEA Grapalat" w:hAnsi="GHEA Grapalat"/>
          <w:color w:val="000000" w:themeColor="text1"/>
        </w:rPr>
        <w:t xml:space="preserve">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w:t>
      </w:r>
      <w:r w:rsidR="00E77A77">
        <w:rPr>
          <w:rFonts w:ascii="GHEA Grapalat" w:hAnsi="GHEA Grapalat"/>
        </w:rPr>
        <w:t xml:space="preserve"> уведомлением</w:t>
      </w:r>
      <w:r w:rsidR="00BD587C" w:rsidRPr="00C61190">
        <w:rPr>
          <w:rFonts w:ascii="GHEA Grapalat" w:hAnsi="GHEA Grapalat"/>
        </w:rPr>
        <w:t xml:space="preserve"> </w:t>
      </w:r>
      <w:r w:rsidR="001E2047" w:rsidRPr="00DF59E9">
        <w:rPr>
          <w:rFonts w:ascii="GHEA Grapalat" w:hAnsi="GHEA Grapalat"/>
        </w:rPr>
        <w:t xml:space="preserve">не подписывает договор и </w:t>
      </w:r>
      <w:r w:rsidR="001E2047">
        <w:rPr>
          <w:rFonts w:ascii="GHEA Grapalat" w:hAnsi="GHEA Grapalat"/>
        </w:rPr>
        <w:t xml:space="preserve"> не </w:t>
      </w:r>
      <w:r w:rsidR="001E2047" w:rsidRPr="00DF59E9">
        <w:rPr>
          <w:rFonts w:ascii="GHEA Grapalat" w:hAnsi="GHEA Grapalat"/>
        </w:rPr>
        <w:t>пред</w:t>
      </w:r>
      <w:r w:rsidR="001E2047">
        <w:rPr>
          <w:rFonts w:ascii="GHEA Grapalat" w:hAnsi="GHEA Grapalat"/>
        </w:rPr>
        <w:t>о</w:t>
      </w:r>
      <w:r w:rsidR="001E2047" w:rsidRPr="00DF59E9">
        <w:rPr>
          <w:rFonts w:ascii="GHEA Grapalat" w:hAnsi="GHEA Grapalat"/>
        </w:rPr>
        <w:t>ставляет заказчику обеспечени</w:t>
      </w:r>
      <w:r w:rsidR="001E2047">
        <w:rPr>
          <w:rFonts w:ascii="GHEA Grapalat" w:hAnsi="GHEA Grapalat"/>
        </w:rPr>
        <w:t xml:space="preserve">я </w:t>
      </w:r>
      <w:r w:rsidR="001E2047" w:rsidRPr="00DF59E9">
        <w:rPr>
          <w:rFonts w:ascii="GHEA Grapalat" w:hAnsi="GHEA Grapalat"/>
        </w:rPr>
        <w:t>квалификации и договора</w:t>
      </w:r>
      <w:r w:rsidR="001E2047">
        <w:rPr>
          <w:rFonts w:ascii="GHEA Grapalat" w:hAnsi="GHEA Grapalat"/>
        </w:rPr>
        <w:t>,</w:t>
      </w:r>
      <w:r w:rsidR="001E2047" w:rsidRPr="00C61190">
        <w:rPr>
          <w:rFonts w:ascii="GHEA Grapalat" w:hAnsi="GHEA Grapalat"/>
        </w:rPr>
        <w:t xml:space="preserve"> </w:t>
      </w:r>
      <w:r w:rsidR="001E2047" w:rsidRPr="00106011">
        <w:rPr>
          <w:rFonts w:ascii="GHEA Grapalat" w:hAnsi="GHEA Grapalat"/>
        </w:rPr>
        <w:t>а в случае, если проектом заключаемого договора предусмотрена предоплата</w:t>
      </w:r>
      <w:r w:rsidR="001E2047">
        <w:rPr>
          <w:rFonts w:ascii="GHEA Grapalat" w:hAnsi="GHEA Grapalat"/>
        </w:rPr>
        <w:t>-также обеспечение предоплаты</w:t>
      </w:r>
      <w:r w:rsidR="001E2047" w:rsidRPr="00106011">
        <w:rPr>
          <w:rFonts w:ascii="GHEA Grapalat" w:hAnsi="GHEA Grapalat"/>
        </w:rPr>
        <w:t xml:space="preserve">, </w:t>
      </w:r>
      <w:r w:rsidR="001E2047" w:rsidRPr="00996C18">
        <w:rPr>
          <w:rFonts w:ascii="GHEA Grapalat" w:hAnsi="GHEA Grapalat"/>
        </w:rPr>
        <w:t xml:space="preserve">то он лишается права подписания договора. </w:t>
      </w:r>
    </w:p>
    <w:p w14:paraId="1D94404F"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B73E898"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08AEFD84"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3C4072D1" w14:textId="62B057EE"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p>
    <w:p w14:paraId="0F8188CE" w14:textId="277C2EC6"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w:t>
      </w:r>
      <w:proofErr w:type="gramStart"/>
      <w:r w:rsidR="00E70468" w:rsidRPr="00123A23">
        <w:rPr>
          <w:rFonts w:ascii="GHEA Grapalat" w:hAnsi="GHEA Grapalat"/>
        </w:rPr>
        <w:t xml:space="preserve">закупки </w:t>
      </w:r>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p>
    <w:p w14:paraId="776A083F"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9CB48AE"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95E21ED" w14:textId="77777777"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14:paraId="6B48497A"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4F37B8FE" w14:textId="1FB6C98D"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5B76C2" w:rsidRPr="005B76C2">
        <w:rPr>
          <w:rFonts w:ascii="GHEA Grapalat" w:hAnsi="GHEA Grapalat"/>
        </w:rPr>
        <w:t>в одностороннем порядке утвержденного заявления-в виде неустойки (приложение 5.1) или наличных денег</w:t>
      </w:r>
      <w:r w:rsidR="00375E5E">
        <w:rPr>
          <w:rFonts w:ascii="GHEA Grapalat" w:hAnsi="GHEA Grapalat"/>
        </w:rPr>
        <w:t>.</w:t>
      </w:r>
    </w:p>
    <w:p w14:paraId="27C0C2DD"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0EDF818E" w14:textId="2E14DDAB"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5B76C2">
        <w:rPr>
          <w:rFonts w:ascii="GHEA Grapalat" w:hAnsi="GHEA Grapalat"/>
        </w:rPr>
        <w:t>2</w:t>
      </w:r>
      <w:r w:rsidR="00411A25">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2F79D032"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F34DD10" w14:textId="77777777"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A1192EA"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6F3E0E9F"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3AC3CE04" w14:textId="77777777" w:rsidR="001075CA" w:rsidRDefault="001075CA" w:rsidP="001075CA">
      <w:pPr>
        <w:widowControl w:val="0"/>
        <w:tabs>
          <w:tab w:val="left" w:pos="1134"/>
        </w:tabs>
        <w:spacing w:after="160"/>
        <w:ind w:firstLine="567"/>
        <w:jc w:val="both"/>
        <w:rPr>
          <w:ins w:id="6"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04C34ACB"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14:paraId="53191155" w14:textId="77777777"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proofErr w:type="gramStart"/>
      <w:r w:rsidRPr="00C87B61">
        <w:rPr>
          <w:rFonts w:ascii="GHEA Grapalat" w:hAnsi="GHEA Grapalat" w:hint="eastAsia"/>
        </w:rPr>
        <w:t>обеспечения</w:t>
      </w:r>
      <w:proofErr w:type="gramEnd"/>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03BABD94"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2E07861F" w14:textId="77777777"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0694EC56"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E1B2E75"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3D22C5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FC3742" w14:textId="2CA56421"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Совета старейшин общины, в случае иных заказчиков — на основании решения руководителя уполномоченного органа.</w:t>
      </w:r>
    </w:p>
    <w:p w14:paraId="76E0D28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29F8EF3E"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DFED68B"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479751A" w14:textId="77777777" w:rsidR="00C54730" w:rsidRPr="00182C2E" w:rsidRDefault="00C54730" w:rsidP="00C54730">
      <w:pPr>
        <w:jc w:val="center"/>
        <w:rPr>
          <w:rFonts w:ascii="GHEA Grapalat" w:hAnsi="GHEA Grapalat"/>
          <w:b/>
        </w:rPr>
      </w:pPr>
    </w:p>
    <w:p w14:paraId="028E41C9"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267E7F9B" w14:textId="77777777" w:rsidR="00C54730" w:rsidRPr="00182C2E" w:rsidRDefault="00C54730" w:rsidP="00C54730">
      <w:pPr>
        <w:jc w:val="center"/>
        <w:rPr>
          <w:rFonts w:ascii="GHEA Grapalat" w:hAnsi="GHEA Grapalat"/>
          <w:b/>
        </w:rPr>
      </w:pPr>
    </w:p>
    <w:p w14:paraId="5DF23101"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2F4EE016"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FF774F8"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534F4B26"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2402D0CA"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B10A303"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84A6475"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08FCC974"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4C91EA9"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2AA2A17"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251D6F07"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75391BA2"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2AE6099E"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60BBE4D"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B9069E4"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0E3B021C"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08CC9B15"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2C661CDE"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646E38E1"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388ED79"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670B1DB6" w14:textId="77777777" w:rsidR="00C87BF8" w:rsidRPr="00570BBD" w:rsidRDefault="00C87BF8" w:rsidP="00C87BF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307FB88B"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2ED775C7"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1ACE1F7F"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709B1A8F"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956CE79"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623BA86F" w14:textId="77777777" w:rsidR="00AE679C" w:rsidRPr="009044F1" w:rsidRDefault="00AE679C" w:rsidP="00B46D58">
      <w:pPr>
        <w:widowControl w:val="0"/>
        <w:spacing w:after="160"/>
        <w:jc w:val="center"/>
        <w:rPr>
          <w:rFonts w:ascii="GHEA Grapalat" w:hAnsi="GHEA Grapalat" w:cs="Sylfaen"/>
          <w:b/>
        </w:rPr>
      </w:pPr>
    </w:p>
    <w:p w14:paraId="25B9982C" w14:textId="77777777" w:rsidR="004373E3" w:rsidRDefault="004373E3" w:rsidP="00B46D58">
      <w:pPr>
        <w:rPr>
          <w:rFonts w:ascii="GHEA Grapalat" w:hAnsi="GHEA Grapalat"/>
          <w:b/>
        </w:rPr>
      </w:pPr>
      <w:r>
        <w:rPr>
          <w:rFonts w:ascii="GHEA Grapalat" w:hAnsi="GHEA Grapalat"/>
          <w:b/>
        </w:rPr>
        <w:br w:type="page"/>
      </w:r>
    </w:p>
    <w:p w14:paraId="5C0F8E6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5BD6C4A8" w14:textId="77777777" w:rsidR="008842CE" w:rsidRPr="00374F4A" w:rsidRDefault="008842CE" w:rsidP="00B46D58">
      <w:pPr>
        <w:widowControl w:val="0"/>
        <w:spacing w:after="160"/>
        <w:jc w:val="center"/>
        <w:rPr>
          <w:rFonts w:ascii="GHEA Grapalat" w:hAnsi="GHEA Grapalat"/>
          <w:b/>
        </w:rPr>
      </w:pPr>
    </w:p>
    <w:p w14:paraId="5943468F" w14:textId="1E606304"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8542A4">
        <w:rPr>
          <w:rFonts w:ascii="GHEA Grapalat" w:hAnsi="GHEA Grapalat"/>
          <w:b/>
        </w:rPr>
        <w:t>ЗАПРОС КОТИРОВОК</w:t>
      </w:r>
    </w:p>
    <w:p w14:paraId="085DEFE9"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16C9799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4A4A555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0B7FE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1C21FB22"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EAC15BA"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0ACA5A43"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0FF58014"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583F3A88"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0CB56740"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2"/>
        <w:t>15</w:t>
      </w:r>
    </w:p>
    <w:p w14:paraId="00A83E67"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516EAC31"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1DD0A52D"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685D7853" w14:textId="1A1FF4E1"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392982">
        <w:rPr>
          <w:rFonts w:ascii="GHEA Grapalat" w:hAnsi="GHEA Grapalat"/>
          <w:lang w:val="hy-AM"/>
        </w:rPr>
        <w:t>2/</w:t>
      </w:r>
      <w:r w:rsidR="00392982">
        <w:rPr>
          <w:rFonts w:ascii="GHEA Grapalat" w:hAnsi="GHEA Grapalat"/>
        </w:rPr>
        <w:t>двух/</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4DE0535"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7AA22A"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5FABEBEA"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618654DC"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7972687D"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351F8B2E"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62B42A6"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14A8931A" w14:textId="77777777" w:rsidR="00ED59E0" w:rsidRDefault="00ED59E0" w:rsidP="00B46D58">
      <w:pPr>
        <w:widowControl w:val="0"/>
        <w:tabs>
          <w:tab w:val="left" w:pos="1134"/>
        </w:tabs>
        <w:spacing w:after="160"/>
        <w:ind w:firstLine="567"/>
        <w:jc w:val="both"/>
        <w:rPr>
          <w:rFonts w:ascii="GHEA Grapalat" w:hAnsi="GHEA Grapalat"/>
        </w:rPr>
      </w:pPr>
    </w:p>
    <w:p w14:paraId="22201A26" w14:textId="77777777" w:rsidR="00ED59E0" w:rsidRDefault="00ED59E0" w:rsidP="00B46D58">
      <w:pPr>
        <w:widowControl w:val="0"/>
        <w:tabs>
          <w:tab w:val="left" w:pos="1134"/>
        </w:tabs>
        <w:spacing w:after="160"/>
        <w:ind w:firstLine="567"/>
        <w:jc w:val="both"/>
        <w:rPr>
          <w:rFonts w:ascii="GHEA Grapalat" w:hAnsi="GHEA Grapalat"/>
        </w:rPr>
      </w:pPr>
    </w:p>
    <w:p w14:paraId="4497E524" w14:textId="77777777" w:rsidR="00ED59E0" w:rsidRPr="00E267E5" w:rsidRDefault="00ED59E0" w:rsidP="00B46D58">
      <w:pPr>
        <w:widowControl w:val="0"/>
        <w:tabs>
          <w:tab w:val="left" w:pos="1134"/>
        </w:tabs>
        <w:spacing w:after="160"/>
        <w:ind w:firstLine="567"/>
        <w:jc w:val="both"/>
        <w:rPr>
          <w:rFonts w:ascii="GHEA Grapalat" w:hAnsi="GHEA Grapalat"/>
        </w:rPr>
      </w:pPr>
    </w:p>
    <w:p w14:paraId="123E7EE8"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297422F"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FD2A584"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4F24ABBF"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72DCA37"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32C6B600"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2F51EB3F"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33510CD2"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1EEDA6AB"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40A963AF"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72C9721C"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663493F2"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06CF673E"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0498AE15"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72DA93E6"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3BE6BBE3"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4CDD936E" w14:textId="4668C1FC"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6B6DC304" w14:textId="50CFF79D"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8542A4">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5F4336">
        <w:rPr>
          <w:rFonts w:ascii="GHEA Grapalat" w:hAnsi="GHEA Grapalat"/>
          <w:b/>
          <w:sz w:val="24"/>
          <w:szCs w:val="24"/>
        </w:rPr>
        <w:t>ШМДЖП- GHAPDzB-26/1</w:t>
      </w:r>
      <w:r w:rsidR="006132ED">
        <w:rPr>
          <w:rFonts w:ascii="GHEA Grapalat" w:hAnsi="GHEA Grapalat"/>
          <w:sz w:val="24"/>
          <w:szCs w:val="24"/>
        </w:rPr>
        <w:t>"</w:t>
      </w:r>
    </w:p>
    <w:p w14:paraId="6CDF6B68" w14:textId="77777777" w:rsidR="00B2572B" w:rsidRPr="00374F4A" w:rsidRDefault="00B2572B" w:rsidP="00B46D58">
      <w:pPr>
        <w:widowControl w:val="0"/>
        <w:spacing w:after="120"/>
        <w:jc w:val="center"/>
        <w:rPr>
          <w:rFonts w:ascii="GHEA Grapalat" w:hAnsi="GHEA Grapalat" w:cs="Sylfaen"/>
          <w:b/>
        </w:rPr>
      </w:pPr>
    </w:p>
    <w:p w14:paraId="522877D4"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7589F460" w14:textId="403F6D75"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E830D4">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14:paraId="48710A73" w14:textId="77777777" w:rsidR="00B2572B" w:rsidRPr="00374F4A" w:rsidRDefault="00B2572B" w:rsidP="00B46D58">
      <w:pPr>
        <w:widowControl w:val="0"/>
        <w:spacing w:after="120"/>
        <w:jc w:val="center"/>
        <w:rPr>
          <w:rFonts w:ascii="GHEA Grapalat" w:hAnsi="GHEA Grapalat"/>
        </w:rPr>
      </w:pPr>
    </w:p>
    <w:p w14:paraId="33AAB61E"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37197CA8"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7D0181D"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3539FDA2"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1C265397" w14:textId="2E76B7A4" w:rsidR="00374F4A" w:rsidRPr="00DA5EA0" w:rsidRDefault="005F4336" w:rsidP="00E830D4">
      <w:pPr>
        <w:jc w:val="both"/>
        <w:rPr>
          <w:rFonts w:ascii="GHEA Grapalat" w:hAnsi="GHEA Grapalat"/>
        </w:rPr>
      </w:pPr>
      <w:r>
        <w:rPr>
          <w:rFonts w:ascii="GHEA Grapalat" w:hAnsi="GHEA Grapalat"/>
          <w:i/>
        </w:rPr>
        <w:t xml:space="preserve">&lt;&lt;Детский сад имени Джузеппе Пино </w:t>
      </w:r>
      <w:proofErr w:type="spellStart"/>
      <w:r>
        <w:rPr>
          <w:rFonts w:ascii="GHEA Grapalat" w:hAnsi="GHEA Grapalat"/>
          <w:i/>
        </w:rPr>
        <w:t>Чиачио</w:t>
      </w:r>
      <w:proofErr w:type="spellEnd"/>
      <w:proofErr w:type="gramStart"/>
      <w:r>
        <w:rPr>
          <w:rFonts w:ascii="GHEA Grapalat" w:hAnsi="GHEA Grapalat"/>
          <w:i/>
        </w:rPr>
        <w:t>&gt;&gt;ОНО</w:t>
      </w:r>
      <w:proofErr w:type="gramEnd"/>
      <w:r>
        <w:rPr>
          <w:rFonts w:ascii="GHEA Grapalat" w:hAnsi="GHEA Grapalat"/>
          <w:i/>
        </w:rPr>
        <w:t xml:space="preserve"> </w:t>
      </w:r>
      <w:proofErr w:type="spellStart"/>
      <w:r>
        <w:rPr>
          <w:rFonts w:ascii="GHEA Grapalat" w:hAnsi="GHEA Grapalat"/>
          <w:i/>
        </w:rPr>
        <w:t>Ланджик</w:t>
      </w:r>
      <w:proofErr w:type="spellEnd"/>
      <w:r w:rsidR="00B06D14">
        <w:rPr>
          <w:rFonts w:ascii="GHEA Grapalat" w:hAnsi="GHEA Grapalat"/>
          <w:i/>
        </w:rPr>
        <w:t xml:space="preserve">, община Ани, Ширакский </w:t>
      </w:r>
      <w:proofErr w:type="spellStart"/>
      <w:r w:rsidR="00B06D14">
        <w:rPr>
          <w:rFonts w:ascii="GHEA Grapalat" w:hAnsi="GHEA Grapalat"/>
          <w:i/>
        </w:rPr>
        <w:t>марз</w:t>
      </w:r>
      <w:proofErr w:type="spellEnd"/>
      <w:r w:rsidR="00B06D14">
        <w:rPr>
          <w:rFonts w:ascii="GHEA Grapalat" w:hAnsi="GHEA Grapalat"/>
          <w:i/>
        </w:rPr>
        <w:t>, Республика Армения</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6132ED">
        <w:rPr>
          <w:rFonts w:ascii="GHEA Grapalat" w:hAnsi="GHEA Grapalat"/>
        </w:rPr>
        <w:t>"</w:t>
      </w:r>
      <w:r>
        <w:rPr>
          <w:rFonts w:ascii="GHEA Grapalat" w:hAnsi="GHEA Grapalat"/>
        </w:rPr>
        <w:t>ШМДЖП- GHAPDzB-26/1</w:t>
      </w:r>
      <w:r w:rsidR="006132ED">
        <w:rPr>
          <w:rFonts w:ascii="GHEA Grapalat" w:hAnsi="GHEA Grapalat"/>
        </w:rPr>
        <w:t>"</w:t>
      </w:r>
      <w:r w:rsidR="00E830D4">
        <w:rPr>
          <w:rFonts w:ascii="GHEA Grapalat" w:hAnsi="GHEA Grapalat"/>
        </w:rPr>
        <w:t xml:space="preserve"> </w:t>
      </w:r>
      <w:r w:rsidR="005B5FED">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05617CE9"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08019AD7"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409DD351"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1C0A086"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48570BB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4E69FDCB"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7A05E311"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EE4F969"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41412343" w14:textId="77777777" w:rsidR="00B138F3" w:rsidRDefault="00B138F3" w:rsidP="00B46D58">
      <w:pPr>
        <w:jc w:val="both"/>
        <w:rPr>
          <w:rFonts w:ascii="GHEA Grapalat" w:hAnsi="GHEA Grapalat"/>
        </w:rPr>
      </w:pPr>
    </w:p>
    <w:p w14:paraId="7AF28D50"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6243D4F"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750D44A" w14:textId="77777777" w:rsidR="00B138F3" w:rsidRDefault="00B138F3" w:rsidP="00F96993">
      <w:pPr>
        <w:jc w:val="both"/>
        <w:rPr>
          <w:rFonts w:ascii="GHEA Grapalat" w:hAnsi="GHEA Grapalat"/>
        </w:rPr>
      </w:pPr>
    </w:p>
    <w:p w14:paraId="72ED1DD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9F47E2"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32955D2E" w14:textId="77777777" w:rsidR="00B16483" w:rsidRDefault="00B16483" w:rsidP="00F96993">
      <w:pPr>
        <w:jc w:val="both"/>
        <w:rPr>
          <w:rFonts w:ascii="GHEA Grapalat" w:hAnsi="GHEA Grapalat"/>
          <w:sz w:val="18"/>
          <w:szCs w:val="18"/>
        </w:rPr>
      </w:pPr>
    </w:p>
    <w:p w14:paraId="27246A68"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3B12D034"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BCA2C1D" w14:textId="77777777" w:rsidR="00B16483" w:rsidRPr="00D3436F" w:rsidRDefault="00B16483" w:rsidP="00B16483">
      <w:pPr>
        <w:tabs>
          <w:tab w:val="left" w:pos="7371"/>
        </w:tabs>
        <w:spacing w:after="160"/>
        <w:ind w:left="3544" w:firstLine="3"/>
        <w:jc w:val="both"/>
        <w:rPr>
          <w:rFonts w:ascii="GHEA Grapalat" w:hAnsi="GHEA Grapalat"/>
          <w:sz w:val="16"/>
        </w:rPr>
      </w:pPr>
    </w:p>
    <w:p w14:paraId="760B2A7A"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25697146"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592B5415"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6E4598AC"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7EFEDFAA" w14:textId="77777777" w:rsidR="009E1F0A" w:rsidRPr="004F23CF" w:rsidRDefault="009E1F0A" w:rsidP="009E1F0A">
      <w:pPr>
        <w:rPr>
          <w:rFonts w:ascii="GHEA Grapalat" w:hAnsi="GHEA Grapalat"/>
          <w:i/>
          <w:sz w:val="16"/>
          <w:vertAlign w:val="superscript"/>
          <w:lang w:val="es-ES"/>
        </w:rPr>
      </w:pPr>
    </w:p>
    <w:p w14:paraId="12D76D3A" w14:textId="4D6EA9C7"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008542A4">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5F4336">
        <w:rPr>
          <w:rFonts w:ascii="GHEA Grapalat" w:hAnsi="GHEA Grapalat"/>
        </w:rPr>
        <w:t>ШМДЖП- GHAPDzB-26/1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6D861645"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4C114ADA"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4E717BB7" w14:textId="63E7A0DA"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под кодом "</w:t>
      </w:r>
      <w:r w:rsidR="005F4336">
        <w:rPr>
          <w:rFonts w:ascii="GHEA Grapalat" w:hAnsi="GHEA Grapalat"/>
        </w:rPr>
        <w:t>ШМДЖП- GHAPDzB-26/1</w:t>
      </w:r>
      <w:r w:rsidRPr="00AF791F">
        <w:rPr>
          <w:rFonts w:ascii="GHEA Grapalat" w:hAnsi="GHEA Grapalat"/>
        </w:rPr>
        <w:t>"*</w:t>
      </w:r>
    </w:p>
    <w:p w14:paraId="72A3F23F"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169141C4" w14:textId="7F29D1BF"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8542A4">
        <w:rPr>
          <w:rFonts w:ascii="GHEA Grapalat" w:hAnsi="GHEA Grapalat"/>
        </w:rPr>
        <w:t>запрос котировок</w:t>
      </w:r>
      <w:r>
        <w:rPr>
          <w:rFonts w:ascii="GHEA Grapalat" w:hAnsi="GHEA Grapalat"/>
        </w:rPr>
        <w:t xml:space="preserve"> случая     одновременного </w:t>
      </w:r>
    </w:p>
    <w:p w14:paraId="5D94BED0"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691DC3"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1A78068"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1F5E2F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110AE4A"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67FB2C31" w14:textId="77777777" w:rsidR="006B3E56" w:rsidRDefault="006B3E56" w:rsidP="00B46D58">
      <w:pPr>
        <w:widowControl w:val="0"/>
        <w:spacing w:after="160"/>
        <w:jc w:val="both"/>
        <w:rPr>
          <w:ins w:id="7"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29DB2F71" w14:textId="77777777"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58B7BB25"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1B936405"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3"/>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0070C4AD" w14:textId="77777777" w:rsidR="00923711" w:rsidRDefault="00923711">
      <w:pPr>
        <w:rPr>
          <w:rFonts w:ascii="GHEA Grapalat" w:hAnsi="GHEA Grapalat"/>
        </w:rPr>
      </w:pPr>
    </w:p>
    <w:p w14:paraId="0135BE73" w14:textId="77777777" w:rsidR="00110534" w:rsidRDefault="00F36AD3" w:rsidP="00B46D58">
      <w:pPr>
        <w:jc w:val="both"/>
        <w:rPr>
          <w:rFonts w:ascii="GHEA Grapalat" w:hAnsi="GHEA Grapalat"/>
        </w:rPr>
      </w:pPr>
      <w:r>
        <w:rPr>
          <w:rFonts w:ascii="GHEA Grapalat" w:hAnsi="GHEA Grapalat"/>
        </w:rPr>
        <w:t xml:space="preserve"> </w:t>
      </w:r>
    </w:p>
    <w:p w14:paraId="05D7EB98" w14:textId="77777777"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4775CC78"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0D31E32C"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4DE4C59B" w14:textId="77777777" w:rsidR="00F855BB" w:rsidRDefault="00F855BB" w:rsidP="00B46D58">
      <w:pPr>
        <w:tabs>
          <w:tab w:val="left" w:pos="7371"/>
        </w:tabs>
        <w:spacing w:after="160"/>
        <w:ind w:left="3544" w:firstLine="3"/>
        <w:jc w:val="both"/>
        <w:rPr>
          <w:rFonts w:ascii="GHEA Grapalat" w:hAnsi="GHEA Grapalat"/>
          <w:sz w:val="16"/>
          <w:lang w:val="hy-AM"/>
        </w:rPr>
      </w:pPr>
    </w:p>
    <w:p w14:paraId="5C7DB51B"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5D99B8EE" w14:textId="77777777" w:rsidR="006B3E56" w:rsidRPr="00D3436F" w:rsidRDefault="006B3E56" w:rsidP="00B46D58">
      <w:pPr>
        <w:tabs>
          <w:tab w:val="left" w:pos="7371"/>
        </w:tabs>
        <w:spacing w:after="160"/>
        <w:ind w:left="3544" w:firstLine="3"/>
        <w:jc w:val="both"/>
        <w:rPr>
          <w:rFonts w:ascii="GHEA Grapalat" w:hAnsi="GHEA Grapalat"/>
          <w:sz w:val="16"/>
        </w:rPr>
      </w:pPr>
    </w:p>
    <w:p w14:paraId="6D58606B" w14:textId="77777777" w:rsidR="006B3E56" w:rsidRPr="00770B03" w:rsidRDefault="006B3E56" w:rsidP="00B46D58">
      <w:pPr>
        <w:tabs>
          <w:tab w:val="left" w:pos="7371"/>
        </w:tabs>
        <w:spacing w:after="160"/>
        <w:ind w:left="3544" w:firstLine="3"/>
        <w:jc w:val="both"/>
        <w:rPr>
          <w:rFonts w:ascii="GHEA Grapalat" w:hAnsi="GHEA Grapalat"/>
          <w:sz w:val="16"/>
        </w:rPr>
      </w:pPr>
    </w:p>
    <w:p w14:paraId="7277E087"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7BED9E64"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65E24C33"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359233B1"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4D5EE1C" w14:textId="77777777" w:rsidR="00123294" w:rsidRDefault="00123294" w:rsidP="00B46D58">
      <w:pPr>
        <w:rPr>
          <w:rFonts w:ascii="GHEA Grapalat" w:hAnsi="GHEA Grapalat"/>
          <w:b/>
        </w:rPr>
      </w:pPr>
      <w:r>
        <w:rPr>
          <w:rFonts w:ascii="GHEA Grapalat" w:hAnsi="GHEA Grapalat"/>
          <w:b/>
        </w:rPr>
        <w:br w:type="page"/>
      </w:r>
    </w:p>
    <w:p w14:paraId="5E1C75B9" w14:textId="77777777" w:rsidR="00B048B2" w:rsidRDefault="00B048B2" w:rsidP="00B46D58">
      <w:pPr>
        <w:rPr>
          <w:rFonts w:ascii="GHEA Grapalat" w:hAnsi="GHEA Grapalat"/>
          <w:b/>
        </w:rPr>
      </w:pPr>
    </w:p>
    <w:p w14:paraId="04DD13FA" w14:textId="77777777"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30540229" w14:textId="0F3251DB"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8542A4">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5F4336">
        <w:rPr>
          <w:rFonts w:ascii="GHEA Grapalat" w:hAnsi="GHEA Grapalat"/>
          <w:b/>
          <w:sz w:val="24"/>
          <w:szCs w:val="24"/>
        </w:rPr>
        <w:t>ШМДЖП- GHAPDzB-26/1</w:t>
      </w:r>
      <w:r>
        <w:rPr>
          <w:rFonts w:ascii="GHEA Grapalat" w:hAnsi="GHEA Grapalat"/>
          <w:b/>
          <w:sz w:val="24"/>
          <w:szCs w:val="24"/>
        </w:rPr>
        <w:t>"</w:t>
      </w:r>
      <w:r>
        <w:rPr>
          <w:rStyle w:val="FootnoteReference"/>
          <w:rFonts w:ascii="GHEA Grapalat" w:hAnsi="GHEA Grapalat"/>
          <w:b/>
          <w:sz w:val="24"/>
          <w:szCs w:val="24"/>
        </w:rPr>
        <w:footnoteReference w:customMarkFollows="1" w:id="4"/>
        <w:t>*</w:t>
      </w:r>
    </w:p>
    <w:p w14:paraId="21E3BC68" w14:textId="77777777" w:rsidR="00D043C1" w:rsidRPr="009044F1" w:rsidRDefault="00D043C1" w:rsidP="00D043C1">
      <w:pPr>
        <w:widowControl w:val="0"/>
        <w:spacing w:after="160"/>
        <w:ind w:left="567" w:right="565"/>
        <w:jc w:val="center"/>
        <w:rPr>
          <w:rFonts w:ascii="GHEA Grapalat" w:hAnsi="GHEA Grapalat"/>
          <w:b/>
        </w:rPr>
      </w:pPr>
    </w:p>
    <w:p w14:paraId="38BFAFA2"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2CC1A921"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1C821136" w14:textId="77777777"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14:paraId="44DAFD43"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2032D978"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59CD9A2C" w14:textId="4324EC98"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B06D14">
        <w:rPr>
          <w:rFonts w:ascii="GHEA Grapalat" w:hAnsi="GHEA Grapalat"/>
        </w:rPr>
        <w:t xml:space="preserve">запроса </w:t>
      </w:r>
      <w:proofErr w:type="spellStart"/>
      <w:r w:rsidR="00B06D14">
        <w:rPr>
          <w:rFonts w:ascii="GHEA Grapalat" w:hAnsi="GHEA Grapalat"/>
        </w:rPr>
        <w:t>катировок</w:t>
      </w:r>
      <w:proofErr w:type="spellEnd"/>
      <w:r w:rsidRPr="009044F1">
        <w:rPr>
          <w:rFonts w:ascii="GHEA Grapalat" w:hAnsi="GHEA Grapalat"/>
        </w:rPr>
        <w:t xml:space="preserve"> под кодом </w:t>
      </w:r>
      <w:r>
        <w:rPr>
          <w:rFonts w:ascii="GHEA Grapalat" w:hAnsi="GHEA Grapalat"/>
        </w:rPr>
        <w:t>"</w:t>
      </w:r>
      <w:r w:rsidR="005F4336">
        <w:rPr>
          <w:rFonts w:ascii="GHEA Grapalat" w:hAnsi="GHEA Grapalat"/>
        </w:rPr>
        <w:t>ШМДЖП- GHAPDzB-26/1</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7FD88D3E" w14:textId="77777777" w:rsidTr="00FF3F2A">
        <w:tc>
          <w:tcPr>
            <w:tcW w:w="1042" w:type="dxa"/>
            <w:vMerge w:val="restart"/>
            <w:vAlign w:val="center"/>
          </w:tcPr>
          <w:p w14:paraId="3FA0720F" w14:textId="77777777" w:rsidR="00EE1022" w:rsidRDefault="00EE1022" w:rsidP="00FF3F2A">
            <w:pPr>
              <w:widowControl w:val="0"/>
              <w:jc w:val="center"/>
              <w:rPr>
                <w:rFonts w:ascii="GHEA Grapalat" w:hAnsi="GHEA Grapalat"/>
                <w:b/>
                <w:sz w:val="20"/>
                <w:szCs w:val="20"/>
              </w:rPr>
            </w:pPr>
          </w:p>
          <w:p w14:paraId="09448EC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26254BC5"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75115448" w14:textId="77777777" w:rsidTr="000811C1">
        <w:trPr>
          <w:trHeight w:val="696"/>
        </w:trPr>
        <w:tc>
          <w:tcPr>
            <w:tcW w:w="1042" w:type="dxa"/>
            <w:vMerge/>
            <w:vAlign w:val="center"/>
          </w:tcPr>
          <w:p w14:paraId="31AF8B12"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3676FBA5"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0DA0B51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694F3BF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1FBD71EB"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1C7F466"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2EF7D774"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014C07F8" w14:textId="77777777" w:rsidTr="00FF3F2A">
        <w:tc>
          <w:tcPr>
            <w:tcW w:w="1042" w:type="dxa"/>
          </w:tcPr>
          <w:p w14:paraId="34DB318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58074308"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29A37EF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0049D91E"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2C1B0727"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23EE1FF0"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5320F1D1" w14:textId="77777777" w:rsidTr="00FF3F2A">
        <w:tc>
          <w:tcPr>
            <w:tcW w:w="1042" w:type="dxa"/>
          </w:tcPr>
          <w:p w14:paraId="5CDA5709"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3F49D8FA"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0F15B28F"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4E6FD338"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3306D8D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28B8C316"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4A76AA63" w14:textId="77777777" w:rsidTr="00FF3F2A">
        <w:tc>
          <w:tcPr>
            <w:tcW w:w="1042" w:type="dxa"/>
          </w:tcPr>
          <w:p w14:paraId="31E9BC10"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6EE0832F"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361585F4"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72C0C06C"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67A2E6D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6F7DDC3B" w14:textId="77777777" w:rsidR="00D043C1" w:rsidRPr="00206AF8" w:rsidRDefault="00D043C1" w:rsidP="00FF3F2A">
            <w:pPr>
              <w:pStyle w:val="Heading3"/>
              <w:keepNext w:val="0"/>
              <w:widowControl w:val="0"/>
              <w:spacing w:line="240" w:lineRule="auto"/>
              <w:jc w:val="left"/>
              <w:rPr>
                <w:rFonts w:ascii="GHEA Grapalat" w:hAnsi="GHEA Grapalat"/>
                <w:b/>
              </w:rPr>
            </w:pPr>
          </w:p>
        </w:tc>
      </w:tr>
    </w:tbl>
    <w:p w14:paraId="4573619F" w14:textId="77777777" w:rsidR="00D043C1" w:rsidRDefault="00D043C1" w:rsidP="00D043C1">
      <w:pPr>
        <w:widowControl w:val="0"/>
        <w:tabs>
          <w:tab w:val="left" w:pos="6804"/>
        </w:tabs>
        <w:jc w:val="center"/>
        <w:rPr>
          <w:rFonts w:ascii="GHEA Grapalat" w:hAnsi="GHEA Grapalat"/>
          <w:lang w:val="en-US"/>
        </w:rPr>
      </w:pPr>
    </w:p>
    <w:p w14:paraId="7674D970"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BC6A53B"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EBDB8E8" w14:textId="77777777" w:rsidR="00D043C1" w:rsidRPr="008875C7" w:rsidRDefault="00D043C1" w:rsidP="00D043C1">
      <w:pPr>
        <w:widowControl w:val="0"/>
        <w:spacing w:after="160"/>
        <w:jc w:val="right"/>
        <w:rPr>
          <w:rFonts w:ascii="GHEA Grapalat" w:hAnsi="GHEA Grapalat"/>
        </w:rPr>
      </w:pPr>
    </w:p>
    <w:p w14:paraId="1F6B421F"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70D46EAF" w14:textId="77777777" w:rsidR="00D043C1" w:rsidRDefault="00D043C1" w:rsidP="00D043C1">
      <w:pPr>
        <w:rPr>
          <w:rFonts w:ascii="GHEA Grapalat" w:hAnsi="GHEA Grapalat"/>
        </w:rPr>
      </w:pPr>
      <w:r>
        <w:rPr>
          <w:rFonts w:ascii="GHEA Grapalat" w:hAnsi="GHEA Grapalat"/>
        </w:rPr>
        <w:br w:type="page"/>
      </w:r>
    </w:p>
    <w:p w14:paraId="20A71E18" w14:textId="77777777"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14:paraId="463A5590" w14:textId="2E89B2AC"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8542A4">
        <w:rPr>
          <w:rFonts w:ascii="GHEA Grapalat" w:hAnsi="GHEA Grapalat"/>
          <w:b/>
        </w:rPr>
        <w:t>запрос котировок</w:t>
      </w:r>
    </w:p>
    <w:p w14:paraId="46F13CCB" w14:textId="4C17BD0A"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5F4336">
        <w:rPr>
          <w:rFonts w:ascii="GHEA Grapalat" w:hAnsi="GHEA Grapalat"/>
          <w:b/>
          <w:sz w:val="24"/>
          <w:szCs w:val="24"/>
        </w:rPr>
        <w:t>ШМДЖП- GHAPDzB-26/1</w:t>
      </w:r>
      <w:r>
        <w:rPr>
          <w:rFonts w:ascii="GHEA Grapalat" w:hAnsi="GHEA Grapalat"/>
          <w:b/>
          <w:sz w:val="24"/>
          <w:szCs w:val="24"/>
        </w:rPr>
        <w:t>"</w:t>
      </w:r>
    </w:p>
    <w:p w14:paraId="2FB61C87" w14:textId="77777777" w:rsidR="00F016A2" w:rsidRDefault="00F016A2">
      <w:pPr>
        <w:rPr>
          <w:rFonts w:ascii="GHEA Grapalat" w:hAnsi="GHEA Grapalat"/>
          <w:b/>
        </w:rPr>
      </w:pPr>
    </w:p>
    <w:p w14:paraId="78712648"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27D67DB0"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6AA08135" w14:textId="77777777" w:rsidR="00F016A2" w:rsidRPr="00ED3A13" w:rsidRDefault="00F016A2" w:rsidP="00F016A2">
      <w:pPr>
        <w:ind w:left="360" w:hanging="360"/>
        <w:jc w:val="center"/>
        <w:rPr>
          <w:rFonts w:ascii="GHEA Grapalat" w:eastAsia="GHEA Grapalat" w:hAnsi="GHEA Grapalat" w:cs="GHEA Grapalat"/>
          <w:b/>
        </w:rPr>
      </w:pPr>
    </w:p>
    <w:p w14:paraId="2A89B7E8"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0060F71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02E9C38A" w14:textId="77777777" w:rsidTr="006D2CDF">
        <w:tc>
          <w:tcPr>
            <w:tcW w:w="2836" w:type="dxa"/>
            <w:shd w:val="clear" w:color="auto" w:fill="D9E2F3"/>
            <w:vAlign w:val="center"/>
          </w:tcPr>
          <w:p w14:paraId="22F486A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9DE5ED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D422416" w14:textId="77777777" w:rsidTr="006D2CDF">
        <w:tc>
          <w:tcPr>
            <w:tcW w:w="2836" w:type="dxa"/>
            <w:shd w:val="clear" w:color="auto" w:fill="D9E2F3"/>
            <w:vAlign w:val="center"/>
          </w:tcPr>
          <w:p w14:paraId="5CFF3FA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739BE3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34EACE3" w14:textId="77777777" w:rsidTr="006D2CDF">
        <w:tc>
          <w:tcPr>
            <w:tcW w:w="2836" w:type="dxa"/>
            <w:shd w:val="clear" w:color="auto" w:fill="D9E2F3"/>
            <w:vAlign w:val="center"/>
          </w:tcPr>
          <w:p w14:paraId="3D6F220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B785B2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ED24FEA" w14:textId="77777777" w:rsidTr="006D2CDF">
        <w:tc>
          <w:tcPr>
            <w:tcW w:w="2836" w:type="dxa"/>
            <w:shd w:val="clear" w:color="auto" w:fill="D9E2F3"/>
            <w:vAlign w:val="center"/>
          </w:tcPr>
          <w:p w14:paraId="7C4B245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9BE911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CA8291B" w14:textId="77777777" w:rsidTr="006D2CDF">
        <w:tc>
          <w:tcPr>
            <w:tcW w:w="2836" w:type="dxa"/>
            <w:shd w:val="clear" w:color="auto" w:fill="D9E2F3"/>
            <w:vAlign w:val="center"/>
          </w:tcPr>
          <w:p w14:paraId="7550B54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8"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3448170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7BB90D2" w14:textId="77777777" w:rsidTr="006D2CDF">
        <w:tc>
          <w:tcPr>
            <w:tcW w:w="2836" w:type="dxa"/>
            <w:shd w:val="clear" w:color="auto" w:fill="D9E2F3"/>
            <w:vAlign w:val="center"/>
          </w:tcPr>
          <w:p w14:paraId="6A3DC82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35383E"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2707D8C6" w14:textId="77777777" w:rsidTr="006D2CDF">
        <w:tc>
          <w:tcPr>
            <w:tcW w:w="2836" w:type="dxa"/>
            <w:shd w:val="clear" w:color="auto" w:fill="D9E2F3"/>
            <w:vAlign w:val="center"/>
          </w:tcPr>
          <w:p w14:paraId="11AF8A27"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653C70C"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7313ED5B"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6EC5BEA" w14:textId="77777777" w:rsidTr="006D2CDF">
        <w:tc>
          <w:tcPr>
            <w:tcW w:w="2835" w:type="dxa"/>
            <w:shd w:val="clear" w:color="auto" w:fill="D9E2F3"/>
            <w:vAlign w:val="center"/>
          </w:tcPr>
          <w:p w14:paraId="5E85BC8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B9FA79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305607" w14:textId="77777777" w:rsidTr="006D2CDF">
        <w:trPr>
          <w:trHeight w:val="1487"/>
        </w:trPr>
        <w:tc>
          <w:tcPr>
            <w:tcW w:w="2835" w:type="dxa"/>
            <w:shd w:val="clear" w:color="auto" w:fill="D9E2F3"/>
            <w:vAlign w:val="center"/>
          </w:tcPr>
          <w:p w14:paraId="748EEB9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29F1A414" w14:textId="77777777" w:rsidR="00F016A2" w:rsidRPr="00FD1EE4" w:rsidRDefault="00F016A2" w:rsidP="006D2CDF">
            <w:pPr>
              <w:spacing w:before="240" w:after="240"/>
              <w:rPr>
                <w:rFonts w:ascii="GHEA Grapalat" w:eastAsia="GHEA Grapalat" w:hAnsi="GHEA Grapalat" w:cs="GHEA Grapalat"/>
              </w:rPr>
            </w:pPr>
          </w:p>
        </w:tc>
      </w:tr>
    </w:tbl>
    <w:p w14:paraId="77611E4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92300F7" w14:textId="77777777" w:rsidTr="006D2CDF">
        <w:tc>
          <w:tcPr>
            <w:tcW w:w="2835" w:type="dxa"/>
            <w:shd w:val="clear" w:color="auto" w:fill="D9E2F3"/>
            <w:vAlign w:val="center"/>
          </w:tcPr>
          <w:p w14:paraId="63D4BFBF"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73CCF6B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5D940D3" w14:textId="77777777" w:rsidTr="006D2CDF">
        <w:tc>
          <w:tcPr>
            <w:tcW w:w="2835" w:type="dxa"/>
            <w:shd w:val="clear" w:color="auto" w:fill="D9E2F3"/>
            <w:vAlign w:val="center"/>
          </w:tcPr>
          <w:p w14:paraId="6EE8B5B5"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08FC08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9404D3D" w14:textId="77777777" w:rsidTr="006D2CDF">
        <w:tc>
          <w:tcPr>
            <w:tcW w:w="2835" w:type="dxa"/>
            <w:shd w:val="clear" w:color="auto" w:fill="D9E2F3"/>
            <w:vAlign w:val="center"/>
          </w:tcPr>
          <w:p w14:paraId="0A98B366"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1F27143E" w14:textId="77777777" w:rsidR="00F016A2" w:rsidRPr="00FD1EE4" w:rsidRDefault="00F016A2" w:rsidP="006D2CDF">
            <w:pPr>
              <w:spacing w:before="240" w:after="240"/>
              <w:rPr>
                <w:rFonts w:ascii="GHEA Grapalat" w:eastAsia="GHEA Grapalat" w:hAnsi="GHEA Grapalat" w:cs="GHEA Grapalat"/>
              </w:rPr>
            </w:pPr>
          </w:p>
        </w:tc>
      </w:tr>
    </w:tbl>
    <w:p w14:paraId="72DFF845" w14:textId="77777777" w:rsidR="00F016A2" w:rsidRPr="00FD1EE4" w:rsidRDefault="00F016A2" w:rsidP="00F016A2">
      <w:pPr>
        <w:rPr>
          <w:rFonts w:ascii="GHEA Grapalat" w:eastAsia="GHEA Grapalat" w:hAnsi="GHEA Grapalat" w:cs="GHEA Grapalat"/>
        </w:rPr>
      </w:pPr>
    </w:p>
    <w:p w14:paraId="15446A7A"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7CB58416"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14:paraId="5A9941EB"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EF09506" w14:textId="77777777" w:rsidTr="006D2CDF">
        <w:tc>
          <w:tcPr>
            <w:tcW w:w="2835" w:type="dxa"/>
            <w:shd w:val="clear" w:color="auto" w:fill="D9E2F3"/>
            <w:vAlign w:val="center"/>
          </w:tcPr>
          <w:p w14:paraId="4482AD03"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6434215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A96B67E" w14:textId="77777777" w:rsidTr="006D2CDF">
        <w:tc>
          <w:tcPr>
            <w:tcW w:w="2835" w:type="dxa"/>
            <w:shd w:val="clear" w:color="auto" w:fill="D9E2F3"/>
            <w:vAlign w:val="center"/>
          </w:tcPr>
          <w:p w14:paraId="2E91CF6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ACECCE2" w14:textId="77777777" w:rsidR="00F016A2" w:rsidRPr="00FD1EE4" w:rsidRDefault="00F016A2" w:rsidP="006D2CDF">
            <w:pPr>
              <w:spacing w:before="240" w:after="240"/>
              <w:rPr>
                <w:rFonts w:ascii="GHEA Grapalat" w:eastAsia="GHEA Grapalat" w:hAnsi="GHEA Grapalat" w:cs="GHEA Grapalat"/>
              </w:rPr>
            </w:pPr>
          </w:p>
        </w:tc>
      </w:tr>
    </w:tbl>
    <w:p w14:paraId="62E3E90C"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672AD70" w14:textId="77777777" w:rsidTr="006D2CDF">
        <w:tc>
          <w:tcPr>
            <w:tcW w:w="2835" w:type="dxa"/>
            <w:shd w:val="clear" w:color="auto" w:fill="D9E2F3"/>
            <w:vAlign w:val="center"/>
          </w:tcPr>
          <w:p w14:paraId="5C70531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C2F879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A267866" w14:textId="77777777" w:rsidTr="006D2CDF">
        <w:tc>
          <w:tcPr>
            <w:tcW w:w="2835" w:type="dxa"/>
            <w:shd w:val="clear" w:color="auto" w:fill="D9E2F3"/>
            <w:vAlign w:val="center"/>
          </w:tcPr>
          <w:p w14:paraId="187470E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61B8E1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FF25846" w14:textId="77777777" w:rsidTr="006D2CDF">
        <w:tc>
          <w:tcPr>
            <w:tcW w:w="2835" w:type="dxa"/>
            <w:shd w:val="clear" w:color="auto" w:fill="D9E2F3"/>
            <w:vAlign w:val="center"/>
          </w:tcPr>
          <w:p w14:paraId="20E5A07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2449028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EEDE509" w14:textId="77777777" w:rsidTr="006D2CDF">
        <w:tc>
          <w:tcPr>
            <w:tcW w:w="2835" w:type="dxa"/>
            <w:shd w:val="clear" w:color="auto" w:fill="D9E2F3"/>
            <w:vAlign w:val="center"/>
          </w:tcPr>
          <w:p w14:paraId="2F31327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D6B0D6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0BAA7D0" w14:textId="77777777" w:rsidTr="006D2CDF">
        <w:tc>
          <w:tcPr>
            <w:tcW w:w="2835" w:type="dxa"/>
            <w:shd w:val="clear" w:color="auto" w:fill="D9E2F3"/>
            <w:vAlign w:val="center"/>
          </w:tcPr>
          <w:p w14:paraId="6778621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057BB5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5942475" w14:textId="77777777" w:rsidTr="006D2CDF">
        <w:trPr>
          <w:trHeight w:val="1361"/>
        </w:trPr>
        <w:tc>
          <w:tcPr>
            <w:tcW w:w="2835" w:type="dxa"/>
            <w:shd w:val="clear" w:color="auto" w:fill="D9E2F3"/>
            <w:vAlign w:val="center"/>
          </w:tcPr>
          <w:p w14:paraId="63C49AA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086E969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5291D91" w14:textId="77777777" w:rsidTr="006D2CDF">
        <w:tc>
          <w:tcPr>
            <w:tcW w:w="2835" w:type="dxa"/>
            <w:shd w:val="clear" w:color="auto" w:fill="D9E2F3"/>
            <w:vAlign w:val="center"/>
          </w:tcPr>
          <w:p w14:paraId="6F474A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D0DCAC8" w14:textId="77777777" w:rsidR="00F016A2" w:rsidRPr="00FD1EE4" w:rsidRDefault="00F016A2" w:rsidP="006D2CDF">
            <w:pPr>
              <w:spacing w:before="240" w:after="240"/>
              <w:rPr>
                <w:rFonts w:ascii="GHEA Grapalat" w:eastAsia="GHEA Grapalat" w:hAnsi="GHEA Grapalat" w:cs="GHEA Grapalat"/>
              </w:rPr>
            </w:pPr>
          </w:p>
        </w:tc>
      </w:tr>
    </w:tbl>
    <w:p w14:paraId="05602563"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6635D477" w14:textId="77777777" w:rsidTr="006D2CDF">
        <w:tc>
          <w:tcPr>
            <w:tcW w:w="2836" w:type="dxa"/>
            <w:shd w:val="clear" w:color="auto" w:fill="D9E2F3"/>
            <w:vAlign w:val="center"/>
          </w:tcPr>
          <w:p w14:paraId="5486F50B"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739C0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35C4229" w14:textId="77777777" w:rsidTr="006D2CDF">
        <w:tc>
          <w:tcPr>
            <w:tcW w:w="2836" w:type="dxa"/>
            <w:shd w:val="clear" w:color="auto" w:fill="D9E2F3"/>
            <w:vAlign w:val="center"/>
          </w:tcPr>
          <w:p w14:paraId="3A24D935"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2ADA963" w14:textId="77777777" w:rsidR="00F016A2" w:rsidRPr="00FD1EE4" w:rsidRDefault="003617A7"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B47FA5B" w14:textId="77777777" w:rsidR="00F016A2" w:rsidRPr="00FD1EE4" w:rsidRDefault="003617A7"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2562F537"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065FC0C"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4383339F"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9A80273" w14:textId="77777777" w:rsidTr="006D2CDF">
        <w:tc>
          <w:tcPr>
            <w:tcW w:w="2837" w:type="dxa"/>
            <w:shd w:val="clear" w:color="auto" w:fill="D9E2F3"/>
            <w:vAlign w:val="center"/>
          </w:tcPr>
          <w:p w14:paraId="1B603DB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62D79D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775A229" w14:textId="77777777" w:rsidTr="006D2CDF">
        <w:tc>
          <w:tcPr>
            <w:tcW w:w="2837" w:type="dxa"/>
            <w:shd w:val="clear" w:color="auto" w:fill="D9E2F3"/>
            <w:vAlign w:val="center"/>
          </w:tcPr>
          <w:p w14:paraId="2D72CB5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7EFD97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DBD4C9C" w14:textId="77777777" w:rsidTr="006D2CDF">
        <w:tc>
          <w:tcPr>
            <w:tcW w:w="2837" w:type="dxa"/>
            <w:shd w:val="clear" w:color="auto" w:fill="D9E2F3"/>
            <w:vAlign w:val="center"/>
          </w:tcPr>
          <w:p w14:paraId="36DADE2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5886CA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ECCFDB9" w14:textId="77777777" w:rsidTr="006D2CDF">
        <w:tc>
          <w:tcPr>
            <w:tcW w:w="2837" w:type="dxa"/>
            <w:shd w:val="clear" w:color="auto" w:fill="D9E2F3"/>
            <w:vAlign w:val="center"/>
          </w:tcPr>
          <w:p w14:paraId="4230E5DF"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8EF76BF" w14:textId="77777777" w:rsidR="00F016A2" w:rsidRPr="00FD1EE4" w:rsidRDefault="003617A7"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5AB7C51" w14:textId="77777777" w:rsidR="00F016A2" w:rsidRPr="00FD1EE4" w:rsidRDefault="003617A7"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92E9B4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2348C43" w14:textId="77777777" w:rsidTr="006D2CDF">
        <w:tc>
          <w:tcPr>
            <w:tcW w:w="2837" w:type="dxa"/>
            <w:shd w:val="clear" w:color="auto" w:fill="D9E2F3"/>
            <w:vAlign w:val="center"/>
          </w:tcPr>
          <w:p w14:paraId="0C08541B"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368F4AC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BD0BD32" w14:textId="77777777" w:rsidTr="006D2CDF">
        <w:tc>
          <w:tcPr>
            <w:tcW w:w="2837" w:type="dxa"/>
            <w:shd w:val="clear" w:color="auto" w:fill="D9E2F3"/>
            <w:vAlign w:val="center"/>
          </w:tcPr>
          <w:p w14:paraId="24F5A342"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7E84E84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F5A2F99" w14:textId="77777777" w:rsidTr="006D2CDF">
        <w:tc>
          <w:tcPr>
            <w:tcW w:w="2837" w:type="dxa"/>
            <w:shd w:val="clear" w:color="auto" w:fill="D9E2F3"/>
            <w:vAlign w:val="center"/>
          </w:tcPr>
          <w:p w14:paraId="21F6FE4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1B86D9B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05CEBC9" w14:textId="77777777" w:rsidTr="006D2CDF">
        <w:tc>
          <w:tcPr>
            <w:tcW w:w="2837" w:type="dxa"/>
            <w:shd w:val="clear" w:color="auto" w:fill="D9E2F3"/>
            <w:vAlign w:val="center"/>
          </w:tcPr>
          <w:p w14:paraId="61E0C15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6653E3C" w14:textId="77777777" w:rsidR="00F016A2" w:rsidRPr="00FD1EE4" w:rsidRDefault="003617A7"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7511364C" w14:textId="77777777" w:rsidR="00F016A2" w:rsidRPr="00FD1EE4" w:rsidRDefault="003617A7"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7CE4054"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3E86CD34"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547B12F0"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1602CB0F" w14:textId="77777777" w:rsidTr="006D2CDF">
        <w:tc>
          <w:tcPr>
            <w:tcW w:w="2836" w:type="dxa"/>
            <w:shd w:val="clear" w:color="auto" w:fill="D9E2F3"/>
            <w:vAlign w:val="center"/>
          </w:tcPr>
          <w:p w14:paraId="1092733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5D5B637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E7BC944" w14:textId="77777777" w:rsidTr="006D2CDF">
        <w:tc>
          <w:tcPr>
            <w:tcW w:w="2836" w:type="dxa"/>
            <w:shd w:val="clear" w:color="auto" w:fill="D9E2F3"/>
            <w:vAlign w:val="center"/>
          </w:tcPr>
          <w:p w14:paraId="0434AC3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73C02C9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0CF466C" w14:textId="77777777" w:rsidTr="006D2CDF">
        <w:tc>
          <w:tcPr>
            <w:tcW w:w="2836" w:type="dxa"/>
            <w:shd w:val="clear" w:color="auto" w:fill="D9E2F3"/>
            <w:vAlign w:val="center"/>
          </w:tcPr>
          <w:p w14:paraId="5DE50DE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752DC0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485B840" w14:textId="77777777" w:rsidTr="006D2CDF">
        <w:tc>
          <w:tcPr>
            <w:tcW w:w="2836" w:type="dxa"/>
            <w:shd w:val="clear" w:color="auto" w:fill="D9E2F3"/>
            <w:vAlign w:val="center"/>
          </w:tcPr>
          <w:p w14:paraId="2ACD3CD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EA46A1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ED02A61" w14:textId="77777777" w:rsidTr="006D2CDF">
        <w:tc>
          <w:tcPr>
            <w:tcW w:w="2836" w:type="dxa"/>
            <w:shd w:val="clear" w:color="auto" w:fill="D9E2F3"/>
            <w:vAlign w:val="center"/>
          </w:tcPr>
          <w:p w14:paraId="38FA359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71E5FAB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1AB4613" w14:textId="77777777" w:rsidTr="006D2CDF">
        <w:tc>
          <w:tcPr>
            <w:tcW w:w="2836" w:type="dxa"/>
            <w:shd w:val="clear" w:color="auto" w:fill="D9E2F3"/>
            <w:vAlign w:val="center"/>
          </w:tcPr>
          <w:p w14:paraId="32F6944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8A3DEE8" w14:textId="77777777" w:rsidR="00F016A2" w:rsidRPr="00FD1EE4" w:rsidRDefault="00F016A2" w:rsidP="006D2CDF">
            <w:pPr>
              <w:spacing w:before="240" w:after="240"/>
              <w:rPr>
                <w:rFonts w:ascii="GHEA Grapalat" w:eastAsia="GHEA Grapalat" w:hAnsi="GHEA Grapalat" w:cs="GHEA Grapalat"/>
              </w:rPr>
            </w:pPr>
          </w:p>
        </w:tc>
      </w:tr>
    </w:tbl>
    <w:p w14:paraId="22ABE793"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10B7BCE7" w14:textId="77777777" w:rsidTr="006D2CDF">
        <w:tc>
          <w:tcPr>
            <w:tcW w:w="2977" w:type="dxa"/>
            <w:shd w:val="clear" w:color="auto" w:fill="D9E2F3"/>
            <w:vAlign w:val="center"/>
          </w:tcPr>
          <w:p w14:paraId="37DFAD6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B0B047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FFC2B61" w14:textId="77777777" w:rsidTr="006D2CDF">
        <w:tc>
          <w:tcPr>
            <w:tcW w:w="2977" w:type="dxa"/>
            <w:shd w:val="clear" w:color="auto" w:fill="D9E2F3"/>
            <w:vAlign w:val="center"/>
          </w:tcPr>
          <w:p w14:paraId="73D691B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09A0918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E957240" w14:textId="77777777" w:rsidTr="006D2CDF">
        <w:tc>
          <w:tcPr>
            <w:tcW w:w="2977" w:type="dxa"/>
            <w:shd w:val="clear" w:color="auto" w:fill="D9E2F3"/>
            <w:vAlign w:val="center"/>
          </w:tcPr>
          <w:p w14:paraId="381916AF"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3588078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ABD1F87" w14:textId="77777777" w:rsidTr="006D2CDF">
        <w:tc>
          <w:tcPr>
            <w:tcW w:w="2977" w:type="dxa"/>
            <w:shd w:val="clear" w:color="auto" w:fill="D9E2F3"/>
            <w:vAlign w:val="center"/>
          </w:tcPr>
          <w:p w14:paraId="064CE189"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4E7507E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69E6FE" w14:textId="77777777" w:rsidTr="006D2CDF">
        <w:tc>
          <w:tcPr>
            <w:tcW w:w="2977" w:type="dxa"/>
            <w:shd w:val="clear" w:color="auto" w:fill="D9E2F3"/>
            <w:vAlign w:val="center"/>
          </w:tcPr>
          <w:p w14:paraId="446F6C7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01A1C75D" w14:textId="77777777" w:rsidR="00F016A2" w:rsidRPr="00FD1EE4" w:rsidRDefault="00F016A2" w:rsidP="006D2CDF">
            <w:pPr>
              <w:spacing w:before="240" w:after="240"/>
              <w:rPr>
                <w:rFonts w:ascii="GHEA Grapalat" w:eastAsia="GHEA Grapalat" w:hAnsi="GHEA Grapalat" w:cs="GHEA Grapalat"/>
              </w:rPr>
            </w:pPr>
          </w:p>
        </w:tc>
      </w:tr>
    </w:tbl>
    <w:p w14:paraId="17CF7E8F"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42B076E0" w14:textId="77777777" w:rsidTr="006D2CDF">
        <w:tc>
          <w:tcPr>
            <w:tcW w:w="2943" w:type="dxa"/>
            <w:shd w:val="clear" w:color="auto" w:fill="D9E2F3"/>
            <w:vAlign w:val="center"/>
          </w:tcPr>
          <w:p w14:paraId="0E37028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6F69A37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1B46F0" w14:textId="77777777" w:rsidTr="006D2CDF">
        <w:tc>
          <w:tcPr>
            <w:tcW w:w="2943" w:type="dxa"/>
            <w:shd w:val="clear" w:color="auto" w:fill="D9E2F3"/>
            <w:vAlign w:val="center"/>
          </w:tcPr>
          <w:p w14:paraId="06CD523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0DD7852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57E7DB3" w14:textId="77777777" w:rsidTr="006D2CDF">
        <w:tc>
          <w:tcPr>
            <w:tcW w:w="2943" w:type="dxa"/>
            <w:shd w:val="clear" w:color="auto" w:fill="D9E2F3"/>
            <w:vAlign w:val="center"/>
          </w:tcPr>
          <w:p w14:paraId="517D3A01"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4C2729E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396EFC0" w14:textId="77777777" w:rsidTr="006D2CDF">
        <w:tc>
          <w:tcPr>
            <w:tcW w:w="2943" w:type="dxa"/>
            <w:shd w:val="clear" w:color="auto" w:fill="D9E2F3"/>
            <w:vAlign w:val="center"/>
          </w:tcPr>
          <w:p w14:paraId="30A8F127"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3836B0" w14:textId="77777777" w:rsidR="00F016A2" w:rsidRPr="00FD1EE4" w:rsidRDefault="00F016A2" w:rsidP="006D2CDF">
            <w:pPr>
              <w:spacing w:before="240" w:after="240"/>
              <w:rPr>
                <w:rFonts w:ascii="GHEA Grapalat" w:eastAsia="GHEA Grapalat" w:hAnsi="GHEA Grapalat" w:cs="GHEA Grapalat"/>
              </w:rPr>
            </w:pPr>
          </w:p>
        </w:tc>
      </w:tr>
    </w:tbl>
    <w:p w14:paraId="0078959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59459E86" w14:textId="77777777" w:rsidTr="006D2CDF">
        <w:tc>
          <w:tcPr>
            <w:tcW w:w="2837" w:type="dxa"/>
            <w:shd w:val="clear" w:color="auto" w:fill="D9E2F3"/>
            <w:vAlign w:val="center"/>
          </w:tcPr>
          <w:p w14:paraId="2D0F404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D21EB1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A304301" w14:textId="77777777" w:rsidTr="006D2CDF">
        <w:tc>
          <w:tcPr>
            <w:tcW w:w="2837" w:type="dxa"/>
            <w:shd w:val="clear" w:color="auto" w:fill="D9E2F3"/>
            <w:vAlign w:val="center"/>
          </w:tcPr>
          <w:p w14:paraId="5EDF5AE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9AE98F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58BF70C" w14:textId="77777777" w:rsidTr="006D2CDF">
        <w:tc>
          <w:tcPr>
            <w:tcW w:w="2837" w:type="dxa"/>
            <w:shd w:val="clear" w:color="auto" w:fill="D9E2F3"/>
            <w:vAlign w:val="center"/>
          </w:tcPr>
          <w:p w14:paraId="28876B6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6E3154B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2882820" w14:textId="77777777" w:rsidTr="006D2CDF">
        <w:tc>
          <w:tcPr>
            <w:tcW w:w="2837" w:type="dxa"/>
            <w:shd w:val="clear" w:color="auto" w:fill="D9E2F3"/>
            <w:vAlign w:val="center"/>
          </w:tcPr>
          <w:p w14:paraId="1591904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0C57E210" w14:textId="77777777" w:rsidR="00F016A2" w:rsidRPr="00FD1EE4" w:rsidRDefault="00F016A2" w:rsidP="006D2CDF">
            <w:pPr>
              <w:spacing w:before="240" w:after="240"/>
              <w:rPr>
                <w:rFonts w:ascii="GHEA Grapalat" w:eastAsia="GHEA Grapalat" w:hAnsi="GHEA Grapalat" w:cs="GHEA Grapalat"/>
              </w:rPr>
            </w:pPr>
          </w:p>
        </w:tc>
      </w:tr>
    </w:tbl>
    <w:p w14:paraId="5C7822D3"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3D7B5DD5" w14:textId="77777777" w:rsidTr="006D2CDF">
        <w:trPr>
          <w:trHeight w:val="924"/>
        </w:trPr>
        <w:tc>
          <w:tcPr>
            <w:tcW w:w="9016" w:type="dxa"/>
            <w:gridSpan w:val="2"/>
            <w:vAlign w:val="center"/>
          </w:tcPr>
          <w:p w14:paraId="07DCD245" w14:textId="77777777" w:rsidR="00F016A2" w:rsidRPr="00FD1EE4" w:rsidRDefault="003617A7"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2F2A5376" w14:textId="77777777" w:rsidTr="006D2CDF">
        <w:trPr>
          <w:trHeight w:val="684"/>
        </w:trPr>
        <w:tc>
          <w:tcPr>
            <w:tcW w:w="4508" w:type="dxa"/>
            <w:shd w:val="clear" w:color="auto" w:fill="D9E2F3"/>
            <w:vAlign w:val="center"/>
          </w:tcPr>
          <w:p w14:paraId="40CB9A2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5DE4D77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83CC446" w14:textId="77777777" w:rsidTr="006D2CDF">
        <w:trPr>
          <w:trHeight w:val="1282"/>
        </w:trPr>
        <w:tc>
          <w:tcPr>
            <w:tcW w:w="4508" w:type="dxa"/>
            <w:shd w:val="clear" w:color="auto" w:fill="D9E2F3"/>
            <w:vAlign w:val="center"/>
          </w:tcPr>
          <w:p w14:paraId="05D092F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2DA1B617" w14:textId="77777777" w:rsidR="00F016A2" w:rsidRPr="006B364D" w:rsidRDefault="003617A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2FD34CF9" w14:textId="77777777" w:rsidR="00F016A2" w:rsidRPr="00F10CBA" w:rsidRDefault="003617A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49392F7F" w14:textId="77777777" w:rsidTr="006D2CDF">
        <w:tc>
          <w:tcPr>
            <w:tcW w:w="9016" w:type="dxa"/>
            <w:gridSpan w:val="2"/>
            <w:vAlign w:val="center"/>
          </w:tcPr>
          <w:p w14:paraId="2E4286C6" w14:textId="77777777" w:rsidR="00F016A2" w:rsidRPr="00FD1EE4" w:rsidRDefault="003617A7"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7A440FC7" w14:textId="77777777" w:rsidTr="006D2CDF">
        <w:tc>
          <w:tcPr>
            <w:tcW w:w="9016" w:type="dxa"/>
            <w:gridSpan w:val="2"/>
            <w:vAlign w:val="center"/>
          </w:tcPr>
          <w:p w14:paraId="31E0059C" w14:textId="77777777" w:rsidR="00F016A2" w:rsidRPr="00FD1EE4" w:rsidRDefault="003617A7"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201E4AE4"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3F798896" w14:textId="77777777" w:rsidTr="006D2CDF">
        <w:trPr>
          <w:trHeight w:val="924"/>
        </w:trPr>
        <w:tc>
          <w:tcPr>
            <w:tcW w:w="9016" w:type="dxa"/>
            <w:gridSpan w:val="2"/>
            <w:vAlign w:val="center"/>
          </w:tcPr>
          <w:p w14:paraId="452BE192" w14:textId="77777777" w:rsidR="00F016A2" w:rsidRPr="00FD1EE4" w:rsidRDefault="003617A7"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33213836" w14:textId="77777777" w:rsidTr="006D2CDF">
        <w:trPr>
          <w:trHeight w:val="684"/>
        </w:trPr>
        <w:tc>
          <w:tcPr>
            <w:tcW w:w="4508" w:type="dxa"/>
            <w:shd w:val="clear" w:color="auto" w:fill="D9E2F3"/>
            <w:vAlign w:val="center"/>
          </w:tcPr>
          <w:p w14:paraId="3479C79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3EEA072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70D13B7" w14:textId="77777777" w:rsidTr="006D2CDF">
        <w:trPr>
          <w:trHeight w:val="1282"/>
        </w:trPr>
        <w:tc>
          <w:tcPr>
            <w:tcW w:w="4508" w:type="dxa"/>
            <w:shd w:val="clear" w:color="auto" w:fill="D9E2F3"/>
            <w:vAlign w:val="center"/>
          </w:tcPr>
          <w:p w14:paraId="1C764F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01DB7472" w14:textId="77777777" w:rsidR="00F016A2" w:rsidRPr="00C843BA" w:rsidRDefault="003617A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5B0EEFA9" w14:textId="77777777" w:rsidR="00F016A2" w:rsidRPr="00C843BA" w:rsidRDefault="003617A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33F00BDB" w14:textId="77777777" w:rsidTr="006D2CDF">
        <w:tc>
          <w:tcPr>
            <w:tcW w:w="9016" w:type="dxa"/>
            <w:gridSpan w:val="2"/>
            <w:vAlign w:val="center"/>
          </w:tcPr>
          <w:p w14:paraId="7BBA44D8" w14:textId="77777777" w:rsidR="00F016A2" w:rsidRPr="00FD1EE4" w:rsidRDefault="003617A7"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72688DDE" w14:textId="77777777" w:rsidTr="006D2CDF">
        <w:tc>
          <w:tcPr>
            <w:tcW w:w="9016" w:type="dxa"/>
            <w:gridSpan w:val="2"/>
            <w:vAlign w:val="center"/>
          </w:tcPr>
          <w:p w14:paraId="1B038DED" w14:textId="77777777" w:rsidR="00F016A2" w:rsidRPr="00FD1EE4" w:rsidRDefault="003617A7"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0F2A329F" w14:textId="77777777" w:rsidTr="006D2CDF">
        <w:tc>
          <w:tcPr>
            <w:tcW w:w="9016" w:type="dxa"/>
            <w:gridSpan w:val="2"/>
            <w:vAlign w:val="center"/>
          </w:tcPr>
          <w:p w14:paraId="30177682" w14:textId="77777777" w:rsidR="00F016A2" w:rsidRPr="00FD1EE4" w:rsidRDefault="003617A7"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3EB2B6E1" w14:textId="77777777" w:rsidTr="006D2CDF">
        <w:tc>
          <w:tcPr>
            <w:tcW w:w="9016" w:type="dxa"/>
            <w:gridSpan w:val="2"/>
            <w:vAlign w:val="center"/>
          </w:tcPr>
          <w:p w14:paraId="60E4A59F" w14:textId="77777777" w:rsidR="00F016A2" w:rsidRPr="00FD1EE4" w:rsidRDefault="003617A7"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691EA1B7"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1C853FB" w14:textId="77777777" w:rsidTr="006D2CDF">
        <w:tc>
          <w:tcPr>
            <w:tcW w:w="2837" w:type="dxa"/>
            <w:shd w:val="clear" w:color="auto" w:fill="D9E2F3"/>
            <w:vAlign w:val="center"/>
          </w:tcPr>
          <w:p w14:paraId="572ECA5D"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916264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4F49C6" w14:textId="77777777" w:rsidTr="006D2CDF">
        <w:tc>
          <w:tcPr>
            <w:tcW w:w="2837" w:type="dxa"/>
            <w:shd w:val="clear" w:color="auto" w:fill="D9E2F3"/>
            <w:vAlign w:val="center"/>
          </w:tcPr>
          <w:p w14:paraId="1D4A8F44"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5066D754" w14:textId="77777777" w:rsidR="00F016A2" w:rsidRPr="00B23852" w:rsidRDefault="003617A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145F9121" w14:textId="77777777" w:rsidR="00F016A2" w:rsidRPr="00FD1EE4" w:rsidRDefault="003617A7"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7DC2EC0B" w14:textId="77777777" w:rsidTr="006D2CDF">
        <w:tc>
          <w:tcPr>
            <w:tcW w:w="2837" w:type="dxa"/>
            <w:shd w:val="clear" w:color="auto" w:fill="D9E2F3"/>
            <w:vAlign w:val="center"/>
          </w:tcPr>
          <w:p w14:paraId="49CDFFE7"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EDF2BFD" w14:textId="77777777" w:rsidR="00F016A2" w:rsidRPr="005600B4" w:rsidRDefault="003617A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52A77867" w14:textId="77777777" w:rsidR="00F016A2" w:rsidRPr="005600B4" w:rsidRDefault="003617A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39E66007"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4555BC7F" w14:textId="77777777" w:rsidTr="006D2CDF">
        <w:tc>
          <w:tcPr>
            <w:tcW w:w="2837" w:type="dxa"/>
            <w:shd w:val="clear" w:color="auto" w:fill="D9E2F3"/>
            <w:vAlign w:val="center"/>
          </w:tcPr>
          <w:p w14:paraId="55FEB41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27500ED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B0DD08F" w14:textId="77777777" w:rsidTr="006D2CDF">
        <w:tc>
          <w:tcPr>
            <w:tcW w:w="2837" w:type="dxa"/>
            <w:shd w:val="clear" w:color="auto" w:fill="D9E2F3"/>
            <w:vAlign w:val="center"/>
          </w:tcPr>
          <w:p w14:paraId="052D3A0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3186CAC" w14:textId="77777777" w:rsidR="00F016A2" w:rsidRPr="00FD1EE4" w:rsidRDefault="00F016A2" w:rsidP="006D2CDF">
            <w:pPr>
              <w:spacing w:before="240" w:after="240"/>
              <w:rPr>
                <w:rFonts w:ascii="GHEA Grapalat" w:eastAsia="GHEA Grapalat" w:hAnsi="GHEA Grapalat" w:cs="GHEA Grapalat"/>
              </w:rPr>
            </w:pPr>
          </w:p>
        </w:tc>
      </w:tr>
    </w:tbl>
    <w:p w14:paraId="6C06E220"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F1DE035"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182F316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2962419" w14:textId="77777777" w:rsidTr="006D2CDF">
        <w:tc>
          <w:tcPr>
            <w:tcW w:w="2835" w:type="dxa"/>
            <w:shd w:val="clear" w:color="auto" w:fill="D9E2F3"/>
            <w:vAlign w:val="center"/>
          </w:tcPr>
          <w:p w14:paraId="65867E8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3B0D98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1B8CA90" w14:textId="77777777" w:rsidTr="006D2CDF">
        <w:tc>
          <w:tcPr>
            <w:tcW w:w="2835" w:type="dxa"/>
            <w:shd w:val="clear" w:color="auto" w:fill="D9E2F3"/>
            <w:vAlign w:val="center"/>
          </w:tcPr>
          <w:p w14:paraId="34F3D04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88A6E5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E3B754" w14:textId="77777777" w:rsidTr="006D2CDF">
        <w:tc>
          <w:tcPr>
            <w:tcW w:w="2835" w:type="dxa"/>
            <w:shd w:val="clear" w:color="auto" w:fill="D9E2F3"/>
            <w:vAlign w:val="center"/>
          </w:tcPr>
          <w:p w14:paraId="693FDBE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1E4858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285556B" w14:textId="77777777" w:rsidTr="006D2CDF">
        <w:tc>
          <w:tcPr>
            <w:tcW w:w="2835" w:type="dxa"/>
            <w:shd w:val="clear" w:color="auto" w:fill="D9E2F3"/>
            <w:vAlign w:val="center"/>
          </w:tcPr>
          <w:p w14:paraId="28FCF43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0B31047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E5B42F3" w14:textId="77777777" w:rsidTr="006D2CDF">
        <w:tc>
          <w:tcPr>
            <w:tcW w:w="2835" w:type="dxa"/>
            <w:shd w:val="clear" w:color="auto" w:fill="D9E2F3"/>
            <w:vAlign w:val="center"/>
          </w:tcPr>
          <w:p w14:paraId="002AE44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88556B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26E953A" w14:textId="77777777" w:rsidTr="006D2CDF">
        <w:tc>
          <w:tcPr>
            <w:tcW w:w="2835" w:type="dxa"/>
            <w:shd w:val="clear" w:color="auto" w:fill="D9E2F3"/>
            <w:vAlign w:val="center"/>
          </w:tcPr>
          <w:p w14:paraId="0E24688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25CA717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1B2A11" w14:textId="77777777" w:rsidTr="006D2CDF">
        <w:tc>
          <w:tcPr>
            <w:tcW w:w="2835" w:type="dxa"/>
            <w:shd w:val="clear" w:color="auto" w:fill="D9E2F3"/>
            <w:vAlign w:val="center"/>
          </w:tcPr>
          <w:p w14:paraId="475FAD1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C80D93F" w14:textId="77777777" w:rsidR="00F016A2" w:rsidRPr="00FD1EE4" w:rsidRDefault="00F016A2" w:rsidP="006D2CDF">
            <w:pPr>
              <w:spacing w:before="240" w:after="240"/>
              <w:rPr>
                <w:rFonts w:ascii="GHEA Grapalat" w:eastAsia="GHEA Grapalat" w:hAnsi="GHEA Grapalat" w:cs="GHEA Grapalat"/>
              </w:rPr>
            </w:pPr>
          </w:p>
        </w:tc>
      </w:tr>
    </w:tbl>
    <w:p w14:paraId="4B29A26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D312479" w14:textId="77777777" w:rsidTr="006D2CDF">
        <w:trPr>
          <w:trHeight w:val="853"/>
        </w:trPr>
        <w:tc>
          <w:tcPr>
            <w:tcW w:w="2835" w:type="dxa"/>
            <w:vMerge w:val="restart"/>
            <w:shd w:val="clear" w:color="auto" w:fill="D9E2F3"/>
            <w:vAlign w:val="center"/>
          </w:tcPr>
          <w:p w14:paraId="1747DCD4"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3AEF663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67650D" w14:textId="77777777" w:rsidTr="006D2CDF">
        <w:trPr>
          <w:trHeight w:val="850"/>
        </w:trPr>
        <w:tc>
          <w:tcPr>
            <w:tcW w:w="2835" w:type="dxa"/>
            <w:vMerge/>
            <w:shd w:val="clear" w:color="auto" w:fill="D9E2F3"/>
            <w:vAlign w:val="center"/>
          </w:tcPr>
          <w:p w14:paraId="3150FD4A"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B11D6B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AFED6F9" w14:textId="77777777" w:rsidTr="006D2CDF">
        <w:trPr>
          <w:trHeight w:val="850"/>
        </w:trPr>
        <w:tc>
          <w:tcPr>
            <w:tcW w:w="2835" w:type="dxa"/>
            <w:vMerge/>
            <w:shd w:val="clear" w:color="auto" w:fill="D9E2F3"/>
            <w:vAlign w:val="center"/>
          </w:tcPr>
          <w:p w14:paraId="079C888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B2D7C1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7A41BA9" w14:textId="77777777" w:rsidTr="006D2CDF">
        <w:trPr>
          <w:trHeight w:val="850"/>
        </w:trPr>
        <w:tc>
          <w:tcPr>
            <w:tcW w:w="2835" w:type="dxa"/>
            <w:vMerge/>
            <w:shd w:val="clear" w:color="auto" w:fill="D9E2F3"/>
            <w:vAlign w:val="center"/>
          </w:tcPr>
          <w:p w14:paraId="5D89ED0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F56952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D724A78" w14:textId="77777777" w:rsidTr="006D2CDF">
        <w:trPr>
          <w:trHeight w:val="850"/>
        </w:trPr>
        <w:tc>
          <w:tcPr>
            <w:tcW w:w="2835" w:type="dxa"/>
            <w:vMerge/>
            <w:shd w:val="clear" w:color="auto" w:fill="D9E2F3"/>
            <w:vAlign w:val="center"/>
          </w:tcPr>
          <w:p w14:paraId="3DC5E1D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B7688FD" w14:textId="77777777" w:rsidR="00F016A2" w:rsidRPr="00FD1EE4" w:rsidRDefault="00F016A2" w:rsidP="006D2CDF">
            <w:pPr>
              <w:spacing w:before="240" w:after="240"/>
              <w:rPr>
                <w:rFonts w:ascii="GHEA Grapalat" w:eastAsia="GHEA Grapalat" w:hAnsi="GHEA Grapalat" w:cs="GHEA Grapalat"/>
              </w:rPr>
            </w:pPr>
          </w:p>
        </w:tc>
      </w:tr>
    </w:tbl>
    <w:p w14:paraId="649FC179"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30983F1" w14:textId="77777777" w:rsidTr="006D2CDF">
        <w:tc>
          <w:tcPr>
            <w:tcW w:w="2835" w:type="dxa"/>
            <w:shd w:val="clear" w:color="auto" w:fill="D9E2F3"/>
            <w:vAlign w:val="center"/>
          </w:tcPr>
          <w:p w14:paraId="5FCE1DA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0154F36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3B6F2EE" w14:textId="77777777" w:rsidTr="006D2CDF">
        <w:tc>
          <w:tcPr>
            <w:tcW w:w="2835" w:type="dxa"/>
            <w:shd w:val="clear" w:color="auto" w:fill="D9E2F3"/>
            <w:vAlign w:val="center"/>
          </w:tcPr>
          <w:p w14:paraId="0F1774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11E75BBC" w14:textId="77777777" w:rsidR="00F016A2" w:rsidRPr="00FD1EE4" w:rsidRDefault="00F016A2" w:rsidP="006D2CDF">
            <w:pPr>
              <w:spacing w:before="240" w:after="240"/>
              <w:rPr>
                <w:rFonts w:ascii="GHEA Grapalat" w:eastAsia="GHEA Grapalat" w:hAnsi="GHEA Grapalat" w:cs="GHEA Grapalat"/>
              </w:rPr>
            </w:pPr>
          </w:p>
        </w:tc>
      </w:tr>
    </w:tbl>
    <w:p w14:paraId="4C927C6C"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ABC294E" w14:textId="77777777"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14:paraId="2580CE46" w14:textId="77777777" w:rsidTr="006D2CDF">
        <w:tc>
          <w:tcPr>
            <w:tcW w:w="9016" w:type="dxa"/>
            <w:shd w:val="clear" w:color="auto" w:fill="DBE5F1" w:themeFill="accent1" w:themeFillTint="33"/>
          </w:tcPr>
          <w:p w14:paraId="0F8968A9"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21DF4DD7" w14:textId="77777777" w:rsidTr="006D2CDF">
        <w:trPr>
          <w:trHeight w:val="10187"/>
        </w:trPr>
        <w:tc>
          <w:tcPr>
            <w:tcW w:w="9016" w:type="dxa"/>
          </w:tcPr>
          <w:p w14:paraId="597613B8" w14:textId="77777777" w:rsidR="00F016A2" w:rsidRPr="00FD1EE4" w:rsidRDefault="00F016A2" w:rsidP="006D2CDF">
            <w:pPr>
              <w:rPr>
                <w:rFonts w:ascii="GHEA Grapalat" w:eastAsia="GHEA Grapalat" w:hAnsi="GHEA Grapalat" w:cs="GHEA Grapalat"/>
                <w:b/>
                <w:color w:val="000000"/>
              </w:rPr>
            </w:pPr>
          </w:p>
        </w:tc>
      </w:tr>
    </w:tbl>
    <w:p w14:paraId="0EB9FC56"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101230CF" w14:textId="77777777" w:rsidR="00F016A2" w:rsidRDefault="00F016A2" w:rsidP="00F016A2">
      <w:pPr>
        <w:rPr>
          <w:rFonts w:ascii="GHEA Grapalat" w:hAnsi="GHEA Grapalat"/>
          <w:b/>
        </w:rPr>
      </w:pPr>
    </w:p>
    <w:p w14:paraId="24E72634" w14:textId="77777777" w:rsidR="00F016A2" w:rsidRDefault="00F016A2" w:rsidP="00F016A2">
      <w:pPr>
        <w:rPr>
          <w:ins w:id="9" w:author="Inesa Kocharyan" w:date="2021-09-01T11:45:00Z"/>
          <w:rFonts w:ascii="GHEA Grapalat" w:hAnsi="GHEA Grapalat"/>
          <w:b/>
        </w:rPr>
      </w:pPr>
    </w:p>
    <w:p w14:paraId="52B16AC9" w14:textId="77777777" w:rsidR="00F016A2" w:rsidRDefault="00F016A2" w:rsidP="00F016A2">
      <w:pPr>
        <w:rPr>
          <w:rFonts w:ascii="GHEA Grapalat" w:hAnsi="GHEA Grapalat"/>
          <w:b/>
        </w:rPr>
      </w:pPr>
      <w:r>
        <w:rPr>
          <w:rFonts w:ascii="GHEA Grapalat" w:hAnsi="GHEA Grapalat"/>
          <w:b/>
        </w:rPr>
        <w:br w:type="page"/>
      </w:r>
    </w:p>
    <w:p w14:paraId="7B5A8F50"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5C38D849"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BCE5BD6" w14:textId="77777777"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6A5E920" w14:textId="77777777"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25ED35F0" w14:textId="77777777"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83AEC57" w14:textId="77777777"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7898944"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263D05D"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D77BF"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327ACD0"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741D538B" w14:textId="77777777"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41AED3D"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80C0CCF"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1543E43" w14:textId="77777777"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7E55ABE"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D71307"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1A01AB84"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D1DB4BA"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7AB323E"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DB332DD"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6EB326E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69E8EF05"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2826712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5CFB2F1"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6C10B63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82B670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41D15F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AE19AE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012DEA"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44B769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6E10B5F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2210F3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952304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1124E6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3656E45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E82C16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3942BC5A"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50408F0D"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57BCD511"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14:paraId="0246C3DF" w14:textId="58AC2E25"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8542A4">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5F4336">
        <w:rPr>
          <w:rFonts w:ascii="GHEA Grapalat" w:hAnsi="GHEA Grapalat"/>
          <w:b/>
          <w:sz w:val="24"/>
          <w:szCs w:val="24"/>
        </w:rPr>
        <w:t>ШМДЖП- GHAPDzB-26/1</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5"/>
        <w:t>*</w:t>
      </w:r>
    </w:p>
    <w:p w14:paraId="6FD4FB8E" w14:textId="77777777" w:rsidR="00B2572B" w:rsidRPr="009044F1" w:rsidRDefault="00B2572B" w:rsidP="00B46D58">
      <w:pPr>
        <w:widowControl w:val="0"/>
        <w:spacing w:after="120"/>
        <w:ind w:firstLine="567"/>
        <w:jc w:val="center"/>
        <w:rPr>
          <w:rFonts w:ascii="GHEA Grapalat" w:hAnsi="GHEA Grapalat"/>
        </w:rPr>
      </w:pPr>
    </w:p>
    <w:p w14:paraId="58C3639C"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AD12D2A" w14:textId="77777777" w:rsidR="00B2572B" w:rsidRPr="009044F1" w:rsidRDefault="00B2572B" w:rsidP="00B46D58">
      <w:pPr>
        <w:widowControl w:val="0"/>
        <w:spacing w:after="120"/>
        <w:ind w:firstLine="567"/>
        <w:jc w:val="center"/>
        <w:rPr>
          <w:rFonts w:ascii="GHEA Grapalat" w:hAnsi="GHEA Grapalat"/>
        </w:rPr>
      </w:pPr>
    </w:p>
    <w:p w14:paraId="25BE87C4" w14:textId="3D518F27"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542A4">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5F4336">
        <w:rPr>
          <w:rFonts w:ascii="GHEA Grapalat" w:hAnsi="GHEA Grapalat"/>
          <w:spacing w:val="-6"/>
        </w:rPr>
        <w:t>ШМДЖП- GHAPDzB-26/1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196B2613"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3EA05F66"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978A43F"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441D6B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040BFF79"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CD6C515"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6537C9D"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1BE05F8A"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9BDF612"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5795C836"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282E97E2"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E8591E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53ABB09"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260EA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1CABFDB3"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5B547549"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224516D"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5654AF9E"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9E22541"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3BBF4D2"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6AEDB11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D30749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16F5F0BE"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2176B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2D47EE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15731A" w14:textId="77777777" w:rsidR="0009191C" w:rsidRPr="005744FC" w:rsidRDefault="0009191C" w:rsidP="00B46D58">
            <w:pPr>
              <w:widowControl w:val="0"/>
              <w:jc w:val="center"/>
              <w:rPr>
                <w:rFonts w:ascii="GHEA Grapalat" w:hAnsi="GHEA Grapalat"/>
                <w:sz w:val="20"/>
                <w:szCs w:val="20"/>
              </w:rPr>
            </w:pPr>
          </w:p>
        </w:tc>
      </w:tr>
      <w:tr w:rsidR="0009191C" w:rsidRPr="005744FC" w14:paraId="28C36AC1"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3BAEC67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B01D093"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FAB7A7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5B94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5221D1B" w14:textId="77777777" w:rsidR="0009191C" w:rsidRPr="005744FC" w:rsidRDefault="0009191C" w:rsidP="00B46D58">
            <w:pPr>
              <w:widowControl w:val="0"/>
              <w:rPr>
                <w:rFonts w:ascii="GHEA Grapalat" w:hAnsi="GHEA Grapalat"/>
                <w:sz w:val="20"/>
                <w:szCs w:val="20"/>
              </w:rPr>
            </w:pPr>
          </w:p>
        </w:tc>
      </w:tr>
      <w:tr w:rsidR="0009191C" w:rsidRPr="005744FC" w14:paraId="631A44D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BE33A3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073CB50C"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EFA48A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C115F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747786" w14:textId="77777777" w:rsidR="0009191C" w:rsidRPr="005744FC" w:rsidRDefault="0009191C" w:rsidP="00B46D58">
            <w:pPr>
              <w:widowControl w:val="0"/>
              <w:jc w:val="center"/>
              <w:rPr>
                <w:rFonts w:ascii="GHEA Grapalat" w:hAnsi="GHEA Grapalat"/>
                <w:sz w:val="20"/>
                <w:szCs w:val="20"/>
              </w:rPr>
            </w:pPr>
          </w:p>
        </w:tc>
      </w:tr>
      <w:tr w:rsidR="0009191C" w:rsidRPr="005744FC" w14:paraId="643D1B3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D0D5C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3A65164"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E8D4D3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D7DFF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DB7EE49" w14:textId="77777777" w:rsidR="0009191C" w:rsidRPr="005744FC" w:rsidRDefault="0009191C" w:rsidP="00B46D58">
            <w:pPr>
              <w:widowControl w:val="0"/>
              <w:jc w:val="center"/>
              <w:rPr>
                <w:rFonts w:ascii="GHEA Grapalat" w:hAnsi="GHEA Grapalat"/>
                <w:sz w:val="20"/>
                <w:szCs w:val="20"/>
              </w:rPr>
            </w:pPr>
          </w:p>
        </w:tc>
      </w:tr>
      <w:tr w:rsidR="0009191C" w:rsidRPr="005744FC" w14:paraId="01B0C4A0"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7491B3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AA6D756"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1D9FF8D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D1996C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9BA7894" w14:textId="77777777" w:rsidR="0009191C" w:rsidRPr="005744FC" w:rsidRDefault="0009191C" w:rsidP="00B46D58">
            <w:pPr>
              <w:widowControl w:val="0"/>
              <w:jc w:val="center"/>
              <w:rPr>
                <w:rFonts w:ascii="GHEA Grapalat" w:hAnsi="GHEA Grapalat"/>
                <w:sz w:val="20"/>
                <w:szCs w:val="20"/>
              </w:rPr>
            </w:pPr>
          </w:p>
        </w:tc>
      </w:tr>
    </w:tbl>
    <w:p w14:paraId="7573CF2A"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6DF826E"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79BB6C2" w14:textId="77777777" w:rsidR="00DC619D" w:rsidRPr="00D3436F" w:rsidRDefault="00DC619D" w:rsidP="00B46D58">
      <w:pPr>
        <w:widowControl w:val="0"/>
        <w:spacing w:after="160"/>
        <w:jc w:val="both"/>
        <w:rPr>
          <w:rFonts w:ascii="GHEA Grapalat" w:hAnsi="GHEA Grapalat"/>
          <w:lang w:val="es-ES"/>
        </w:rPr>
      </w:pPr>
    </w:p>
    <w:p w14:paraId="2BBF39F9"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621FC4EB" w14:textId="77777777" w:rsidR="00B217BB" w:rsidRDefault="00B217BB" w:rsidP="00B46D58">
      <w:pPr>
        <w:rPr>
          <w:rFonts w:ascii="GHEA Grapalat" w:hAnsi="GHEA Grapalat"/>
          <w:b/>
        </w:rPr>
      </w:pPr>
      <w:r>
        <w:rPr>
          <w:rFonts w:ascii="GHEA Grapalat" w:hAnsi="GHEA Grapalat"/>
          <w:b/>
        </w:rPr>
        <w:br w:type="page"/>
      </w:r>
    </w:p>
    <w:p w14:paraId="3A1C6F2E"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14:paraId="6FE209FB" w14:textId="43E00F66"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8542A4">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5F4336">
        <w:rPr>
          <w:rFonts w:ascii="GHEA Grapalat" w:hAnsi="GHEA Grapalat"/>
          <w:i/>
          <w:sz w:val="22"/>
          <w:szCs w:val="22"/>
        </w:rPr>
        <w:t>ШМДЖП- GHAPDzB-26/1</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7"/>
        <w:t>*</w:t>
      </w:r>
    </w:p>
    <w:p w14:paraId="6CB4A6B2" w14:textId="77777777" w:rsidR="003D2FE2" w:rsidRPr="00B138F3" w:rsidRDefault="003D2FE2" w:rsidP="008D7E4B">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696BF6BE" w14:textId="77777777" w:rsidR="003D2FE2" w:rsidRPr="00B138F3" w:rsidRDefault="003D2FE2" w:rsidP="008D7E4B">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38DB56EF" w14:textId="77777777" w:rsidTr="00B932B8">
        <w:tc>
          <w:tcPr>
            <w:tcW w:w="4786" w:type="dxa"/>
          </w:tcPr>
          <w:p w14:paraId="6DE5CF6E"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453AB32"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8"/>
              <w:t>**</w:t>
            </w:r>
          </w:p>
        </w:tc>
      </w:tr>
    </w:tbl>
    <w:p w14:paraId="7206B074"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5AC3FD7"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3C19CB96"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44A400F9"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62C6353C"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F824296"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0EDC8039" w14:textId="31269AA2" w:rsidR="003D2FE2" w:rsidRPr="00B138F3" w:rsidRDefault="003D2FE2" w:rsidP="008D7E4B">
      <w:pPr>
        <w:widowControl w:val="0"/>
        <w:tabs>
          <w:tab w:val="left" w:pos="567"/>
        </w:tabs>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5F4336">
        <w:rPr>
          <w:rFonts w:ascii="GHEA Grapalat" w:hAnsi="GHEA Grapalat"/>
          <w:i/>
        </w:rPr>
        <w:t xml:space="preserve">&lt;&lt;Детский сад имени Джузеппе Пино </w:t>
      </w:r>
      <w:proofErr w:type="spellStart"/>
      <w:r w:rsidR="005F4336">
        <w:rPr>
          <w:rFonts w:ascii="GHEA Grapalat" w:hAnsi="GHEA Grapalat"/>
          <w:i/>
        </w:rPr>
        <w:t>Чиачио</w:t>
      </w:r>
      <w:proofErr w:type="spellEnd"/>
      <w:proofErr w:type="gramStart"/>
      <w:r w:rsidR="005F4336">
        <w:rPr>
          <w:rFonts w:ascii="GHEA Grapalat" w:hAnsi="GHEA Grapalat"/>
          <w:i/>
        </w:rPr>
        <w:t>&gt;&gt;ОНО</w:t>
      </w:r>
      <w:proofErr w:type="gramEnd"/>
      <w:r w:rsidR="005F4336">
        <w:rPr>
          <w:rFonts w:ascii="GHEA Grapalat" w:hAnsi="GHEA Grapalat"/>
          <w:i/>
        </w:rPr>
        <w:t xml:space="preserve"> </w:t>
      </w:r>
      <w:proofErr w:type="spellStart"/>
      <w:r w:rsidR="005F4336">
        <w:rPr>
          <w:rFonts w:ascii="GHEA Grapalat" w:hAnsi="GHEA Grapalat"/>
          <w:i/>
        </w:rPr>
        <w:t>Ланджик</w:t>
      </w:r>
      <w:proofErr w:type="spellEnd"/>
      <w:r w:rsidR="00B06D14">
        <w:rPr>
          <w:rFonts w:ascii="GHEA Grapalat" w:hAnsi="GHEA Grapalat"/>
          <w:i/>
        </w:rPr>
        <w:t xml:space="preserve">, община Ани, Ширакский </w:t>
      </w:r>
      <w:proofErr w:type="spellStart"/>
      <w:r w:rsidR="00B06D14">
        <w:rPr>
          <w:rFonts w:ascii="GHEA Grapalat" w:hAnsi="GHEA Grapalat"/>
          <w:i/>
        </w:rPr>
        <w:t>марз</w:t>
      </w:r>
      <w:proofErr w:type="spellEnd"/>
      <w:r w:rsidR="00B06D14">
        <w:rPr>
          <w:rFonts w:ascii="GHEA Grapalat" w:hAnsi="GHEA Grapalat"/>
          <w:i/>
        </w:rPr>
        <w:t>, Республика Армения</w:t>
      </w:r>
      <w:r w:rsidR="008D7E4B"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5F4336">
        <w:rPr>
          <w:rFonts w:ascii="GHEA Grapalat" w:hAnsi="GHEA Grapalat"/>
          <w:i/>
          <w:sz w:val="22"/>
          <w:szCs w:val="22"/>
        </w:rPr>
        <w:t>ШМДЖП- GHAPDzB-26/1</w:t>
      </w:r>
      <w:r w:rsidRPr="00B138F3">
        <w:rPr>
          <w:rFonts w:ascii="GHEA Grapalat" w:hAnsi="GHEA Grapalat"/>
          <w:sz w:val="22"/>
          <w:szCs w:val="22"/>
        </w:rPr>
        <w:t>.</w:t>
      </w:r>
    </w:p>
    <w:p w14:paraId="3C2FB86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DC28CB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7B9CB93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6798AE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FD2B4B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16C4A9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027668D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3A0956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28FC0E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FE8F2E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16BC5C1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325D11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6CD27CE6" w14:textId="77777777" w:rsidR="003D2FE2" w:rsidRPr="00B138F3" w:rsidRDefault="003D2FE2" w:rsidP="008623C7">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20E69D4" w14:textId="77777777" w:rsidR="003D2FE2" w:rsidRPr="00B138F3" w:rsidRDefault="003D2FE2" w:rsidP="008623C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5DFEE7F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715FBE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416D621F"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C5A289D"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9D4D159" w14:textId="77777777" w:rsidR="003D2FE2" w:rsidRPr="00B138F3" w:rsidRDefault="003D2FE2" w:rsidP="008623C7">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47013A9" w14:textId="77777777" w:rsidR="003D2FE2" w:rsidRPr="00B138F3" w:rsidRDefault="003D2FE2" w:rsidP="008623C7">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AAEE314" w14:textId="77777777" w:rsidR="003D2FE2" w:rsidRPr="00B138F3" w:rsidRDefault="003D2FE2" w:rsidP="008623C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024A6850" w14:textId="77777777" w:rsidR="003D2FE2" w:rsidRPr="00B138F3" w:rsidRDefault="003D2FE2" w:rsidP="008623C7">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B9063B4" w14:textId="77777777" w:rsidR="003D2FE2" w:rsidRPr="00B138F3" w:rsidRDefault="003D2FE2" w:rsidP="008623C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D4DFBC2" w14:textId="77777777" w:rsidR="003D2FE2" w:rsidRPr="00B138F3" w:rsidRDefault="003D2FE2" w:rsidP="008623C7">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3C02CB2" w14:textId="77777777" w:rsidR="003D2FE2" w:rsidRPr="00B138F3" w:rsidRDefault="003D2FE2" w:rsidP="008623C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6216A2F9"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1977251E"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0AD7B0A4" w14:textId="77777777" w:rsidR="003D2FE2" w:rsidRPr="00B138F3" w:rsidRDefault="003D2FE2" w:rsidP="003D2FE2">
      <w:pPr>
        <w:widowControl w:val="0"/>
        <w:spacing w:after="160"/>
        <w:jc w:val="both"/>
        <w:rPr>
          <w:rFonts w:ascii="GHEA Grapalat" w:hAnsi="GHEA Grapalat"/>
          <w:sz w:val="22"/>
          <w:szCs w:val="22"/>
        </w:rPr>
      </w:pPr>
    </w:p>
    <w:p w14:paraId="0FA034A9" w14:textId="77777777" w:rsidR="003D2FE2" w:rsidRPr="00B138F3" w:rsidRDefault="003D2FE2" w:rsidP="003D2FE2">
      <w:pPr>
        <w:widowControl w:val="0"/>
        <w:spacing w:after="160"/>
        <w:jc w:val="both"/>
        <w:rPr>
          <w:rFonts w:ascii="GHEA Grapalat" w:hAnsi="GHEA Grapalat"/>
          <w:sz w:val="22"/>
          <w:szCs w:val="22"/>
        </w:rPr>
      </w:pPr>
    </w:p>
    <w:p w14:paraId="331C8A3E"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65AB453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04C48"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90B036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8C2241"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3F40EAA8"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8FA1DA"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4A45BD0E"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770D4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75D21BE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728E8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64393AE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85E89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1C204D4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94A8E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300662E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409E5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31DBD" w:rsidRPr="00B138F3" w14:paraId="7E7D9FC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0C9A07" w14:textId="7562591E"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sidR="005F4336">
              <w:rPr>
                <w:rFonts w:ascii="GHEA Grapalat" w:hAnsi="GHEA Grapalat"/>
              </w:rPr>
              <w:t xml:space="preserve">&lt;&lt;Детский сад имени Джузеппе Пино </w:t>
            </w:r>
            <w:proofErr w:type="spellStart"/>
            <w:r w:rsidR="005F4336">
              <w:rPr>
                <w:rFonts w:ascii="GHEA Grapalat" w:hAnsi="GHEA Grapalat"/>
              </w:rPr>
              <w:t>Чиачио</w:t>
            </w:r>
            <w:proofErr w:type="spellEnd"/>
            <w:proofErr w:type="gramStart"/>
            <w:r w:rsidR="005F4336">
              <w:rPr>
                <w:rFonts w:ascii="GHEA Grapalat" w:hAnsi="GHEA Grapalat"/>
              </w:rPr>
              <w:t>&gt;&gt;ОНО</w:t>
            </w:r>
            <w:proofErr w:type="gramEnd"/>
            <w:r w:rsidR="005F4336">
              <w:rPr>
                <w:rFonts w:ascii="GHEA Grapalat" w:hAnsi="GHEA Grapalat"/>
              </w:rPr>
              <w:t xml:space="preserve"> </w:t>
            </w:r>
            <w:proofErr w:type="spellStart"/>
            <w:r w:rsidR="005F4336">
              <w:rPr>
                <w:rFonts w:ascii="GHEA Grapalat" w:hAnsi="GHEA Grapalat"/>
              </w:rPr>
              <w:t>Ланджик</w:t>
            </w:r>
            <w:proofErr w:type="spellEnd"/>
            <w:r w:rsidR="00B06D14">
              <w:rPr>
                <w:rFonts w:ascii="GHEA Grapalat" w:hAnsi="GHEA Grapalat"/>
              </w:rPr>
              <w:t xml:space="preserve">, община Ани, Ширакский </w:t>
            </w:r>
            <w:proofErr w:type="spellStart"/>
            <w:r w:rsidR="00B06D14">
              <w:rPr>
                <w:rFonts w:ascii="GHEA Grapalat" w:hAnsi="GHEA Grapalat"/>
              </w:rPr>
              <w:t>марз</w:t>
            </w:r>
            <w:proofErr w:type="spellEnd"/>
            <w:r w:rsidR="00B06D14">
              <w:rPr>
                <w:rFonts w:ascii="GHEA Grapalat" w:hAnsi="GHEA Grapalat"/>
              </w:rPr>
              <w:t>, Республика Армения</w:t>
            </w:r>
          </w:p>
        </w:tc>
      </w:tr>
      <w:tr w:rsidR="00E1095A" w:rsidRPr="00B138F3" w14:paraId="30D78E1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68BAEB" w14:textId="3A91EE05" w:rsidR="00E1095A" w:rsidRPr="00B138F3" w:rsidRDefault="00E1095A" w:rsidP="00E1095A">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1095A" w:rsidRPr="00B138F3" w14:paraId="3C5BEB1B"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7284C2" w14:textId="6396931E" w:rsidR="00E1095A" w:rsidRPr="00B138F3" w:rsidRDefault="00E1095A" w:rsidP="00E1095A">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hy-AM"/>
              </w:rPr>
              <w:t xml:space="preserve"> </w:t>
            </w:r>
            <w:r w:rsidR="00E97EB5">
              <w:rPr>
                <w:rFonts w:ascii="GHEA Grapalat" w:hAnsi="GHEA Grapalat" w:cs="Arial"/>
                <w:color w:val="222222"/>
                <w:sz w:val="20"/>
                <w:szCs w:val="20"/>
                <w:lang w:val="hy-AM"/>
              </w:rPr>
              <w:t>06103882</w:t>
            </w:r>
          </w:p>
        </w:tc>
      </w:tr>
      <w:tr w:rsidR="00E1095A" w:rsidRPr="00B138F3" w14:paraId="079E09B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57427A" w14:textId="1CD89FB5" w:rsidR="00E1095A" w:rsidRPr="00B138F3" w:rsidRDefault="00E1095A" w:rsidP="00E1095A">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Pr>
                <w:rFonts w:ascii="GHEA Grapalat" w:hAnsi="GHEA Grapalat"/>
                <w:lang w:val="hy-AM"/>
              </w:rPr>
              <w:t xml:space="preserve"> </w:t>
            </w:r>
            <w:r w:rsidRPr="000F618C">
              <w:rPr>
                <w:rFonts w:ascii="GHEA Grapalat" w:hAnsi="GHEA Grapalat"/>
              </w:rPr>
              <w:t xml:space="preserve"> ОАО</w:t>
            </w:r>
            <w:proofErr w:type="gramEnd"/>
            <w:r w:rsidRPr="000F618C">
              <w:rPr>
                <w:rFonts w:ascii="GHEA Grapalat" w:hAnsi="GHEA Grapalat"/>
              </w:rPr>
              <w:t xml:space="preserve"> «АКБА БАНК»,</w:t>
            </w:r>
          </w:p>
        </w:tc>
      </w:tr>
      <w:tr w:rsidR="00E1095A" w:rsidRPr="00B138F3" w14:paraId="63B02CF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80261" w14:textId="74B48291" w:rsidR="00E1095A" w:rsidRPr="00B138F3" w:rsidRDefault="00E1095A" w:rsidP="00E1095A">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lang w:val="hy-AM"/>
              </w:rPr>
              <w:t xml:space="preserve"> </w:t>
            </w:r>
            <w:r w:rsidR="00E97EB5" w:rsidRPr="00081DBA">
              <w:rPr>
                <w:rFonts w:ascii="GHEA Grapalat" w:hAnsi="GHEA Grapalat" w:cs="Arial"/>
                <w:color w:val="222222"/>
                <w:sz w:val="18"/>
                <w:szCs w:val="18"/>
                <w:lang w:val="hy-AM"/>
              </w:rPr>
              <w:t>220365140890000</w:t>
            </w:r>
          </w:p>
        </w:tc>
      </w:tr>
      <w:tr w:rsidR="00B138F3" w:rsidRPr="00B138F3" w14:paraId="08CED66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B9BE8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6884521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03D80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7B85A72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4F629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740F7A7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A3F69"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2FD0DCB3"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0DAAAA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39411F9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AF7C5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69722A8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65E0EA"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33DC9DAE"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BD7503E"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E2E3F60" w14:textId="77777777" w:rsidR="00C3421C" w:rsidRPr="00B138F3" w:rsidRDefault="00C3421C" w:rsidP="00DE2AE3">
            <w:pPr>
              <w:widowControl w:val="0"/>
              <w:spacing w:after="160"/>
              <w:rPr>
                <w:rFonts w:ascii="GHEA Grapalat" w:hAnsi="GHEA Grapalat" w:cs="Sylfaen"/>
              </w:rPr>
            </w:pPr>
          </w:p>
          <w:p w14:paraId="7F423271"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299620E6" w14:textId="77777777" w:rsidR="00C3421C" w:rsidRPr="00B138F3" w:rsidRDefault="00C3421C" w:rsidP="00DE2AE3">
            <w:pPr>
              <w:widowControl w:val="0"/>
              <w:spacing w:after="160"/>
              <w:rPr>
                <w:rFonts w:ascii="GHEA Grapalat" w:hAnsi="GHEA Grapalat" w:cs="Sylfaen"/>
              </w:rPr>
            </w:pPr>
          </w:p>
          <w:p w14:paraId="7F78D72A"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59E36EA0" w14:textId="77777777" w:rsidR="00C3421C" w:rsidRPr="00B138F3" w:rsidRDefault="00C3421C" w:rsidP="00DE2AE3">
            <w:pPr>
              <w:widowControl w:val="0"/>
              <w:spacing w:after="160"/>
              <w:rPr>
                <w:rFonts w:ascii="GHEA Grapalat" w:hAnsi="GHEA Grapalat" w:cs="Sylfaen"/>
              </w:rPr>
            </w:pPr>
          </w:p>
          <w:p w14:paraId="0517E072"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000A339C"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26A9202"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D702241" w14:textId="77777777" w:rsidR="00C3421C" w:rsidRPr="00B138F3" w:rsidRDefault="00C3421C" w:rsidP="00DE2AE3">
            <w:pPr>
              <w:widowControl w:val="0"/>
              <w:spacing w:after="160"/>
              <w:rPr>
                <w:rFonts w:ascii="GHEA Grapalat" w:hAnsi="GHEA Grapalat" w:cs="Sylfaen"/>
              </w:rPr>
            </w:pPr>
          </w:p>
          <w:p w14:paraId="01DF02B1"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376E324" w14:textId="77777777" w:rsidR="00C3421C" w:rsidRPr="00B138F3" w:rsidRDefault="00C3421C" w:rsidP="00DE2AE3">
            <w:pPr>
              <w:widowControl w:val="0"/>
              <w:spacing w:after="160"/>
              <w:jc w:val="right"/>
              <w:rPr>
                <w:rFonts w:ascii="GHEA Grapalat" w:hAnsi="GHEA Grapalat" w:cs="Tahoma"/>
              </w:rPr>
            </w:pPr>
          </w:p>
          <w:p w14:paraId="62F4C7AD"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39D2265" w14:textId="77777777" w:rsidR="00C3421C" w:rsidRPr="00B138F3" w:rsidRDefault="00C3421C" w:rsidP="00DE2AE3">
            <w:pPr>
              <w:widowControl w:val="0"/>
              <w:spacing w:after="160"/>
              <w:rPr>
                <w:rFonts w:ascii="GHEA Grapalat" w:hAnsi="GHEA Grapalat" w:cs="Sylfaen"/>
              </w:rPr>
            </w:pPr>
          </w:p>
          <w:p w14:paraId="1E3D61C6"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CA01BBA"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199F141"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9C92AAB" w14:textId="77777777" w:rsidR="00C3421C" w:rsidRPr="00B138F3" w:rsidRDefault="00C3421C" w:rsidP="00DE2AE3">
            <w:pPr>
              <w:widowControl w:val="0"/>
              <w:spacing w:after="160"/>
              <w:rPr>
                <w:rFonts w:ascii="GHEA Grapalat" w:hAnsi="GHEA Grapalat"/>
              </w:rPr>
            </w:pPr>
          </w:p>
          <w:p w14:paraId="3576DD14"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2C0C24F4"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8F27290" w14:textId="77777777" w:rsidR="00C3421C" w:rsidRPr="00B138F3" w:rsidRDefault="00C3421C" w:rsidP="00DE2AE3">
            <w:pPr>
              <w:widowControl w:val="0"/>
              <w:spacing w:after="160"/>
              <w:rPr>
                <w:rFonts w:ascii="GHEA Grapalat" w:hAnsi="GHEA Grapalat" w:cs="Tahoma"/>
              </w:rPr>
            </w:pPr>
          </w:p>
          <w:p w14:paraId="3821FAEB"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AA3E5D6"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CB4FBC3" w14:textId="77777777" w:rsidR="00C3421C" w:rsidRPr="00B138F3" w:rsidRDefault="00C3421C" w:rsidP="00DE2AE3">
            <w:pPr>
              <w:widowControl w:val="0"/>
              <w:spacing w:after="160"/>
              <w:rPr>
                <w:rFonts w:ascii="GHEA Grapalat" w:hAnsi="GHEA Grapalat" w:cs="Tahoma"/>
              </w:rPr>
            </w:pPr>
          </w:p>
          <w:p w14:paraId="562B4A72"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55D3D2C0"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A48F9B3" w14:textId="77777777" w:rsidR="00C3421C" w:rsidRPr="00B138F3" w:rsidRDefault="00C3421C" w:rsidP="00DE2AE3">
            <w:pPr>
              <w:widowControl w:val="0"/>
              <w:spacing w:after="160"/>
              <w:rPr>
                <w:rFonts w:ascii="GHEA Grapalat" w:hAnsi="GHEA Grapalat" w:cs="Arial"/>
              </w:rPr>
            </w:pPr>
          </w:p>
        </w:tc>
      </w:tr>
      <w:tr w:rsidR="00B138F3" w:rsidRPr="00B138F3" w14:paraId="0F8112ED"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5545DED"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0A41F25" w14:textId="77777777" w:rsidR="00C3421C" w:rsidRPr="00B138F3" w:rsidRDefault="00C3421C" w:rsidP="00DE2AE3">
            <w:pPr>
              <w:widowControl w:val="0"/>
              <w:spacing w:after="160"/>
              <w:rPr>
                <w:rFonts w:ascii="GHEA Grapalat" w:hAnsi="GHEA Grapalat" w:cs="Sylfaen"/>
              </w:rPr>
            </w:pPr>
          </w:p>
          <w:p w14:paraId="434BA44F"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EB4AAF"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89CE934" w14:textId="77777777" w:rsidR="00C3421C" w:rsidRPr="00B138F3" w:rsidRDefault="00C3421C" w:rsidP="00DE2AE3">
            <w:pPr>
              <w:widowControl w:val="0"/>
              <w:spacing w:after="160"/>
              <w:rPr>
                <w:rFonts w:ascii="GHEA Grapalat" w:hAnsi="GHEA Grapalat"/>
              </w:rPr>
            </w:pPr>
          </w:p>
          <w:p w14:paraId="26AB2A43"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65BFC59E" w14:textId="77777777" w:rsidR="00C3421C" w:rsidRPr="00B138F3" w:rsidRDefault="00C3421C" w:rsidP="00C3421C">
      <w:pPr>
        <w:widowControl w:val="0"/>
        <w:spacing w:after="160"/>
        <w:jc w:val="center"/>
        <w:rPr>
          <w:rFonts w:ascii="GHEA Grapalat" w:hAnsi="GHEA Grapalat" w:cs="Sylfaen"/>
        </w:rPr>
      </w:pPr>
    </w:p>
    <w:p w14:paraId="090D2F18"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9D46663"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4468C66C"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EB9611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0EAA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C863B0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493E7F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935FC4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71D1F4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345CE4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80870F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16E2530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398F0B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D5771E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3E0355A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CE95B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8521F3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18542D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0634B7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C51ED2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763E09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FA67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171AA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0AD25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7565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BC3165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15091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01A4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B23696E"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89093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86D0F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80BA1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517D15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E93F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14240F7"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C330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1DFB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5468D5C"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EA9C1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BFDB4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B4F1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6942934"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CFD87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221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F32DB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D20BCF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86E74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F2627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3B966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A8E9D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33AE1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5AA7C4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F78C33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6702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AE216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E88417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436F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21B7C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3903C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A3F5B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E5C0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714700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61A0F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CF08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17A04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1147E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2DC7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9873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28981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03F36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2B5E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EC885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DB22B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5F300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48F8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482120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CFB966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C5B5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DF1E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3A7C3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DD951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45B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8F942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D84F9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722D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45163B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16AEB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E041D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1F8B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63D60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BB6AD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328C1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034F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BD0A2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47619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F41E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64B1F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AFBED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E4EA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FCA5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8486B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BABB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3AC61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72095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14A3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AC4AD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653CF6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8F1288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3FD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00914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7613C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69BF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E4BF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18FE9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2B5939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BCF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84FDD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AFA759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7D61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600B8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A9D7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2CBA2C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EAFF6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45541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5D0DD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D5F99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D5D0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5ACE7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5223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3186B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ADCAC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E2D285"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4EB30A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28DF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2BF9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30482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F0018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B701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BD3E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B2136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B7D21E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111CF7"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E90EF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94384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425273"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161C518"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ED2EFD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D4858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DB80C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AA0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32B7D6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67687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4C28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0BDF2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20794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7D9E8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94CAA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D2D0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A9B8A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C1A90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18FB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66646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A256C6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8BB6CD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11773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914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1E10F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20E90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D5CF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C7AE9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264D391"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115437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7C9BA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64F67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224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2017E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E6989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D2EB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39E3C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879DE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C0B83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4C4D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D4BC0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E2F8C9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30CE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85CA8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5B16F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31FF5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D2E16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B411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71C48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321E49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4A97C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AE30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3751185"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FC8DA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1398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6C971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905685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8170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3D171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4F9D763"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463849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85F6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951370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B7CD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507A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7B71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9BE57B9"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6E7E7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004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C6231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E231C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14E9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4D8A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6BD4AB6"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E6927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BA72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0C96F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BAF7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A38D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A81E0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841D69"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329D7F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0FCD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03D02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FA1DCC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F71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CE05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4A3FFE9" w14:textId="77777777" w:rsidR="00C3421C" w:rsidRPr="00B138F3" w:rsidRDefault="00C3421C" w:rsidP="00DE2AE3">
            <w:pPr>
              <w:widowControl w:val="0"/>
              <w:spacing w:after="120"/>
              <w:jc w:val="center"/>
              <w:rPr>
                <w:rFonts w:ascii="GHEA Grapalat" w:hAnsi="GHEA Grapalat"/>
                <w:sz w:val="18"/>
                <w:szCs w:val="18"/>
              </w:rPr>
            </w:pPr>
          </w:p>
        </w:tc>
      </w:tr>
    </w:tbl>
    <w:p w14:paraId="5F2148FB" w14:textId="77777777" w:rsidR="001005B0" w:rsidRPr="00B138F3" w:rsidRDefault="001005B0" w:rsidP="00B46D58">
      <w:pPr>
        <w:widowControl w:val="0"/>
        <w:spacing w:after="160"/>
        <w:ind w:left="567" w:right="565"/>
        <w:jc w:val="center"/>
        <w:rPr>
          <w:rFonts w:ascii="GHEA Grapalat" w:hAnsi="GHEA Grapalat"/>
          <w:b/>
        </w:rPr>
      </w:pPr>
    </w:p>
    <w:p w14:paraId="1AF9A4CB" w14:textId="77777777" w:rsidR="001005B0" w:rsidRPr="00B138F3" w:rsidRDefault="001005B0" w:rsidP="00B46D58">
      <w:pPr>
        <w:widowControl w:val="0"/>
        <w:spacing w:after="160"/>
        <w:ind w:left="567" w:right="565"/>
        <w:jc w:val="center"/>
        <w:rPr>
          <w:rFonts w:ascii="GHEA Grapalat" w:hAnsi="GHEA Grapalat"/>
          <w:b/>
        </w:rPr>
      </w:pPr>
    </w:p>
    <w:p w14:paraId="19F460C4" w14:textId="77777777" w:rsidR="008623C7" w:rsidRDefault="008623C7" w:rsidP="000A214C">
      <w:pPr>
        <w:widowControl w:val="0"/>
        <w:spacing w:after="160"/>
        <w:jc w:val="right"/>
        <w:rPr>
          <w:rFonts w:ascii="GHEA Grapalat" w:hAnsi="GHEA Grapalat"/>
          <w:i/>
        </w:rPr>
      </w:pPr>
    </w:p>
    <w:p w14:paraId="7E9AEC65" w14:textId="1FFF232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186BE7BD" w14:textId="3A7FD043"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542A4">
        <w:rPr>
          <w:rFonts w:ascii="GHEA Grapalat" w:hAnsi="GHEA Grapalat"/>
          <w:i/>
        </w:rPr>
        <w:t>запрос котировок</w:t>
      </w:r>
      <w:r w:rsidRPr="00B138F3">
        <w:rPr>
          <w:rFonts w:ascii="GHEA Grapalat" w:hAnsi="GHEA Grapalat"/>
          <w:i/>
        </w:rPr>
        <w:br/>
        <w:t>под кодом "</w:t>
      </w:r>
      <w:r w:rsidR="005F4336">
        <w:rPr>
          <w:rFonts w:ascii="GHEA Grapalat" w:hAnsi="GHEA Grapalat"/>
          <w:i/>
        </w:rPr>
        <w:t>ШМДЖП- GHAPDzB-26/1</w:t>
      </w:r>
      <w:r w:rsidRPr="00B138F3">
        <w:rPr>
          <w:rFonts w:ascii="GHEA Grapalat" w:hAnsi="GHEA Grapalat"/>
          <w:i/>
        </w:rPr>
        <w:t>"</w:t>
      </w:r>
      <w:r w:rsidRPr="00B138F3">
        <w:rPr>
          <w:rStyle w:val="FootnoteReference"/>
          <w:rFonts w:ascii="GHEA Grapalat" w:hAnsi="GHEA Grapalat"/>
          <w:i/>
        </w:rPr>
        <w:footnoteReference w:customMarkFollows="1" w:id="9"/>
        <w:t>*</w:t>
      </w:r>
    </w:p>
    <w:p w14:paraId="40684EA5" w14:textId="77777777" w:rsidR="000A214C" w:rsidRPr="00B138F3" w:rsidRDefault="000A214C" w:rsidP="00D81F41">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7C9DDFE3" w14:textId="77777777" w:rsidR="000A214C" w:rsidRPr="00B138F3" w:rsidRDefault="000A214C" w:rsidP="00D81F41">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006B717D" w14:textId="77777777" w:rsidTr="00DE2AE3">
        <w:tc>
          <w:tcPr>
            <w:tcW w:w="4786" w:type="dxa"/>
          </w:tcPr>
          <w:p w14:paraId="4FA30066"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3B53297D"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14:paraId="130A63EC"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0A802A2"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879AAED"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E9F0C6C"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06AC3D8D"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8C20FCC" w14:textId="77777777" w:rsidR="000A214C" w:rsidRPr="00B138F3" w:rsidRDefault="000A214C" w:rsidP="00D81F41">
      <w:pPr>
        <w:widowControl w:val="0"/>
        <w:jc w:val="center"/>
        <w:rPr>
          <w:rFonts w:ascii="GHEA Grapalat" w:hAnsi="GHEA Grapalat" w:cs="GHEA Grapalat"/>
          <w:b/>
          <w:bCs/>
        </w:rPr>
      </w:pPr>
      <w:r w:rsidRPr="00B138F3">
        <w:rPr>
          <w:rFonts w:ascii="GHEA Grapalat" w:hAnsi="GHEA Grapalat"/>
          <w:b/>
        </w:rPr>
        <w:t>1. Предмет соглашения</w:t>
      </w:r>
    </w:p>
    <w:p w14:paraId="3B31B11A" w14:textId="3771CCEA" w:rsidR="000A214C" w:rsidRPr="00B138F3" w:rsidRDefault="000A214C" w:rsidP="00D81F41">
      <w:pPr>
        <w:widowControl w:val="0"/>
        <w:tabs>
          <w:tab w:val="left" w:pos="567"/>
        </w:tabs>
        <w:jc w:val="both"/>
        <w:rPr>
          <w:rFonts w:ascii="GHEA Grapalat" w:hAnsi="GHEA Grapalat" w:cs="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5F4336">
        <w:rPr>
          <w:rFonts w:ascii="GHEA Grapalat" w:hAnsi="GHEA Grapalat"/>
          <w:spacing w:val="-6"/>
        </w:rPr>
        <w:t xml:space="preserve">&lt;&lt;Детский сад имени Джузеппе Пино </w:t>
      </w:r>
      <w:proofErr w:type="spellStart"/>
      <w:r w:rsidR="005F4336">
        <w:rPr>
          <w:rFonts w:ascii="GHEA Grapalat" w:hAnsi="GHEA Grapalat"/>
          <w:spacing w:val="-6"/>
        </w:rPr>
        <w:t>Чиачио</w:t>
      </w:r>
      <w:proofErr w:type="spellEnd"/>
      <w:proofErr w:type="gramStart"/>
      <w:r w:rsidR="005F4336">
        <w:rPr>
          <w:rFonts w:ascii="GHEA Grapalat" w:hAnsi="GHEA Grapalat"/>
          <w:spacing w:val="-6"/>
        </w:rPr>
        <w:t>&gt;&gt;ОНО</w:t>
      </w:r>
      <w:proofErr w:type="gramEnd"/>
      <w:r w:rsidR="005F4336">
        <w:rPr>
          <w:rFonts w:ascii="GHEA Grapalat" w:hAnsi="GHEA Grapalat"/>
          <w:spacing w:val="-6"/>
        </w:rPr>
        <w:t xml:space="preserve"> </w:t>
      </w:r>
      <w:proofErr w:type="spellStart"/>
      <w:r w:rsidR="005F4336">
        <w:rPr>
          <w:rFonts w:ascii="GHEA Grapalat" w:hAnsi="GHEA Grapalat"/>
          <w:spacing w:val="-6"/>
        </w:rPr>
        <w:t>Ланджик</w:t>
      </w:r>
      <w:proofErr w:type="spellEnd"/>
      <w:r w:rsidR="00B06D14">
        <w:rPr>
          <w:rFonts w:ascii="GHEA Grapalat" w:hAnsi="GHEA Grapalat"/>
          <w:spacing w:val="-6"/>
        </w:rPr>
        <w:t xml:space="preserve">, община Ани, Ширакский </w:t>
      </w:r>
      <w:proofErr w:type="spellStart"/>
      <w:r w:rsidR="00B06D14">
        <w:rPr>
          <w:rFonts w:ascii="GHEA Grapalat" w:hAnsi="GHEA Grapalat"/>
          <w:spacing w:val="-6"/>
        </w:rPr>
        <w:t>марз</w:t>
      </w:r>
      <w:proofErr w:type="spellEnd"/>
      <w:r w:rsidR="00B06D14">
        <w:rPr>
          <w:rFonts w:ascii="GHEA Grapalat" w:hAnsi="GHEA Grapalat"/>
          <w:spacing w:val="-6"/>
        </w:rPr>
        <w:t>, Республика Армения</w:t>
      </w:r>
      <w:r w:rsidR="00B31DBD"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5F4336">
        <w:rPr>
          <w:rFonts w:ascii="GHEA Grapalat" w:hAnsi="GHEA Grapalat"/>
          <w:i/>
        </w:rPr>
        <w:t>ШМДЖП- GHAPDzB-26/1</w:t>
      </w:r>
      <w:r w:rsidRPr="00B138F3">
        <w:rPr>
          <w:rFonts w:ascii="GHEA Grapalat" w:hAnsi="GHEA Grapalat"/>
        </w:rPr>
        <w:t>.</w:t>
      </w:r>
    </w:p>
    <w:p w14:paraId="049EAC48" w14:textId="77777777" w:rsidR="000A214C" w:rsidRPr="00B138F3" w:rsidRDefault="000A214C" w:rsidP="00D81F41">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644067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0AB8176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366E25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D073E7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F3260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007B8F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350637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E05278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6CAF2B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2CEFE1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9F5E85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69DEDF04"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261E8A13"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7CA3CAC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32A6FFE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BB3D8AB"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D8C0837"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023F5A2"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4E92FE8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83C31A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848AF2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7733CF5"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7AF6772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C458EBF"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73821A2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132A2DC"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6E9EB77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9F09556"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7D9DE71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DB68DC8"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4F6A0F64"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6FA2D8E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DD5216"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1093899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67F7A0"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43B75FAE"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174B8"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2C74D4C9"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DE6FD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2AE4831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13E27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2182C487"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86E81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6F7A9D9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BA206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80E0A9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FD435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31DBD" w:rsidRPr="00B138F3" w14:paraId="6984AEA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B951D2" w14:textId="54FC4A65"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sidR="005F4336">
              <w:rPr>
                <w:rFonts w:ascii="GHEA Grapalat" w:hAnsi="GHEA Grapalat"/>
              </w:rPr>
              <w:t xml:space="preserve">&lt;&lt;Детский сад имени Джузеппе Пино </w:t>
            </w:r>
            <w:proofErr w:type="spellStart"/>
            <w:r w:rsidR="005F4336">
              <w:rPr>
                <w:rFonts w:ascii="GHEA Grapalat" w:hAnsi="GHEA Grapalat"/>
              </w:rPr>
              <w:t>Чиачио</w:t>
            </w:r>
            <w:proofErr w:type="spellEnd"/>
            <w:proofErr w:type="gramStart"/>
            <w:r w:rsidR="005F4336">
              <w:rPr>
                <w:rFonts w:ascii="GHEA Grapalat" w:hAnsi="GHEA Grapalat"/>
              </w:rPr>
              <w:t>&gt;&gt;ОНО</w:t>
            </w:r>
            <w:proofErr w:type="gramEnd"/>
            <w:r w:rsidR="005F4336">
              <w:rPr>
                <w:rFonts w:ascii="GHEA Grapalat" w:hAnsi="GHEA Grapalat"/>
              </w:rPr>
              <w:t xml:space="preserve"> </w:t>
            </w:r>
            <w:proofErr w:type="spellStart"/>
            <w:r w:rsidR="005F4336">
              <w:rPr>
                <w:rFonts w:ascii="GHEA Grapalat" w:hAnsi="GHEA Grapalat"/>
              </w:rPr>
              <w:t>Ланджик</w:t>
            </w:r>
            <w:proofErr w:type="spellEnd"/>
            <w:r w:rsidR="00B06D14">
              <w:rPr>
                <w:rFonts w:ascii="GHEA Grapalat" w:hAnsi="GHEA Grapalat"/>
              </w:rPr>
              <w:t xml:space="preserve">, община Ани, Ширакский </w:t>
            </w:r>
            <w:proofErr w:type="spellStart"/>
            <w:r w:rsidR="00B06D14">
              <w:rPr>
                <w:rFonts w:ascii="GHEA Grapalat" w:hAnsi="GHEA Grapalat"/>
              </w:rPr>
              <w:t>марз</w:t>
            </w:r>
            <w:proofErr w:type="spellEnd"/>
            <w:r w:rsidR="00B06D14">
              <w:rPr>
                <w:rFonts w:ascii="GHEA Grapalat" w:hAnsi="GHEA Grapalat"/>
              </w:rPr>
              <w:t>, Республика Армения</w:t>
            </w:r>
          </w:p>
        </w:tc>
      </w:tr>
      <w:tr w:rsidR="00E1095A" w:rsidRPr="00B138F3" w14:paraId="2A45FAD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CC31D" w14:textId="15915B5E" w:rsidR="00E1095A" w:rsidRPr="00B138F3" w:rsidRDefault="00E1095A" w:rsidP="00E1095A">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97EB5" w:rsidRPr="00B138F3" w14:paraId="09018A77"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B4D2A3" w14:textId="3D9719CA" w:rsidR="00E97EB5" w:rsidRPr="00B138F3" w:rsidRDefault="00E97EB5" w:rsidP="00E97EB5">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hy-AM"/>
              </w:rPr>
              <w:t xml:space="preserve"> </w:t>
            </w:r>
            <w:r>
              <w:rPr>
                <w:rFonts w:ascii="GHEA Grapalat" w:hAnsi="GHEA Grapalat" w:cs="Arial"/>
                <w:color w:val="222222"/>
                <w:sz w:val="20"/>
                <w:szCs w:val="20"/>
                <w:lang w:val="hy-AM"/>
              </w:rPr>
              <w:t>06103882</w:t>
            </w:r>
          </w:p>
        </w:tc>
      </w:tr>
      <w:tr w:rsidR="00E97EB5" w:rsidRPr="00B138F3" w14:paraId="2764607D"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29A324" w14:textId="6D9A0119" w:rsidR="00E97EB5" w:rsidRPr="00B138F3" w:rsidRDefault="00E97EB5" w:rsidP="00E97EB5">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Pr>
                <w:rFonts w:ascii="GHEA Grapalat" w:hAnsi="GHEA Grapalat"/>
                <w:lang w:val="hy-AM"/>
              </w:rPr>
              <w:t xml:space="preserve"> </w:t>
            </w:r>
            <w:r w:rsidRPr="000F618C">
              <w:rPr>
                <w:rFonts w:ascii="GHEA Grapalat" w:hAnsi="GHEA Grapalat"/>
              </w:rPr>
              <w:t xml:space="preserve"> ОАО</w:t>
            </w:r>
            <w:proofErr w:type="gramEnd"/>
            <w:r w:rsidRPr="000F618C">
              <w:rPr>
                <w:rFonts w:ascii="GHEA Grapalat" w:hAnsi="GHEA Grapalat"/>
              </w:rPr>
              <w:t xml:space="preserve"> «АКБА БАНК»,</w:t>
            </w:r>
          </w:p>
        </w:tc>
      </w:tr>
      <w:tr w:rsidR="00E97EB5" w:rsidRPr="00B138F3" w14:paraId="4D6E54A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D66F08" w14:textId="67638569" w:rsidR="00E97EB5" w:rsidRPr="00B138F3" w:rsidRDefault="00E97EB5" w:rsidP="00E97EB5">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lang w:val="hy-AM"/>
              </w:rPr>
              <w:t xml:space="preserve"> </w:t>
            </w:r>
            <w:r w:rsidRPr="00081DBA">
              <w:rPr>
                <w:rFonts w:ascii="GHEA Grapalat" w:hAnsi="GHEA Grapalat" w:cs="Arial"/>
                <w:color w:val="222222"/>
                <w:sz w:val="18"/>
                <w:szCs w:val="18"/>
                <w:lang w:val="hy-AM"/>
              </w:rPr>
              <w:t>220365140890000</w:t>
            </w:r>
          </w:p>
        </w:tc>
      </w:tr>
      <w:tr w:rsidR="00B138F3" w:rsidRPr="00B138F3" w14:paraId="07F9850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B2873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2A59D00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70F45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33A17B0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8E2EA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15F0497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FA007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1C836845"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E3F469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5F8EB20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43E3F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3905CF6E"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50DB9D"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3013A63D"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EF38E0C"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09D377A" w14:textId="77777777" w:rsidR="00BE2572" w:rsidRPr="00B138F3" w:rsidRDefault="00BE2572" w:rsidP="00DE2AE3">
            <w:pPr>
              <w:widowControl w:val="0"/>
              <w:spacing w:after="160"/>
              <w:rPr>
                <w:rFonts w:ascii="GHEA Grapalat" w:hAnsi="GHEA Grapalat" w:cs="Sylfaen"/>
              </w:rPr>
            </w:pPr>
          </w:p>
          <w:p w14:paraId="3A662A59"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7C7368CD" w14:textId="77777777" w:rsidR="00BE2572" w:rsidRPr="00B138F3" w:rsidRDefault="00BE2572" w:rsidP="00DE2AE3">
            <w:pPr>
              <w:widowControl w:val="0"/>
              <w:spacing w:after="160"/>
              <w:rPr>
                <w:rFonts w:ascii="GHEA Grapalat" w:hAnsi="GHEA Grapalat" w:cs="Sylfaen"/>
              </w:rPr>
            </w:pPr>
          </w:p>
          <w:p w14:paraId="728883D2"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7A35F929" w14:textId="77777777" w:rsidR="00BE2572" w:rsidRPr="00B138F3" w:rsidRDefault="00BE2572" w:rsidP="00DE2AE3">
            <w:pPr>
              <w:widowControl w:val="0"/>
              <w:spacing w:after="160"/>
              <w:rPr>
                <w:rFonts w:ascii="GHEA Grapalat" w:hAnsi="GHEA Grapalat" w:cs="Sylfaen"/>
              </w:rPr>
            </w:pPr>
          </w:p>
          <w:p w14:paraId="03A48D10"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AC45955"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9A3E666"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FCAACB2" w14:textId="77777777" w:rsidR="00BE2572" w:rsidRPr="00B138F3" w:rsidRDefault="00BE2572" w:rsidP="00DE2AE3">
            <w:pPr>
              <w:widowControl w:val="0"/>
              <w:spacing w:after="160"/>
              <w:rPr>
                <w:rFonts w:ascii="GHEA Grapalat" w:hAnsi="GHEA Grapalat" w:cs="Sylfaen"/>
              </w:rPr>
            </w:pPr>
          </w:p>
          <w:p w14:paraId="7D501A1A"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50657CD" w14:textId="77777777" w:rsidR="00BE2572" w:rsidRPr="00B138F3" w:rsidRDefault="00BE2572" w:rsidP="00DE2AE3">
            <w:pPr>
              <w:widowControl w:val="0"/>
              <w:spacing w:after="160"/>
              <w:jc w:val="right"/>
              <w:rPr>
                <w:rFonts w:ascii="GHEA Grapalat" w:hAnsi="GHEA Grapalat" w:cs="Tahoma"/>
              </w:rPr>
            </w:pPr>
          </w:p>
          <w:p w14:paraId="5F630CCB"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75EE9FDC" w14:textId="77777777" w:rsidR="00BE2572" w:rsidRPr="00B138F3" w:rsidRDefault="00BE2572" w:rsidP="00DE2AE3">
            <w:pPr>
              <w:widowControl w:val="0"/>
              <w:spacing w:after="160"/>
              <w:rPr>
                <w:rFonts w:ascii="GHEA Grapalat" w:hAnsi="GHEA Grapalat" w:cs="Sylfaen"/>
              </w:rPr>
            </w:pPr>
          </w:p>
          <w:p w14:paraId="5E77AC23"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7AD1A87B"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7CDD3EBC"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4EBCA490" w14:textId="77777777" w:rsidR="00BE2572" w:rsidRPr="00B138F3" w:rsidRDefault="00BE2572" w:rsidP="00DE2AE3">
            <w:pPr>
              <w:widowControl w:val="0"/>
              <w:spacing w:after="160"/>
              <w:rPr>
                <w:rFonts w:ascii="GHEA Grapalat" w:hAnsi="GHEA Grapalat"/>
              </w:rPr>
            </w:pPr>
          </w:p>
          <w:p w14:paraId="3602024D"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061F2396"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3A4DC46" w14:textId="77777777" w:rsidR="00BE2572" w:rsidRPr="00B138F3" w:rsidRDefault="00BE2572" w:rsidP="00DE2AE3">
            <w:pPr>
              <w:widowControl w:val="0"/>
              <w:spacing w:after="160"/>
              <w:rPr>
                <w:rFonts w:ascii="GHEA Grapalat" w:hAnsi="GHEA Grapalat" w:cs="Tahoma"/>
              </w:rPr>
            </w:pPr>
          </w:p>
          <w:p w14:paraId="16A35EC5"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477706E"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520DCAA" w14:textId="77777777" w:rsidR="00BE2572" w:rsidRPr="00B138F3" w:rsidRDefault="00BE2572" w:rsidP="00DE2AE3">
            <w:pPr>
              <w:widowControl w:val="0"/>
              <w:spacing w:after="160"/>
              <w:rPr>
                <w:rFonts w:ascii="GHEA Grapalat" w:hAnsi="GHEA Grapalat" w:cs="Tahoma"/>
              </w:rPr>
            </w:pPr>
          </w:p>
          <w:p w14:paraId="18BE4226"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55FC5DDB"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DA98149" w14:textId="77777777" w:rsidR="00BE2572" w:rsidRPr="00B138F3" w:rsidRDefault="00BE2572" w:rsidP="00DE2AE3">
            <w:pPr>
              <w:widowControl w:val="0"/>
              <w:spacing w:after="160"/>
              <w:rPr>
                <w:rFonts w:ascii="GHEA Grapalat" w:hAnsi="GHEA Grapalat" w:cs="Arial"/>
              </w:rPr>
            </w:pPr>
          </w:p>
        </w:tc>
      </w:tr>
      <w:tr w:rsidR="00B138F3" w:rsidRPr="00B138F3" w14:paraId="26601A99"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8396427"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CC4148B" w14:textId="77777777" w:rsidR="00BE2572" w:rsidRPr="00B138F3" w:rsidRDefault="00BE2572" w:rsidP="00DE2AE3">
            <w:pPr>
              <w:widowControl w:val="0"/>
              <w:spacing w:after="160"/>
              <w:rPr>
                <w:rFonts w:ascii="GHEA Grapalat" w:hAnsi="GHEA Grapalat" w:cs="Sylfaen"/>
              </w:rPr>
            </w:pPr>
          </w:p>
          <w:p w14:paraId="7954F34E"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B06FD3C"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662DB10C" w14:textId="77777777" w:rsidR="00BE2572" w:rsidRPr="00B138F3" w:rsidRDefault="00BE2572" w:rsidP="00DE2AE3">
            <w:pPr>
              <w:widowControl w:val="0"/>
              <w:spacing w:after="160"/>
              <w:rPr>
                <w:rFonts w:ascii="GHEA Grapalat" w:hAnsi="GHEA Grapalat"/>
              </w:rPr>
            </w:pPr>
          </w:p>
          <w:p w14:paraId="01EE19CA"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FE92C9C" w14:textId="77777777" w:rsidR="00BE2572" w:rsidRPr="00B138F3" w:rsidRDefault="00BE2572" w:rsidP="00BE2572">
      <w:pPr>
        <w:widowControl w:val="0"/>
        <w:spacing w:after="160"/>
        <w:jc w:val="center"/>
        <w:rPr>
          <w:rFonts w:ascii="GHEA Grapalat" w:hAnsi="GHEA Grapalat" w:cs="Sylfaen"/>
        </w:rPr>
      </w:pPr>
    </w:p>
    <w:p w14:paraId="3F614306"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1551BAB"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09132479"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EABCF8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6AF6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86D034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92345A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93424D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75E14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5517D0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2371E0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7880F9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9CB094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D2F67B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34348A3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45FA8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A8467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DA3F2A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5A1166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FE58BE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FD321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A61D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5C829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AF1A7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B6CB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A62B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32B8BF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B763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3755D45"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887F4B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C4B3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F3581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E29DC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9A0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EE4A83D"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51725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FF89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D4F292B"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0EB4E5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389E2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0DC1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5D45ECE"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F4605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44C21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4D5E1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C2DC9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BD210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B528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FEB94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B9C4E9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7F6E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1AC58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204D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D4C4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17155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3D8AE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87E4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317E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0C16A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A5C3A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50CC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B3BF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DB8A7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0E7B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AC44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9D20D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9C2147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AA1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18F8E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B602C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88CB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1ECE1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7858E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51E05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982C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9F747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E88C5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1DF6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894F1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4F70F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3CC1A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CC6D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CA2F4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29030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B331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6F5C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C4A27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550C0D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24170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B932B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7EC1E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5968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915D1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5186C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137C1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600D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1EBB8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B239B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9C0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F432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60C8E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070A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02E1A7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3B96E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C8F5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78CBE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7ED7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067C2F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70B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B3835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6647F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7CA4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0AE49F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9572D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8E2E9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AF01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FCD02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6F7EC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19B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A2AEA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B766A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151DE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29C5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17AEA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37022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0DE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9230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6128E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905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CA806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0B92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0267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F4FDE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F7B83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EE89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A29124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4B000F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2F5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22B93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E2794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E3645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82C69E"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40A691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E6ECB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8CA07B"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CF56CF2"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E6146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4E8B3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05CFB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26D1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3373B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8E9EC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975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B0E0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4A5D9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99F78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85F3C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B103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0D834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152C9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0211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6262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B6016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103FBD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B6328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D4E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BB615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36A4E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5887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F5EBE9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0C21E50"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211C8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F3DA80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94857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156C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EFCA8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DDC0C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C585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D9641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86301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9CF3E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A87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707B9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E729D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22F3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DE58A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F8EE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DE8DF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C79F6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A7E8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A9FB25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B8AE4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68B0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3AFA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AB9FF09"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25D0B2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EEAA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8065B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6F0257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DA57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64E4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D9059C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29579B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60CE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6E3ED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108E6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858E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C9EA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845659A"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7BD8C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061B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25DE5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74775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7FD7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285B9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2FCC4D"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95D64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BA4A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ED321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4A73C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C1FE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3576B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B4FD11"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4268F4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E8F8E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AA0AB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0E6E0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4B8B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120F12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7D0DADC" w14:textId="77777777" w:rsidR="00BE2572" w:rsidRPr="00B138F3" w:rsidRDefault="00BE2572" w:rsidP="00DE2AE3">
            <w:pPr>
              <w:widowControl w:val="0"/>
              <w:spacing w:after="120"/>
              <w:jc w:val="center"/>
              <w:rPr>
                <w:rFonts w:ascii="GHEA Grapalat" w:hAnsi="GHEA Grapalat"/>
                <w:sz w:val="18"/>
                <w:szCs w:val="18"/>
              </w:rPr>
            </w:pPr>
          </w:p>
        </w:tc>
      </w:tr>
    </w:tbl>
    <w:p w14:paraId="4F77BBE5" w14:textId="77777777" w:rsidR="00BE2572" w:rsidRPr="00B138F3" w:rsidRDefault="00BE2572" w:rsidP="00BE2572">
      <w:pPr>
        <w:widowControl w:val="0"/>
        <w:spacing w:after="160"/>
        <w:ind w:left="567" w:right="565"/>
        <w:jc w:val="center"/>
        <w:rPr>
          <w:rFonts w:ascii="GHEA Grapalat" w:hAnsi="GHEA Grapalat"/>
          <w:b/>
        </w:rPr>
      </w:pPr>
    </w:p>
    <w:p w14:paraId="3F701649" w14:textId="77777777" w:rsidR="00BE2572" w:rsidRPr="00B138F3" w:rsidRDefault="00BE2572" w:rsidP="00BE2572">
      <w:pPr>
        <w:widowControl w:val="0"/>
        <w:spacing w:after="160"/>
        <w:ind w:left="567" w:right="565"/>
        <w:jc w:val="center"/>
        <w:rPr>
          <w:rFonts w:ascii="GHEA Grapalat" w:hAnsi="GHEA Grapalat"/>
          <w:b/>
        </w:rPr>
      </w:pPr>
    </w:p>
    <w:p w14:paraId="353F9CD0" w14:textId="178AE33C" w:rsidR="000A214C" w:rsidRPr="00B138F3" w:rsidRDefault="000A214C" w:rsidP="000A214C">
      <w:pPr>
        <w:widowControl w:val="0"/>
        <w:spacing w:after="160"/>
        <w:jc w:val="both"/>
        <w:rPr>
          <w:rFonts w:ascii="GHEA Grapalat" w:hAnsi="GHEA Grapalat"/>
        </w:rPr>
      </w:pPr>
    </w:p>
    <w:p w14:paraId="45D88D30" w14:textId="77777777"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14:paraId="1FAD4B06" w14:textId="28D67080"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5F4336">
        <w:rPr>
          <w:rFonts w:ascii="GHEA Grapalat" w:hAnsi="GHEA Grapalat"/>
          <w:b/>
          <w:sz w:val="24"/>
          <w:szCs w:val="24"/>
        </w:rPr>
        <w:t>ШМДЖП- GHAPDzB-26/1</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11"/>
        <w:t>*</w:t>
      </w:r>
    </w:p>
    <w:p w14:paraId="5623DDD3" w14:textId="77777777" w:rsidR="008D352C" w:rsidRPr="00B138F3" w:rsidRDefault="008D352C" w:rsidP="00B46D58">
      <w:pPr>
        <w:widowControl w:val="0"/>
        <w:spacing w:after="160"/>
        <w:ind w:left="-142" w:firstLine="142"/>
        <w:jc w:val="center"/>
        <w:rPr>
          <w:rFonts w:ascii="GHEA Grapalat" w:hAnsi="GHEA Grapalat"/>
          <w:i/>
        </w:rPr>
      </w:pPr>
    </w:p>
    <w:p w14:paraId="15403B3D" w14:textId="02200E1E"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ДОГОВОР ПОСТАВК</w:t>
      </w:r>
      <w:r w:rsidR="00F15CED" w:rsidRPr="00B138F3">
        <w:rPr>
          <w:rFonts w:ascii="GHEA Grapalat" w:hAnsi="GHEA Grapalat"/>
          <w:b/>
        </w:rPr>
        <w:t xml:space="preserve">И ТОВАРА </w:t>
      </w:r>
    </w:p>
    <w:p w14:paraId="521DD450" w14:textId="25DE4B98" w:rsidR="00071D1C" w:rsidRPr="00B06D14" w:rsidRDefault="00071D1C" w:rsidP="00293742">
      <w:pPr>
        <w:widowControl w:val="0"/>
        <w:spacing w:after="160"/>
        <w:ind w:left="-142" w:firstLine="142"/>
        <w:jc w:val="center"/>
        <w:rPr>
          <w:rFonts w:ascii="GHEA Grapalat" w:hAnsi="GHEA Grapalat" w:cs="Sylfaen"/>
        </w:rPr>
      </w:pPr>
      <w:r w:rsidRPr="00B138F3">
        <w:rPr>
          <w:rFonts w:ascii="GHEA Grapalat" w:hAnsi="GHEA Grapalat"/>
          <w:b/>
        </w:rPr>
        <w:t xml:space="preserve">№ </w:t>
      </w:r>
      <w:r w:rsidR="005F4336">
        <w:rPr>
          <w:rFonts w:ascii="GHEA Grapalat" w:hAnsi="GHEA Grapalat"/>
          <w:b/>
        </w:rPr>
        <w:t>ШМДЖП- GHAPDzB-26/1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71F666E1" w14:textId="77777777" w:rsidTr="00F15CED">
        <w:tc>
          <w:tcPr>
            <w:tcW w:w="4643" w:type="dxa"/>
          </w:tcPr>
          <w:p w14:paraId="5D66F114" w14:textId="4E241915" w:rsidR="00F15CED" w:rsidRPr="00293742" w:rsidRDefault="00F83E0A" w:rsidP="00B46D58">
            <w:pPr>
              <w:widowControl w:val="0"/>
              <w:spacing w:after="160"/>
              <w:rPr>
                <w:rFonts w:ascii="GHEA Grapalat" w:hAnsi="GHEA Grapalat" w:cs="Sylfaen"/>
              </w:rPr>
            </w:pPr>
            <w:r w:rsidRPr="00B06D14">
              <w:rPr>
                <w:rFonts w:ascii="GHEA Grapalat" w:hAnsi="GHEA Grapalat"/>
              </w:rPr>
              <w:tab/>
            </w:r>
            <w:r w:rsidR="00293742" w:rsidRPr="00B138F3">
              <w:rPr>
                <w:rFonts w:ascii="GHEA Grapalat" w:hAnsi="GHEA Grapalat"/>
              </w:rPr>
              <w:t>Г</w:t>
            </w:r>
            <w:r w:rsidR="00293742">
              <w:rPr>
                <w:rFonts w:ascii="GHEA Grapalat" w:hAnsi="GHEA Grapalat"/>
                <w:lang w:val="hy-AM"/>
              </w:rPr>
              <w:t>.</w:t>
            </w:r>
            <w:proofErr w:type="spellStart"/>
            <w:r w:rsidR="00293742">
              <w:rPr>
                <w:rFonts w:ascii="GHEA Grapalat" w:hAnsi="GHEA Grapalat"/>
              </w:rPr>
              <w:t>Маралик</w:t>
            </w:r>
            <w:proofErr w:type="spellEnd"/>
          </w:p>
        </w:tc>
        <w:tc>
          <w:tcPr>
            <w:tcW w:w="4643" w:type="dxa"/>
          </w:tcPr>
          <w:p w14:paraId="513B7B4F" w14:textId="1149F274"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293742">
              <w:rPr>
                <w:rFonts w:ascii="GHEA Grapalat" w:hAnsi="GHEA Grapalat"/>
              </w:rPr>
              <w:t>26</w:t>
            </w:r>
            <w:r w:rsidRPr="00B138F3">
              <w:rPr>
                <w:rFonts w:ascii="GHEA Grapalat" w:hAnsi="GHEA Grapalat"/>
              </w:rPr>
              <w:t>г.</w:t>
            </w:r>
          </w:p>
        </w:tc>
      </w:tr>
    </w:tbl>
    <w:p w14:paraId="65B8FB82" w14:textId="0F010F6E" w:rsidR="00071D1C" w:rsidRPr="00B138F3" w:rsidRDefault="00293742" w:rsidP="00B46D58">
      <w:pPr>
        <w:widowControl w:val="0"/>
        <w:spacing w:after="160"/>
        <w:jc w:val="both"/>
        <w:rPr>
          <w:rFonts w:ascii="GHEA Grapalat" w:hAnsi="GHEA Grapalat"/>
        </w:rPr>
      </w:pPr>
      <w:r w:rsidRPr="00DD4E75">
        <w:rPr>
          <w:rFonts w:ascii="GHEA Grapalat" w:hAnsi="GHEA Grapalat"/>
        </w:rPr>
        <w:t xml:space="preserve">Заказчик </w:t>
      </w:r>
      <w:r w:rsidR="005F4336">
        <w:rPr>
          <w:rFonts w:ascii="GHEA Grapalat" w:hAnsi="GHEA Grapalat"/>
        </w:rPr>
        <w:t xml:space="preserve">&lt;&lt;Детский сад имени Джузеппе Пино </w:t>
      </w:r>
      <w:proofErr w:type="spellStart"/>
      <w:r w:rsidR="005F4336">
        <w:rPr>
          <w:rFonts w:ascii="GHEA Grapalat" w:hAnsi="GHEA Grapalat"/>
        </w:rPr>
        <w:t>Чиачио</w:t>
      </w:r>
      <w:proofErr w:type="spellEnd"/>
      <w:r w:rsidR="005F4336">
        <w:rPr>
          <w:rFonts w:ascii="GHEA Grapalat" w:hAnsi="GHEA Grapalat"/>
        </w:rPr>
        <w:t xml:space="preserve">&gt;&gt;ОНО </w:t>
      </w:r>
      <w:proofErr w:type="spellStart"/>
      <w:r w:rsidR="005F4336">
        <w:rPr>
          <w:rFonts w:ascii="GHEA Grapalat" w:hAnsi="GHEA Grapalat"/>
        </w:rPr>
        <w:t>Ланджик</w:t>
      </w:r>
      <w:proofErr w:type="spellEnd"/>
      <w:r w:rsidR="00B06D14">
        <w:rPr>
          <w:rFonts w:ascii="GHEA Grapalat" w:hAnsi="GHEA Grapalat"/>
        </w:rPr>
        <w:t xml:space="preserve">, община Ани, Ширакский </w:t>
      </w:r>
      <w:proofErr w:type="spellStart"/>
      <w:r w:rsidR="00B06D14">
        <w:rPr>
          <w:rFonts w:ascii="GHEA Grapalat" w:hAnsi="GHEA Grapalat"/>
        </w:rPr>
        <w:t>марз</w:t>
      </w:r>
      <w:proofErr w:type="spellEnd"/>
      <w:r w:rsidR="00B06D14">
        <w:rPr>
          <w:rFonts w:ascii="GHEA Grapalat" w:hAnsi="GHEA Grapalat"/>
        </w:rPr>
        <w:t>, Республика Армения</w:t>
      </w:r>
      <w:r w:rsidRPr="00AA5BD2">
        <w:rPr>
          <w:rFonts w:ascii="GHEA Grapalat" w:hAnsi="GHEA Grapalat"/>
        </w:rPr>
        <w:t xml:space="preserve">, в лице </w:t>
      </w:r>
      <w:r>
        <w:rPr>
          <w:rFonts w:ascii="GHEA Grapalat" w:hAnsi="GHEA Grapalat"/>
        </w:rPr>
        <w:t>д</w:t>
      </w:r>
      <w:r w:rsidRPr="00C422E6">
        <w:rPr>
          <w:rFonts w:ascii="GHEA Grapalat" w:hAnsi="GHEA Grapalat"/>
        </w:rPr>
        <w:t>иректор</w:t>
      </w:r>
      <w:r>
        <w:rPr>
          <w:rFonts w:ascii="GHEA Grapalat" w:hAnsi="GHEA Grapalat"/>
        </w:rPr>
        <w:t>а</w:t>
      </w:r>
      <w:r w:rsidRPr="00C422E6">
        <w:rPr>
          <w:rFonts w:ascii="GHEA Grapalat" w:hAnsi="GHEA Grapalat"/>
        </w:rPr>
        <w:t xml:space="preserve"> </w:t>
      </w:r>
      <w:r w:rsidR="009E5C3F">
        <w:rPr>
          <w:rFonts w:ascii="GHEA Grapalat" w:hAnsi="GHEA Grapalat"/>
        </w:rPr>
        <w:t>Л</w:t>
      </w:r>
      <w:r w:rsidRPr="00C422E6">
        <w:rPr>
          <w:rFonts w:ascii="GHEA Grapalat" w:hAnsi="GHEA Grapalat"/>
        </w:rPr>
        <w:t xml:space="preserve">. </w:t>
      </w:r>
      <w:proofErr w:type="spellStart"/>
      <w:r w:rsidR="009E5C3F">
        <w:rPr>
          <w:rFonts w:ascii="GHEA Grapalat" w:hAnsi="GHEA Grapalat"/>
        </w:rPr>
        <w:t>Лаз</w:t>
      </w:r>
      <w:r w:rsidR="00F970F9">
        <w:rPr>
          <w:rFonts w:ascii="GHEA Grapalat" w:hAnsi="GHEA Grapalat"/>
        </w:rPr>
        <w:t>ян</w:t>
      </w:r>
      <w:proofErr w:type="spellEnd"/>
      <w:r w:rsidRPr="00B138F3">
        <w:rPr>
          <w:rFonts w:ascii="GHEA Grapalat" w:hAnsi="GHEA Grapalat"/>
        </w:rPr>
        <w:t xml:space="preserve">, действующего на основании устава </w:t>
      </w:r>
      <w:r w:rsidR="005F4336">
        <w:rPr>
          <w:rFonts w:ascii="GHEA Grapalat" w:hAnsi="GHEA Grapalat"/>
        </w:rPr>
        <w:t xml:space="preserve">&lt;&lt;Детский сад имени Джузеппе Пино </w:t>
      </w:r>
      <w:proofErr w:type="spellStart"/>
      <w:r w:rsidR="005F4336">
        <w:rPr>
          <w:rFonts w:ascii="GHEA Grapalat" w:hAnsi="GHEA Grapalat"/>
        </w:rPr>
        <w:t>Чиачио</w:t>
      </w:r>
      <w:proofErr w:type="spellEnd"/>
      <w:r w:rsidR="005F4336">
        <w:rPr>
          <w:rFonts w:ascii="GHEA Grapalat" w:hAnsi="GHEA Grapalat"/>
        </w:rPr>
        <w:t xml:space="preserve">&gt;&gt;ОНО </w:t>
      </w:r>
      <w:proofErr w:type="spellStart"/>
      <w:r w:rsidR="005F4336">
        <w:rPr>
          <w:rFonts w:ascii="GHEA Grapalat" w:hAnsi="GHEA Grapalat"/>
        </w:rPr>
        <w:t>Ланджик</w:t>
      </w:r>
      <w:proofErr w:type="spellEnd"/>
      <w:r w:rsidR="00F970F9">
        <w:rPr>
          <w:rFonts w:ascii="GHEA Grapalat" w:hAnsi="GHEA Grapalat"/>
        </w:rPr>
        <w:t xml:space="preserve">, община Ани, Ширакский </w:t>
      </w:r>
      <w:proofErr w:type="spellStart"/>
      <w:r w:rsidR="00F970F9">
        <w:rPr>
          <w:rFonts w:ascii="GHEA Grapalat" w:hAnsi="GHEA Grapalat"/>
        </w:rPr>
        <w:t>марз</w:t>
      </w:r>
      <w:proofErr w:type="spellEnd"/>
      <w:r w:rsidR="00F970F9">
        <w:rPr>
          <w:rFonts w:ascii="GHEA Grapalat" w:hAnsi="GHEA Grapalat"/>
        </w:rPr>
        <w:t>, Республика Армения</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7ABB4685"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7D8D5C97"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5A1CC44"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3B262246"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40FD9B8A" w14:textId="6A91FB9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293742">
        <w:rPr>
          <w:rFonts w:ascii="GHEA Grapalat" w:hAnsi="GHEA Grapalat"/>
        </w:rPr>
        <w:t>5</w:t>
      </w:r>
      <w:r w:rsidRPr="00B138F3">
        <w:rPr>
          <w:rFonts w:ascii="GHEA Grapalat" w:hAnsi="GHEA Grapalat"/>
        </w:rPr>
        <w:t xml:space="preserve"> дней.</w:t>
      </w:r>
    </w:p>
    <w:p w14:paraId="5C44DB3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589BB8C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690BBF2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02B0D20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5475F3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4BF8BB3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2032365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15C9FB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196935E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7446D99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5D16E99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530C67C6"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1DF604E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0227C47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4AA84D2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35A41DF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741F87CA" w14:textId="440E2413"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B75FF2">
        <w:rPr>
          <w:rFonts w:ascii="GHEA Grapalat" w:hAnsi="GHEA Grapalat"/>
        </w:rPr>
        <w:t xml:space="preserve">5 </w:t>
      </w:r>
      <w:r w:rsidRPr="00B138F3">
        <w:rPr>
          <w:rFonts w:ascii="GHEA Grapalat" w:hAnsi="GHEA Grapalat"/>
        </w:rPr>
        <w:t>дней;</w:t>
      </w:r>
    </w:p>
    <w:p w14:paraId="78A94D8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120F819F"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77EC5AF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4169D9D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14D7FF7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D70BF6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96B3187"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057C57D"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123FFDC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3BF7FCC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3A8782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6116CD5B"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42D0FDB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66A13CC6"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52A5711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2FF04E2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30F417D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1F43B13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2F1FBC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1854934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7FA2D50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24D41E6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78A0192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30F2F4E5"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3A9C057"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5244D0E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350FEFBC"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4EAA7BB0" w14:textId="5FDC964C"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r w:rsidR="00B75FF2">
        <w:rPr>
          <w:rFonts w:ascii="GHEA Grapalat" w:hAnsi="GHEA Grapalat"/>
        </w:rPr>
        <w:t>25</w:t>
      </w:r>
      <w:proofErr w:type="gramEnd"/>
      <w:r w:rsidR="00B75FF2">
        <w:rPr>
          <w:rFonts w:ascii="GHEA Grapalat" w:hAnsi="GHEA Grapalat"/>
        </w:rPr>
        <w:t>-</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7D57E627" w14:textId="4BBEBF68"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w:t>
      </w:r>
    </w:p>
    <w:p w14:paraId="228DC20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3359284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7E6A6223" w14:textId="1F4E4B73"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Для товаров, являющихся основным средством, гарантийным сроком устанавливается </w:t>
      </w:r>
      <w:r w:rsidR="00F3287C">
        <w:rPr>
          <w:rFonts w:ascii="GHEA Grapalat" w:hAnsi="GHEA Grapalat"/>
        </w:rPr>
        <w:t>365</w:t>
      </w:r>
      <w:r w:rsidRPr="00B138F3">
        <w:rPr>
          <w:rFonts w:ascii="GHEA Grapalat" w:hAnsi="GHEA Grapalat"/>
        </w:rPr>
        <w:t xml:space="preserve">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14:paraId="5243C3B6"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0CB805A5"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0ABD4D55" w14:textId="6900BA4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3287C">
        <w:rPr>
          <w:rFonts w:ascii="GHEA Grapalat" w:hAnsi="GHEA Grapalat"/>
        </w:rPr>
        <w:t>2</w:t>
      </w:r>
      <w:r>
        <w:rPr>
          <w:rFonts w:ascii="GHEA Grapalat" w:hAnsi="GHEA Grapalat"/>
        </w:rPr>
        <w:t xml:space="preserve"> экземпляр акта приема-передачи (Приложение № 3). </w:t>
      </w:r>
    </w:p>
    <w:p w14:paraId="1B4C66CF"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D10DE20"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B26640A"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3AD8BB7C" w14:textId="38E44229"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F3287C">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279D5499"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2FF590AA"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7ABB8FE3"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088BF845"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7CC02BD4"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3"/>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35E7021"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0900959B"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76781945"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86E7495"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5B7F29BA"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57C6E249" w14:textId="02620E50" w:rsidR="0094684E" w:rsidRPr="00B138F3" w:rsidRDefault="009F337A" w:rsidP="00F3287C">
      <w:pPr>
        <w:widowControl w:val="0"/>
        <w:spacing w:after="160"/>
        <w:ind w:firstLine="567"/>
        <w:jc w:val="both"/>
        <w:rPr>
          <w:rFonts w:ascii="GHEA Grapalat" w:hAnsi="GHEA Grapalat"/>
          <w:lang w:val="hy-AM"/>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3E3DE7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57D9594F"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84417BF" w14:textId="1535F461"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774FD160"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4C204BA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0E034892"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2F03C907"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3F43F007"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C5C1842"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41B5C0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08A6D11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02B0109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FootnoteReference"/>
          <w:rFonts w:ascii="GHEA Grapalat" w:hAnsi="GHEA Grapalat"/>
        </w:rPr>
        <w:footnoteReference w:customMarkFollows="1" w:id="14"/>
        <w:t>22</w:t>
      </w:r>
    </w:p>
    <w:p w14:paraId="37790AE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5"/>
        <w:t>23</w:t>
      </w:r>
      <w:r w:rsidRPr="00B138F3">
        <w:rPr>
          <w:rFonts w:ascii="GHEA Grapalat" w:hAnsi="GHEA Grapalat"/>
        </w:rPr>
        <w:t>.</w:t>
      </w:r>
    </w:p>
    <w:p w14:paraId="39A52E6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10F1B2A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3609CD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4C6CF570" w14:textId="77777777" w:rsidR="00071D1C" w:rsidRDefault="00071D1C" w:rsidP="00B46D58">
      <w:pPr>
        <w:widowControl w:val="0"/>
        <w:tabs>
          <w:tab w:val="left" w:pos="1276"/>
        </w:tabs>
        <w:spacing w:after="160"/>
        <w:ind w:firstLine="567"/>
        <w:jc w:val="both"/>
        <w:rPr>
          <w:ins w:id="11"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0B1098AA" w14:textId="0DC9C1B6"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p>
    <w:p w14:paraId="16BD7678"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7D76A2B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4B4D77D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75FB247B" w14:textId="77777777" w:rsidR="00BD0785" w:rsidRDefault="00071D1C" w:rsidP="00932431">
      <w:pPr>
        <w:widowControl w:val="0"/>
        <w:tabs>
          <w:tab w:val="left" w:pos="1276"/>
        </w:tabs>
        <w:spacing w:after="160"/>
        <w:ind w:firstLine="567"/>
        <w:jc w:val="both"/>
        <w:rPr>
          <w:ins w:id="12"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w:t>
      </w:r>
      <w:proofErr w:type="spellStart"/>
      <w:r w:rsidR="00BA249F" w:rsidRPr="00DC2F9B">
        <w:rPr>
          <w:rFonts w:ascii="GHEA Grapalat" w:hAnsi="GHEA Grapalat"/>
        </w:rPr>
        <w:t>предусмотрения</w:t>
      </w:r>
      <w:proofErr w:type="spellEnd"/>
      <w:r w:rsidR="00BA249F"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 </w:t>
      </w:r>
    </w:p>
    <w:p w14:paraId="05F94414" w14:textId="77777777"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003839FF" w:rsidRPr="00974EA8">
        <w:rPr>
          <w:rFonts w:ascii="GHEA Grapalat" w:hAnsi="GHEA Grapalat"/>
        </w:rPr>
        <w:t>двадцатипя</w:t>
      </w:r>
      <w:r w:rsidR="00071D1C" w:rsidRPr="00974EA8">
        <w:rPr>
          <w:rFonts w:ascii="GHEA Grapalat" w:hAnsi="GHEA Grapalat"/>
        </w:rPr>
        <w:t>тикратный</w:t>
      </w:r>
      <w:proofErr w:type="spellEnd"/>
      <w:r w:rsidR="00071D1C" w:rsidRPr="00974EA8">
        <w:rPr>
          <w:rFonts w:ascii="GHEA Grapalat" w:hAnsi="GHEA Grapalat"/>
        </w:rPr>
        <w:t xml:space="preserve"> размер базовой единицы закупок, то Покупателем будет </w:t>
      </w:r>
      <w:proofErr w:type="spellStart"/>
      <w:r w:rsidR="00071D1C" w:rsidRPr="00974EA8">
        <w:rPr>
          <w:rFonts w:ascii="GHEA Grapalat" w:hAnsi="GHEA Grapalat"/>
        </w:rPr>
        <w:t>заключенo</w:t>
      </w:r>
      <w:proofErr w:type="spellEnd"/>
      <w:r w:rsidR="00071D1C" w:rsidRPr="00974EA8">
        <w:rPr>
          <w:rFonts w:ascii="GHEA Grapalat" w:hAnsi="GHEA Grapalat"/>
        </w:rPr>
        <w:t xml:space="preserve">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00071D1C" w:rsidRPr="00974EA8">
        <w:rPr>
          <w:rFonts w:ascii="GHEA Grapalat" w:hAnsi="GHEA Grapalat"/>
        </w:rPr>
        <w:t xml:space="preserve">договора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w:t>
      </w:r>
      <w:proofErr w:type="gramStart"/>
      <w:r w:rsidR="00071D1C" w:rsidRPr="00974EA8">
        <w:rPr>
          <w:rFonts w:ascii="GHEA Grapalat" w:hAnsi="GHEA Grapalat"/>
        </w:rPr>
        <w:t xml:space="preserve">течение </w:t>
      </w:r>
      <w:r w:rsidR="00D3295F" w:rsidRPr="00B76CB5">
        <w:rPr>
          <w:rFonts w:ascii="GHEA Grapalat" w:hAnsi="GHEA Grapalat"/>
        </w:rPr>
        <w:t xml:space="preserve"> -------</w:t>
      </w:r>
      <w:proofErr w:type="gramEnd"/>
      <w:r w:rsidR="00D3295F" w:rsidRPr="00B76CB5">
        <w:rPr>
          <w:rFonts w:ascii="GHEA Grapalat" w:hAnsi="GHEA Grapalat"/>
        </w:rPr>
        <w:t xml:space="preserve">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FootnoteReference"/>
          <w:rFonts w:ascii="GHEA Grapalat" w:hAnsi="GHEA Grapalat"/>
        </w:rPr>
        <w:t>25</w:t>
      </w:r>
    </w:p>
    <w:p w14:paraId="46B55E9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2F89A2D7" w14:textId="77777777" w:rsidTr="0016519F">
        <w:tc>
          <w:tcPr>
            <w:tcW w:w="4536" w:type="dxa"/>
          </w:tcPr>
          <w:p w14:paraId="36FA06C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30E367F9"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1F188736"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B07EE99"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4A591E1A" w14:textId="77777777" w:rsidR="00071D1C" w:rsidRPr="00B138F3" w:rsidRDefault="00071D1C" w:rsidP="00B46D58">
            <w:pPr>
              <w:widowControl w:val="0"/>
              <w:spacing w:after="160"/>
              <w:jc w:val="center"/>
              <w:rPr>
                <w:rFonts w:ascii="GHEA Grapalat" w:hAnsi="GHEA Grapalat"/>
              </w:rPr>
            </w:pPr>
          </w:p>
        </w:tc>
        <w:tc>
          <w:tcPr>
            <w:tcW w:w="4343" w:type="dxa"/>
          </w:tcPr>
          <w:p w14:paraId="57E49FF7"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78D99C5F"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4F50D9F4"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6BC63FC7"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4E38DB29" w14:textId="77777777" w:rsidR="00382B60" w:rsidRDefault="00382B60" w:rsidP="00B46D58">
      <w:pPr>
        <w:widowControl w:val="0"/>
        <w:spacing w:after="160"/>
        <w:ind w:firstLine="567"/>
        <w:jc w:val="both"/>
        <w:rPr>
          <w:rFonts w:ascii="GHEA Grapalat" w:hAnsi="GHEA Grapalat"/>
          <w:i/>
          <w:lang w:val="hy-AM"/>
        </w:rPr>
      </w:pPr>
    </w:p>
    <w:p w14:paraId="763C918D"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0CA8D060" w14:textId="77777777" w:rsidR="00071D1C" w:rsidRPr="00B138F3" w:rsidRDefault="00DA240A" w:rsidP="00B46D58">
      <w:pPr>
        <w:widowControl w:val="0"/>
        <w:spacing w:after="160"/>
        <w:rPr>
          <w:rFonts w:ascii="GHEA Grapalat" w:hAnsi="GHEA Grapalat"/>
        </w:rPr>
      </w:pPr>
      <w:r>
        <w:rPr>
          <w:rFonts w:ascii="GHEA Grapalat" w:hAnsi="GHEA Grapalat"/>
        </w:rPr>
        <w:t>-----------------------</w:t>
      </w:r>
    </w:p>
    <w:p w14:paraId="434EB9FB" w14:textId="77777777" w:rsidR="00FB29E1" w:rsidRPr="008842CE" w:rsidRDefault="00FB29E1" w:rsidP="00FB29E1">
      <w:pPr>
        <w:pStyle w:val="FootnoteText"/>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3E41BA7C" w14:textId="77777777" w:rsidR="00B76CB5" w:rsidRDefault="00FB29E1" w:rsidP="00D3295F">
      <w:pPr>
        <w:pStyle w:val="FootnoteText"/>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A9BFAE3" w14:textId="77777777" w:rsidR="00D3295F" w:rsidRDefault="00B76CB5" w:rsidP="00D3295F">
      <w:pPr>
        <w:pStyle w:val="FootnoteText"/>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14:paraId="4CF4E07B" w14:textId="77777777" w:rsidR="00071D1C" w:rsidRPr="00FB29E1" w:rsidRDefault="00071D1C" w:rsidP="00B46D58">
      <w:pPr>
        <w:widowControl w:val="0"/>
        <w:spacing w:after="160"/>
        <w:jc w:val="right"/>
        <w:rPr>
          <w:rFonts w:ascii="GHEA Grapalat" w:hAnsi="GHEA Grapalat"/>
          <w:lang w:val="hy-AM"/>
          <w:rPrChange w:id="13" w:author="Inesa Kocharyan" w:date="2025-02-19T10:34:00Z">
            <w:rPr>
              <w:rFonts w:ascii="GHEA Grapalat" w:hAnsi="GHEA Grapalat"/>
            </w:rPr>
          </w:rPrChange>
        </w:rPr>
        <w:sectPr w:rsidR="00071D1C" w:rsidRPr="00FB29E1" w:rsidSect="008D7E4B">
          <w:footerReference w:type="default" r:id="rId8"/>
          <w:footnotePr>
            <w:pos w:val="beneathText"/>
          </w:footnotePr>
          <w:pgSz w:w="11906" w:h="16838" w:code="9"/>
          <w:pgMar w:top="270" w:right="1418" w:bottom="270" w:left="1418" w:header="561" w:footer="561" w:gutter="0"/>
          <w:cols w:space="720"/>
          <w:docGrid w:linePitch="326"/>
        </w:sectPr>
      </w:pPr>
    </w:p>
    <w:p w14:paraId="6954BF00"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14:paraId="7330478D" w14:textId="0A1CE72F"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F4336">
        <w:rPr>
          <w:rFonts w:ascii="GHEA Grapalat" w:hAnsi="GHEA Grapalat"/>
          <w:i/>
        </w:rPr>
        <w:t>ШМДЖП- GHAPDzB-26/1</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1E35E349"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6"/>
        <w:t>*</w:t>
      </w:r>
    </w:p>
    <w:p w14:paraId="145D3320"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82"/>
        <w:gridCol w:w="1559"/>
        <w:gridCol w:w="1285"/>
        <w:gridCol w:w="3356"/>
        <w:gridCol w:w="1085"/>
        <w:gridCol w:w="914"/>
        <w:gridCol w:w="1134"/>
        <w:gridCol w:w="850"/>
        <w:gridCol w:w="709"/>
        <w:gridCol w:w="1158"/>
        <w:gridCol w:w="947"/>
        <w:gridCol w:w="31"/>
      </w:tblGrid>
      <w:tr w:rsidR="00B138F3" w:rsidRPr="00B138F3" w14:paraId="63AF32E1" w14:textId="77777777" w:rsidTr="00EB70F1">
        <w:trPr>
          <w:jc w:val="center"/>
        </w:trPr>
        <w:tc>
          <w:tcPr>
            <w:tcW w:w="15552" w:type="dxa"/>
            <w:gridSpan w:val="13"/>
          </w:tcPr>
          <w:p w14:paraId="567F10A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66683760" w14:textId="77777777" w:rsidTr="00EB70F1">
        <w:trPr>
          <w:gridAfter w:val="1"/>
          <w:wAfter w:w="31" w:type="dxa"/>
          <w:trHeight w:val="219"/>
          <w:jc w:val="center"/>
        </w:trPr>
        <w:tc>
          <w:tcPr>
            <w:tcW w:w="1242" w:type="dxa"/>
            <w:vMerge w:val="restart"/>
            <w:vAlign w:val="center"/>
          </w:tcPr>
          <w:p w14:paraId="533FDBD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282" w:type="dxa"/>
            <w:vMerge w:val="restart"/>
            <w:vAlign w:val="center"/>
          </w:tcPr>
          <w:p w14:paraId="53E2D6B2"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40535EF4"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285" w:type="dxa"/>
            <w:vMerge w:val="restart"/>
            <w:vAlign w:val="center"/>
          </w:tcPr>
          <w:p w14:paraId="596E8CE2"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17"/>
              <w:t>**</w:t>
            </w:r>
          </w:p>
        </w:tc>
        <w:tc>
          <w:tcPr>
            <w:tcW w:w="3356" w:type="dxa"/>
            <w:vMerge w:val="restart"/>
            <w:vAlign w:val="center"/>
          </w:tcPr>
          <w:p w14:paraId="011F9691"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33DFF1B3"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914" w:type="dxa"/>
            <w:vMerge w:val="restart"/>
            <w:vAlign w:val="center"/>
          </w:tcPr>
          <w:p w14:paraId="31481C46"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367169E8"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37F8BB84"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5C3E8B0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4794C980" w14:textId="77777777" w:rsidTr="00EB70F1">
        <w:trPr>
          <w:gridAfter w:val="1"/>
          <w:wAfter w:w="31" w:type="dxa"/>
          <w:trHeight w:val="445"/>
          <w:jc w:val="center"/>
        </w:trPr>
        <w:tc>
          <w:tcPr>
            <w:tcW w:w="1242" w:type="dxa"/>
            <w:vMerge/>
            <w:vAlign w:val="center"/>
          </w:tcPr>
          <w:p w14:paraId="472141AE" w14:textId="77777777" w:rsidR="00071D1C" w:rsidRPr="00B138F3" w:rsidRDefault="00071D1C" w:rsidP="00B46D58">
            <w:pPr>
              <w:widowControl w:val="0"/>
              <w:jc w:val="center"/>
              <w:rPr>
                <w:rFonts w:ascii="GHEA Grapalat" w:hAnsi="GHEA Grapalat"/>
                <w:sz w:val="16"/>
                <w:szCs w:val="16"/>
              </w:rPr>
            </w:pPr>
          </w:p>
        </w:tc>
        <w:tc>
          <w:tcPr>
            <w:tcW w:w="1282" w:type="dxa"/>
            <w:vMerge/>
            <w:vAlign w:val="center"/>
          </w:tcPr>
          <w:p w14:paraId="61E187F3"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24296A05" w14:textId="77777777" w:rsidR="00071D1C" w:rsidRPr="00B138F3" w:rsidRDefault="00071D1C" w:rsidP="00B46D58">
            <w:pPr>
              <w:widowControl w:val="0"/>
              <w:jc w:val="center"/>
              <w:rPr>
                <w:rFonts w:ascii="GHEA Grapalat" w:hAnsi="GHEA Grapalat"/>
                <w:sz w:val="16"/>
                <w:szCs w:val="16"/>
              </w:rPr>
            </w:pPr>
          </w:p>
        </w:tc>
        <w:tc>
          <w:tcPr>
            <w:tcW w:w="1285" w:type="dxa"/>
            <w:vMerge/>
            <w:vAlign w:val="center"/>
          </w:tcPr>
          <w:p w14:paraId="63D4F524" w14:textId="77777777" w:rsidR="00071D1C" w:rsidRPr="00B138F3" w:rsidRDefault="00071D1C" w:rsidP="00B46D58">
            <w:pPr>
              <w:widowControl w:val="0"/>
              <w:jc w:val="center"/>
              <w:rPr>
                <w:rFonts w:ascii="GHEA Grapalat" w:hAnsi="GHEA Grapalat"/>
                <w:sz w:val="16"/>
                <w:szCs w:val="16"/>
              </w:rPr>
            </w:pPr>
          </w:p>
        </w:tc>
        <w:tc>
          <w:tcPr>
            <w:tcW w:w="3356" w:type="dxa"/>
            <w:vMerge/>
            <w:vAlign w:val="center"/>
          </w:tcPr>
          <w:p w14:paraId="7BCD502C"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0E89AFFC" w14:textId="77777777" w:rsidR="00071D1C" w:rsidRPr="00B138F3" w:rsidRDefault="00071D1C" w:rsidP="00B46D58">
            <w:pPr>
              <w:widowControl w:val="0"/>
              <w:jc w:val="center"/>
              <w:rPr>
                <w:rFonts w:ascii="GHEA Grapalat" w:hAnsi="GHEA Grapalat"/>
                <w:sz w:val="16"/>
                <w:szCs w:val="16"/>
              </w:rPr>
            </w:pPr>
          </w:p>
        </w:tc>
        <w:tc>
          <w:tcPr>
            <w:tcW w:w="914" w:type="dxa"/>
            <w:vMerge/>
            <w:vAlign w:val="center"/>
          </w:tcPr>
          <w:p w14:paraId="5330FDBC"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1982EF10" w14:textId="77777777" w:rsidR="00071D1C" w:rsidRPr="00B138F3" w:rsidRDefault="00071D1C" w:rsidP="00B46D58">
            <w:pPr>
              <w:widowControl w:val="0"/>
              <w:jc w:val="center"/>
              <w:rPr>
                <w:rFonts w:ascii="GHEA Grapalat" w:hAnsi="GHEA Grapalat"/>
                <w:sz w:val="16"/>
                <w:szCs w:val="16"/>
              </w:rPr>
            </w:pPr>
          </w:p>
        </w:tc>
        <w:tc>
          <w:tcPr>
            <w:tcW w:w="850" w:type="dxa"/>
            <w:vMerge/>
            <w:vAlign w:val="center"/>
          </w:tcPr>
          <w:p w14:paraId="4F1A0384" w14:textId="77777777" w:rsidR="00071D1C" w:rsidRPr="00B138F3" w:rsidRDefault="00071D1C" w:rsidP="00B46D58">
            <w:pPr>
              <w:widowControl w:val="0"/>
              <w:jc w:val="center"/>
              <w:rPr>
                <w:rFonts w:ascii="GHEA Grapalat" w:hAnsi="GHEA Grapalat"/>
                <w:sz w:val="16"/>
                <w:szCs w:val="16"/>
              </w:rPr>
            </w:pPr>
          </w:p>
        </w:tc>
        <w:tc>
          <w:tcPr>
            <w:tcW w:w="709" w:type="dxa"/>
            <w:vAlign w:val="center"/>
          </w:tcPr>
          <w:p w14:paraId="3405BC77"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5B1BEF14"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59AFC7E7"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18"/>
              <w:t>***</w:t>
            </w:r>
          </w:p>
        </w:tc>
      </w:tr>
      <w:tr w:rsidR="009E5C3F" w:rsidRPr="00B138F3" w14:paraId="26FECABC" w14:textId="77777777" w:rsidTr="001B29C1">
        <w:trPr>
          <w:gridAfter w:val="1"/>
          <w:wAfter w:w="31" w:type="dxa"/>
          <w:trHeight w:val="246"/>
          <w:jc w:val="center"/>
        </w:trPr>
        <w:tc>
          <w:tcPr>
            <w:tcW w:w="1242" w:type="dxa"/>
          </w:tcPr>
          <w:p w14:paraId="32031283" w14:textId="7D43AE7C" w:rsidR="009E5C3F" w:rsidRPr="00EB70F1" w:rsidRDefault="009E5C3F" w:rsidP="009E5C3F">
            <w:pPr>
              <w:widowControl w:val="0"/>
              <w:jc w:val="center"/>
              <w:rPr>
                <w:rFonts w:ascii="GHEA Grapalat" w:hAnsi="GHEA Grapalat"/>
                <w:sz w:val="16"/>
                <w:szCs w:val="16"/>
                <w:lang w:val="hy-AM"/>
              </w:rPr>
            </w:pPr>
            <w:r>
              <w:rPr>
                <w:rFonts w:ascii="GHEA Grapalat" w:hAnsi="GHEA Grapalat"/>
                <w:sz w:val="16"/>
                <w:szCs w:val="16"/>
                <w:lang w:val="hy-AM"/>
              </w:rPr>
              <w:t>1</w:t>
            </w:r>
          </w:p>
        </w:tc>
        <w:tc>
          <w:tcPr>
            <w:tcW w:w="1282" w:type="dxa"/>
            <w:vAlign w:val="center"/>
          </w:tcPr>
          <w:p w14:paraId="3AE9EB5B" w14:textId="6877552D"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1581110</w:t>
            </w:r>
          </w:p>
        </w:tc>
        <w:tc>
          <w:tcPr>
            <w:tcW w:w="1559" w:type="dxa"/>
            <w:vAlign w:val="center"/>
          </w:tcPr>
          <w:p w14:paraId="3AF6CBA4" w14:textId="6645E050" w:rsidR="009E5C3F" w:rsidRPr="00B138F3" w:rsidRDefault="009E5C3F" w:rsidP="009E5C3F">
            <w:pPr>
              <w:widowControl w:val="0"/>
              <w:jc w:val="center"/>
              <w:rPr>
                <w:rFonts w:ascii="GHEA Grapalat" w:hAnsi="GHEA Grapalat"/>
                <w:sz w:val="16"/>
                <w:szCs w:val="16"/>
              </w:rPr>
            </w:pPr>
            <w:r w:rsidRPr="00BD28BC">
              <w:rPr>
                <w:rFonts w:ascii="GHEA Grapalat" w:hAnsi="GHEA Grapalat" w:cs="Sylfaen"/>
                <w:color w:val="000000"/>
                <w:sz w:val="16"/>
                <w:szCs w:val="16"/>
                <w:shd w:val="clear" w:color="auto" w:fill="FFFFFF"/>
                <w:lang w:val="hy-AM"/>
              </w:rPr>
              <w:t>Хлеб</w:t>
            </w:r>
            <w:r>
              <w:rPr>
                <w:rFonts w:ascii="GHEA Grapalat" w:hAnsi="GHEA Grapalat" w:cs="Sylfaen"/>
                <w:color w:val="000000"/>
                <w:sz w:val="16"/>
                <w:szCs w:val="16"/>
                <w:shd w:val="clear" w:color="auto" w:fill="FFFFFF"/>
                <w:lang w:val="hy-AM"/>
              </w:rPr>
              <w:t xml:space="preserve"> </w:t>
            </w:r>
            <w:proofErr w:type="spellStart"/>
            <w:r>
              <w:rPr>
                <w:rFonts w:ascii="GHEA Grapalat" w:hAnsi="GHEA Grapalat" w:cs="Sylfaen"/>
                <w:color w:val="000000"/>
                <w:sz w:val="16"/>
                <w:szCs w:val="16"/>
                <w:shd w:val="clear" w:color="auto" w:fill="FFFFFF"/>
              </w:rPr>
              <w:t>матнакаш</w:t>
            </w:r>
            <w:proofErr w:type="spellEnd"/>
          </w:p>
        </w:tc>
        <w:tc>
          <w:tcPr>
            <w:tcW w:w="1285" w:type="dxa"/>
          </w:tcPr>
          <w:p w14:paraId="28EF144B"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7871D136" w14:textId="77777777" w:rsidR="009E5C3F" w:rsidRPr="00BD28BC" w:rsidRDefault="009E5C3F" w:rsidP="009E5C3F">
            <w:pPr>
              <w:jc w:val="center"/>
              <w:rPr>
                <w:rFonts w:ascii="GHEA Grapalat" w:hAnsi="GHEA Grapalat" w:cs="Sylfaen"/>
                <w:color w:val="000000"/>
                <w:sz w:val="16"/>
                <w:szCs w:val="16"/>
                <w:shd w:val="clear" w:color="auto" w:fill="FFFFFF"/>
                <w:lang w:val="hy-AM"/>
              </w:rPr>
            </w:pPr>
            <w:r w:rsidRPr="00BD28BC">
              <w:rPr>
                <w:rFonts w:ascii="GHEA Grapalat" w:hAnsi="GHEA Grapalat" w:cs="Sylfaen"/>
                <w:color w:val="000000"/>
                <w:sz w:val="16"/>
                <w:szCs w:val="16"/>
                <w:shd w:val="clear" w:color="auto" w:fill="FFFFFF"/>
                <w:lang w:val="hy-AM"/>
              </w:rPr>
              <w:t>Изготовлено из высококачественной пшеничной муки. Безопасная упаковка, маркировка и идентификация в соответствии с Постановлением Совета Евразийской экономической комиссии № 67 от 9 октября 2013 г. «О безопасности молока и молочных продуктов» (ТС 033/2013), Постановлением Комиссии Таможенного союза № 880 от 9 декабря 2011 г. «О безопасности пищевых продуктов» (ТС 021/2011), Постановлением Комиссии Таможенного союза № 881 от 9 декабря 2011 г. «Пищевые продукты с точки зрения их маркировки» (ТС 022/2011), Постановлением Совета Евразийской экономической комиссии № 58 от 20 июля 2012 г. «Требования к безопасности пищевых добавок, ароматизаторов и технологических вспомогательных веществ» (ТС 029/2012), Постановлением Комиссии Таможенного союза № Технический регламент «О безопасности упаковки» (ТМ ТС). 005/2011), принято Постановлением № 769 от 16 августа 2011 г.Поставка осуществляется ежедневно. Поставка осуществляется за счет средств поставщика в соответствующие детские сады по указанным адресам не позднее 09:45,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быть обеспечены следующие условия:</w:t>
            </w:r>
            <w:r>
              <w:rPr>
                <w:rFonts w:ascii="GHEA Grapalat" w:hAnsi="GHEA Grapalat" w:cs="Sylfaen"/>
                <w:color w:val="000000"/>
                <w:sz w:val="16"/>
                <w:szCs w:val="16"/>
                <w:shd w:val="clear" w:color="auto" w:fill="FFFFFF"/>
              </w:rPr>
              <w:t xml:space="preserve"> </w:t>
            </w:r>
            <w:r w:rsidRPr="00BD28BC">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BD28BC">
              <w:rPr>
                <w:rFonts w:ascii="Cambria Math" w:hAnsi="Cambria Math" w:cs="Cambria Math"/>
                <w:color w:val="000000"/>
                <w:sz w:val="16"/>
                <w:szCs w:val="16"/>
                <w:shd w:val="clear" w:color="auto" w:fill="FFFFFF"/>
                <w:lang w:val="hy-AM"/>
              </w:rPr>
              <w:t>​​</w:t>
            </w:r>
            <w:r w:rsidRPr="00BD28BC">
              <w:rPr>
                <w:rFonts w:ascii="GHEA Grapalat" w:hAnsi="GHEA Grapalat" w:cs="GHEA Grapalat"/>
                <w:color w:val="000000"/>
                <w:sz w:val="16"/>
                <w:szCs w:val="16"/>
                <w:shd w:val="clear" w:color="auto" w:fill="FFFFFF"/>
                <w:lang w:val="hy-AM"/>
              </w:rPr>
              <w:t>из</w:t>
            </w:r>
            <w:r w:rsidRPr="00BD28BC">
              <w:rPr>
                <w:rFonts w:ascii="GHEA Grapalat" w:hAnsi="GHEA Grapalat" w:cs="Sylfaen"/>
                <w:color w:val="000000"/>
                <w:sz w:val="16"/>
                <w:szCs w:val="16"/>
                <w:shd w:val="clear" w:color="auto" w:fill="FFFFFF"/>
                <w:lang w:val="hy-AM"/>
              </w:rPr>
              <w:t xml:space="preserve"> </w:t>
            </w:r>
            <w:r w:rsidRPr="00BD28BC">
              <w:rPr>
                <w:rFonts w:ascii="GHEA Grapalat" w:hAnsi="GHEA Grapalat" w:cs="GHEA Grapalat"/>
                <w:color w:val="000000"/>
                <w:sz w:val="16"/>
                <w:szCs w:val="16"/>
                <w:shd w:val="clear" w:color="auto" w:fill="FFFFFF"/>
                <w:lang w:val="hy-AM"/>
              </w:rPr>
              <w:t>мою</w:t>
            </w:r>
            <w:r w:rsidRPr="00BD28BC">
              <w:rPr>
                <w:rFonts w:ascii="GHEA Grapalat" w:hAnsi="GHEA Grapalat" w:cs="Sylfaen"/>
                <w:color w:val="000000"/>
                <w:sz w:val="16"/>
                <w:szCs w:val="16"/>
                <w:shd w:val="clear" w:color="auto" w:fill="FFFFFF"/>
                <w:lang w:val="hy-AM"/>
              </w:rPr>
              <w:t>щихся и нетоксичных материалов и должна периодически подвергаться необходимой чистке, мытью и дезинфекции.</w:t>
            </w:r>
          </w:p>
          <w:p w14:paraId="76EA402F" w14:textId="4173EBA5" w:rsidR="009E5C3F" w:rsidRPr="00B138F3" w:rsidRDefault="009E5C3F" w:rsidP="009E5C3F">
            <w:pPr>
              <w:widowControl w:val="0"/>
              <w:jc w:val="center"/>
              <w:rPr>
                <w:rFonts w:ascii="GHEA Grapalat" w:hAnsi="GHEA Grapalat"/>
                <w:sz w:val="16"/>
                <w:szCs w:val="16"/>
              </w:rPr>
            </w:pPr>
            <w:r w:rsidRPr="00BD28BC">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13AD3B18" w14:textId="57C1445D"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77C0D079" w14:textId="77777777" w:rsidR="009E5C3F" w:rsidRPr="00B138F3" w:rsidRDefault="009E5C3F" w:rsidP="009E5C3F">
            <w:pPr>
              <w:widowControl w:val="0"/>
              <w:jc w:val="center"/>
              <w:rPr>
                <w:rFonts w:ascii="GHEA Grapalat" w:hAnsi="GHEA Grapalat"/>
                <w:sz w:val="16"/>
                <w:szCs w:val="16"/>
              </w:rPr>
            </w:pPr>
          </w:p>
        </w:tc>
        <w:tc>
          <w:tcPr>
            <w:tcW w:w="1134" w:type="dxa"/>
          </w:tcPr>
          <w:p w14:paraId="3B0A9A1C"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20C6EA3B" w14:textId="10C14824"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1150</w:t>
            </w:r>
          </w:p>
        </w:tc>
        <w:tc>
          <w:tcPr>
            <w:tcW w:w="709" w:type="dxa"/>
            <w:vAlign w:val="center"/>
          </w:tcPr>
          <w:p w14:paraId="0A14ACE8" w14:textId="30C7096D"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563A0118" w14:textId="3B414507"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0A48D422" w14:textId="311A5529" w:rsidR="009E5C3F" w:rsidRPr="00B138F3" w:rsidRDefault="009E5C3F" w:rsidP="009E5C3F">
            <w:pPr>
              <w:widowControl w:val="0"/>
              <w:jc w:val="center"/>
              <w:rPr>
                <w:rFonts w:ascii="GHEA Grapalat" w:hAnsi="GHEA Grapalat"/>
                <w:sz w:val="16"/>
                <w:szCs w:val="16"/>
              </w:rPr>
            </w:pPr>
            <w:r w:rsidRPr="00315F1A">
              <w:rPr>
                <w:rFonts w:ascii="GHEA Grapalat" w:hAnsi="GHEA Grapalat"/>
                <w:sz w:val="16"/>
                <w:szCs w:val="16"/>
                <w:lang w:val="hy-AM"/>
              </w:rPr>
              <w:t>В течение 1 календарного дня после получения заказа от клиента, начиная с даты вступления настоящего соглашения в силу.</w:t>
            </w:r>
          </w:p>
        </w:tc>
      </w:tr>
      <w:tr w:rsidR="009E5C3F" w:rsidRPr="00B138F3" w14:paraId="5586DD60" w14:textId="77777777" w:rsidTr="001B29C1">
        <w:trPr>
          <w:gridAfter w:val="1"/>
          <w:wAfter w:w="31" w:type="dxa"/>
          <w:trHeight w:val="246"/>
          <w:jc w:val="center"/>
        </w:trPr>
        <w:tc>
          <w:tcPr>
            <w:tcW w:w="1242" w:type="dxa"/>
          </w:tcPr>
          <w:p w14:paraId="70FA77CB" w14:textId="095D46D0"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2</w:t>
            </w:r>
          </w:p>
        </w:tc>
        <w:tc>
          <w:tcPr>
            <w:tcW w:w="1282" w:type="dxa"/>
            <w:vAlign w:val="center"/>
          </w:tcPr>
          <w:p w14:paraId="53D294BD" w14:textId="277DBED9"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15541200</w:t>
            </w:r>
          </w:p>
        </w:tc>
        <w:tc>
          <w:tcPr>
            <w:tcW w:w="1559" w:type="dxa"/>
            <w:vAlign w:val="center"/>
          </w:tcPr>
          <w:p w14:paraId="50A10960" w14:textId="4E1A7D3A"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Сыр</w:t>
            </w:r>
            <w:r>
              <w:rPr>
                <w:rFonts w:ascii="GHEA Grapalat" w:hAnsi="GHEA Grapalat" w:cs="Sylfaen"/>
                <w:color w:val="000000"/>
                <w:sz w:val="16"/>
                <w:szCs w:val="16"/>
                <w:shd w:val="clear" w:color="auto" w:fill="FFFFFF"/>
              </w:rPr>
              <w:t xml:space="preserve"> чанах</w:t>
            </w:r>
          </w:p>
        </w:tc>
        <w:tc>
          <w:tcPr>
            <w:tcW w:w="1285" w:type="dxa"/>
          </w:tcPr>
          <w:p w14:paraId="4CF1853C" w14:textId="77777777" w:rsidR="009E5C3F" w:rsidRPr="00B138F3" w:rsidRDefault="009E5C3F" w:rsidP="009E5C3F">
            <w:pPr>
              <w:widowControl w:val="0"/>
              <w:jc w:val="center"/>
              <w:rPr>
                <w:rFonts w:ascii="GHEA Grapalat" w:hAnsi="GHEA Grapalat"/>
                <w:sz w:val="16"/>
                <w:szCs w:val="16"/>
              </w:rPr>
            </w:pPr>
          </w:p>
        </w:tc>
        <w:tc>
          <w:tcPr>
            <w:tcW w:w="3356" w:type="dxa"/>
          </w:tcPr>
          <w:p w14:paraId="416E605D" w14:textId="77777777" w:rsidR="009E5C3F" w:rsidRPr="00315F1A" w:rsidRDefault="009E5C3F" w:rsidP="009E5C3F">
            <w:pPr>
              <w:jc w:val="both"/>
              <w:rPr>
                <w:rFonts w:ascii="GHEA Grapalat" w:hAnsi="GHEA Grapalat" w:cs="Sylfaen"/>
                <w:color w:val="000000"/>
                <w:sz w:val="16"/>
                <w:szCs w:val="16"/>
                <w:shd w:val="clear" w:color="auto" w:fill="FFFFFF"/>
                <w:lang w:val="hy-AM"/>
              </w:rPr>
            </w:pPr>
            <w:r w:rsidRPr="00315F1A">
              <w:rPr>
                <w:rFonts w:ascii="GHEA Grapalat" w:hAnsi="GHEA Grapalat" w:cs="Sylfaen"/>
                <w:color w:val="000000"/>
                <w:sz w:val="16"/>
                <w:szCs w:val="16"/>
                <w:shd w:val="clear" w:color="auto" w:fill="FFFFFF"/>
                <w:lang w:val="hy-AM"/>
              </w:rPr>
              <w:t>Чанах /упаковка: 4-6 кг/; Твердый сыр из коровьего молока, рассола, белого или светло-желтого цвета, с глазками различного размера и формы, в заводской упаковке. Содержание жира: 28-50%, калорийность: 300-340, белков: 15-22 в соответствии с «AST378-2016» или эквивалентным стандартом. Безопасная упаковка, маркировка и идентификация в соответствии с Постановлением Совета Евразийской экономической комиссии № 67 от 9 октября 2013 г. «О безопасности молока и молочных продуктов» (ТС 033/2013), Постановлением Комиссии Таможенного союза № 880 от 9 декабря 2011 г. «О безопасности пищевых продуктов» (ТС 021/2011), Постановлением Комиссии Таможенного союза № 881 от 9 декабря 2011 г. «Пищевые продукты с точки зрения их маркировки» (ТС 022/2011), Постановлением Совета Евразийской экономической комиссии № 58 от 20 июля 2012 г. «Требования к безопасности пищевых добавок, ароматизаторов и технологических вспомогательных веществ» (ТС 029/2012), утвержденным решением Комиссии Таможенного союза № 769 от 16 августа 2011 г., а также техническими регламентами. «О безопасности упаковки» (ТС 005/2011).</w:t>
            </w:r>
            <w:r>
              <w:rPr>
                <w:rFonts w:ascii="GHEA Grapalat" w:hAnsi="GHEA Grapalat" w:cs="Sylfaen"/>
                <w:color w:val="000000"/>
                <w:sz w:val="16"/>
                <w:szCs w:val="16"/>
                <w:shd w:val="clear" w:color="auto" w:fill="FFFFFF"/>
              </w:rPr>
              <w:t xml:space="preserve"> </w:t>
            </w:r>
            <w:r w:rsidRPr="00315F1A">
              <w:rPr>
                <w:rFonts w:ascii="GHEA Grapalat" w:hAnsi="GHEA Grapalat" w:cs="Sylfaen"/>
                <w:color w:val="000000"/>
                <w:sz w:val="16"/>
                <w:szCs w:val="16"/>
                <w:shd w:val="clear" w:color="auto" w:fill="FFFFFF"/>
                <w:lang w:val="hy-AM"/>
              </w:rPr>
              <w:t>Поставка осуществляется не реже одного раза в неделю. Конкретный день доставки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p>
          <w:p w14:paraId="68913512" w14:textId="4273AA39"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быть обеспечены следующие условия:</w:t>
            </w:r>
            <w:r>
              <w:rPr>
                <w:rFonts w:ascii="GHEA Grapalat" w:hAnsi="GHEA Grapalat" w:cs="Sylfaen"/>
                <w:color w:val="000000"/>
                <w:sz w:val="16"/>
                <w:szCs w:val="16"/>
                <w:shd w:val="clear" w:color="auto" w:fill="FFFFFF"/>
              </w:rPr>
              <w:t xml:space="preserve"> </w:t>
            </w:r>
            <w:r w:rsidRPr="00315F1A">
              <w:rPr>
                <w:rFonts w:ascii="GHEA Grapalat" w:hAnsi="GHEA Grapalat" w:cs="Sylfaen"/>
                <w:color w:val="000000"/>
                <w:sz w:val="16"/>
                <w:szCs w:val="16"/>
                <w:shd w:val="clear" w:color="auto" w:fill="FFFFFF"/>
                <w:lang w:val="hy-AM"/>
              </w:rPr>
              <w:t xml:space="preserve">а. 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315F1A">
              <w:rPr>
                <w:rFonts w:ascii="Cambria Math" w:hAnsi="Cambria Math" w:cs="Cambria Math"/>
                <w:color w:val="000000"/>
                <w:sz w:val="16"/>
                <w:szCs w:val="16"/>
                <w:shd w:val="clear" w:color="auto" w:fill="FFFFFF"/>
                <w:lang w:val="hy-AM"/>
              </w:rPr>
              <w:t>​​</w:t>
            </w:r>
            <w:r w:rsidRPr="00315F1A">
              <w:rPr>
                <w:rFonts w:ascii="GHEA Grapalat" w:hAnsi="GHEA Grapalat" w:cs="GHEA Grapalat"/>
                <w:color w:val="000000"/>
                <w:sz w:val="16"/>
                <w:szCs w:val="16"/>
                <w:shd w:val="clear" w:color="auto" w:fill="FFFFFF"/>
                <w:lang w:val="hy-AM"/>
              </w:rPr>
              <w:t>из</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моющихся</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и</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неток</w:t>
            </w:r>
            <w:r w:rsidRPr="00315F1A">
              <w:rPr>
                <w:rFonts w:ascii="GHEA Grapalat" w:hAnsi="GHEA Grapalat" w:cs="Sylfaen"/>
                <w:color w:val="000000"/>
                <w:sz w:val="16"/>
                <w:szCs w:val="16"/>
                <w:shd w:val="clear" w:color="auto" w:fill="FFFFFF"/>
                <w:lang w:val="hy-AM"/>
              </w:rPr>
              <w:t>сичных материалов и должна периодически подвергаться необходимой чистке, мытью и дезинфекции.*Для видов продуктов питания, указанных в данном решении.Указанный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продукту.</w:t>
            </w:r>
          </w:p>
        </w:tc>
        <w:tc>
          <w:tcPr>
            <w:tcW w:w="1085" w:type="dxa"/>
            <w:vAlign w:val="center"/>
          </w:tcPr>
          <w:p w14:paraId="25ADF16C" w14:textId="07732AA1"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1D1375B5" w14:textId="77777777" w:rsidR="009E5C3F" w:rsidRPr="00B138F3" w:rsidRDefault="009E5C3F" w:rsidP="009E5C3F">
            <w:pPr>
              <w:widowControl w:val="0"/>
              <w:jc w:val="center"/>
              <w:rPr>
                <w:rFonts w:ascii="GHEA Grapalat" w:hAnsi="GHEA Grapalat"/>
                <w:sz w:val="16"/>
                <w:szCs w:val="16"/>
              </w:rPr>
            </w:pPr>
          </w:p>
        </w:tc>
        <w:tc>
          <w:tcPr>
            <w:tcW w:w="1134" w:type="dxa"/>
          </w:tcPr>
          <w:p w14:paraId="0E976072"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605BB806" w14:textId="2CA6DBAB"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110</w:t>
            </w:r>
          </w:p>
        </w:tc>
        <w:tc>
          <w:tcPr>
            <w:tcW w:w="709" w:type="dxa"/>
            <w:vAlign w:val="center"/>
          </w:tcPr>
          <w:p w14:paraId="39AFAA60" w14:textId="4F6E5296"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232809CE" w14:textId="32CEDD37"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520CF103" w14:textId="14E53DAE"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0173EED5" w14:textId="77777777" w:rsidTr="001B29C1">
        <w:trPr>
          <w:gridAfter w:val="1"/>
          <w:wAfter w:w="31" w:type="dxa"/>
          <w:trHeight w:val="246"/>
          <w:jc w:val="center"/>
        </w:trPr>
        <w:tc>
          <w:tcPr>
            <w:tcW w:w="1242" w:type="dxa"/>
          </w:tcPr>
          <w:p w14:paraId="43ADA1DC" w14:textId="5A725F65"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3</w:t>
            </w:r>
          </w:p>
        </w:tc>
        <w:tc>
          <w:tcPr>
            <w:tcW w:w="1282" w:type="dxa"/>
            <w:vAlign w:val="center"/>
          </w:tcPr>
          <w:p w14:paraId="7727586C" w14:textId="498B3832"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15831000</w:t>
            </w:r>
          </w:p>
        </w:tc>
        <w:tc>
          <w:tcPr>
            <w:tcW w:w="1559" w:type="dxa"/>
            <w:vAlign w:val="center"/>
          </w:tcPr>
          <w:p w14:paraId="3B782FD4" w14:textId="43B7F897"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Белый сахар</w:t>
            </w:r>
          </w:p>
        </w:tc>
        <w:tc>
          <w:tcPr>
            <w:tcW w:w="1285" w:type="dxa"/>
          </w:tcPr>
          <w:p w14:paraId="0CCFB6F4"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17AA6770" w14:textId="2307E547"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Сахарный раствор из свеклы, белый, рассыпной, сладкий, сухой, без посторонних привкусов и запахов (как в сухом, так и в растворе), в заводской упаковке 5 и 10 м кг /по заказу заказчика/ с соответствующей маркировкой. Сахарный раствор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ГОСТ 21-94 или эквивалент. Остаточный срок годности составляет не менее 1/2 срока, указанного на момент поставки.</w:t>
            </w:r>
            <w:r>
              <w:rPr>
                <w:rFonts w:ascii="GHEA Grapalat" w:hAnsi="GHEA Grapalat" w:cs="Sylfaen"/>
                <w:color w:val="000000"/>
                <w:sz w:val="16"/>
                <w:szCs w:val="16"/>
                <w:shd w:val="clear" w:color="auto" w:fill="FFFFFF"/>
              </w:rPr>
              <w:t xml:space="preserve"> </w:t>
            </w:r>
            <w:r w:rsidRPr="00315F1A">
              <w:rPr>
                <w:rFonts w:ascii="GHEA Grapalat" w:hAnsi="GHEA Grapalat" w:cs="Sylfaen"/>
                <w:color w:val="000000"/>
                <w:sz w:val="16"/>
                <w:szCs w:val="16"/>
                <w:shd w:val="clear" w:color="auto" w:fill="FFFFFF"/>
                <w:lang w:val="hy-AM"/>
              </w:rPr>
              <w:t>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«Продукты питания с точки зрения их маркировки» (ТС ТУ № 022/2011), принятыми Постановлением Комиссии Таможенного союза от 9 декабря 2011 г. № 881, и «Продукты питания с точки зрения их маркировки» (ТС ТУ № 005/2011), принятыми Постановлением Комиссии Таможенного союза от 16 августа 2011 г. № 769. На упаковке должна быть маркировка «предназначено для детского сада, а не для продажи».Доставка осуществляется не реже одного раза в неделю. Конкретная дата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по другим причинам — по электронной почте или телефону.</w:t>
            </w:r>
            <w:r>
              <w:rPr>
                <w:rFonts w:ascii="GHEA Grapalat" w:hAnsi="GHEA Grapalat" w:cs="Sylfaen"/>
                <w:color w:val="000000"/>
                <w:sz w:val="16"/>
                <w:szCs w:val="16"/>
                <w:shd w:val="clear" w:color="auto" w:fill="FFFFFF"/>
              </w:rPr>
              <w:t xml:space="preserve"> </w:t>
            </w:r>
            <w:r w:rsidRPr="00315F1A">
              <w:rPr>
                <w:rFonts w:ascii="GHEA Grapalat" w:hAnsi="GHEA Grapalat" w:cs="Sylfaen"/>
                <w:color w:val="000000"/>
                <w:sz w:val="16"/>
                <w:szCs w:val="16"/>
                <w:shd w:val="clear" w:color="auto" w:fill="FFFFFF"/>
                <w:lang w:val="hy-AM"/>
              </w:rPr>
              <w:t>Доставка осуществляется за счет Поставщика в соответствующие детские сады по указанным адресам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 порядке выдачи санитарного паспорта для транспортных средств, перевозящих пищевые продукты, и об утверждении образца санитарного паспорта» от 2017 года. При перевозке пищевых продуктов транспортным средством должны соблюдаться следующие условия:</w:t>
            </w:r>
            <w:r>
              <w:rPr>
                <w:rFonts w:ascii="GHEA Grapalat" w:hAnsi="GHEA Grapalat" w:cs="Sylfaen"/>
                <w:color w:val="000000"/>
                <w:sz w:val="16"/>
                <w:szCs w:val="16"/>
                <w:shd w:val="clear" w:color="auto" w:fill="FFFFFF"/>
              </w:rPr>
              <w:t xml:space="preserve"> </w:t>
            </w:r>
            <w:r w:rsidRPr="00315F1A">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315F1A">
              <w:rPr>
                <w:rFonts w:ascii="Cambria Math" w:hAnsi="Cambria Math" w:cs="Cambria Math"/>
                <w:color w:val="000000"/>
                <w:sz w:val="16"/>
                <w:szCs w:val="16"/>
                <w:shd w:val="clear" w:color="auto" w:fill="FFFFFF"/>
                <w:lang w:val="hy-AM"/>
              </w:rPr>
              <w:t>​​</w:t>
            </w:r>
            <w:r w:rsidRPr="00315F1A">
              <w:rPr>
                <w:rFonts w:ascii="GHEA Grapalat" w:hAnsi="GHEA Grapalat" w:cs="GHEA Grapalat"/>
                <w:color w:val="000000"/>
                <w:sz w:val="16"/>
                <w:szCs w:val="16"/>
                <w:shd w:val="clear" w:color="auto" w:fill="FFFFFF"/>
                <w:lang w:val="hy-AM"/>
              </w:rPr>
              <w:t>из</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моющихся</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и</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нетоксичных</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материалов</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и</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должна</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периодически</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подвергаться</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необходимой</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чистке</w:t>
            </w:r>
            <w:r w:rsidRPr="00315F1A">
              <w:rPr>
                <w:rFonts w:ascii="GHEA Grapalat" w:hAnsi="GHEA Grapalat" w:cs="Sylfaen"/>
                <w:color w:val="000000"/>
                <w:sz w:val="16"/>
                <w:szCs w:val="16"/>
                <w:shd w:val="clear" w:color="auto" w:fill="FFFFFF"/>
                <w:lang w:val="hy-AM"/>
              </w:rPr>
              <w:t xml:space="preserve">, </w:t>
            </w:r>
            <w:r w:rsidRPr="00315F1A">
              <w:rPr>
                <w:rFonts w:ascii="GHEA Grapalat" w:hAnsi="GHEA Grapalat" w:cs="GHEA Grapalat"/>
                <w:color w:val="000000"/>
                <w:sz w:val="16"/>
                <w:szCs w:val="16"/>
                <w:shd w:val="clear" w:color="auto" w:fill="FFFFFF"/>
                <w:lang w:val="hy-AM"/>
              </w:rPr>
              <w:t>мыть</w:t>
            </w:r>
            <w:r w:rsidRPr="00315F1A">
              <w:rPr>
                <w:rFonts w:ascii="GHEA Grapalat" w:hAnsi="GHEA Grapalat" w:cs="Sylfaen"/>
                <w:color w:val="000000"/>
                <w:sz w:val="16"/>
                <w:szCs w:val="16"/>
                <w:shd w:val="clear" w:color="auto" w:fill="FFFFFF"/>
                <w:lang w:val="hy-AM"/>
              </w:rPr>
              <w:t>ю и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7F4F0162" w14:textId="1BB69A1C"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14F51AAB" w14:textId="77777777" w:rsidR="009E5C3F" w:rsidRPr="00B138F3" w:rsidRDefault="009E5C3F" w:rsidP="009E5C3F">
            <w:pPr>
              <w:widowControl w:val="0"/>
              <w:jc w:val="center"/>
              <w:rPr>
                <w:rFonts w:ascii="GHEA Grapalat" w:hAnsi="GHEA Grapalat"/>
                <w:sz w:val="16"/>
                <w:szCs w:val="16"/>
              </w:rPr>
            </w:pPr>
          </w:p>
        </w:tc>
        <w:tc>
          <w:tcPr>
            <w:tcW w:w="1134" w:type="dxa"/>
          </w:tcPr>
          <w:p w14:paraId="1A0CD496"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79443663" w14:textId="6167F2F6"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65</w:t>
            </w:r>
          </w:p>
        </w:tc>
        <w:tc>
          <w:tcPr>
            <w:tcW w:w="709" w:type="dxa"/>
            <w:vAlign w:val="center"/>
          </w:tcPr>
          <w:p w14:paraId="48E76123" w14:textId="28D3A388"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6F864837" w14:textId="4E69F833"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0D8D5148" w14:textId="4F927C95"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36857EEC" w14:textId="77777777" w:rsidTr="001B29C1">
        <w:trPr>
          <w:gridAfter w:val="1"/>
          <w:wAfter w:w="31" w:type="dxa"/>
          <w:trHeight w:val="246"/>
          <w:jc w:val="center"/>
        </w:trPr>
        <w:tc>
          <w:tcPr>
            <w:tcW w:w="1242" w:type="dxa"/>
          </w:tcPr>
          <w:p w14:paraId="69CA76E8" w14:textId="70C28A9E"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4</w:t>
            </w:r>
          </w:p>
        </w:tc>
        <w:tc>
          <w:tcPr>
            <w:tcW w:w="1282" w:type="dxa"/>
            <w:vAlign w:val="center"/>
          </w:tcPr>
          <w:p w14:paraId="174081D1" w14:textId="3F351968"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15851100</w:t>
            </w:r>
          </w:p>
        </w:tc>
        <w:tc>
          <w:tcPr>
            <w:tcW w:w="1559" w:type="dxa"/>
            <w:vAlign w:val="center"/>
          </w:tcPr>
          <w:p w14:paraId="20C0F91B" w14:textId="290FCE50"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rPr>
              <w:t>макароны</w:t>
            </w:r>
          </w:p>
        </w:tc>
        <w:tc>
          <w:tcPr>
            <w:tcW w:w="1285" w:type="dxa"/>
          </w:tcPr>
          <w:p w14:paraId="262153E8"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679CAF9D" w14:textId="6B6EABEE" w:rsidR="009E5C3F" w:rsidRPr="00B138F3" w:rsidRDefault="009E5C3F" w:rsidP="009E5C3F">
            <w:pPr>
              <w:widowControl w:val="0"/>
              <w:jc w:val="center"/>
              <w:rPr>
                <w:rFonts w:ascii="GHEA Grapalat" w:hAnsi="GHEA Grapalat"/>
                <w:sz w:val="16"/>
                <w:szCs w:val="16"/>
              </w:rPr>
            </w:pPr>
            <w:r w:rsidRPr="005C788F">
              <w:rPr>
                <w:rFonts w:ascii="GHEA Grapalat" w:hAnsi="GHEA Grapalat" w:cs="Sylfaen"/>
                <w:color w:val="000000"/>
                <w:sz w:val="16"/>
                <w:szCs w:val="16"/>
                <w:shd w:val="clear" w:color="auto" w:fill="FFFFFF"/>
                <w:lang w:val="hy-AM"/>
              </w:rPr>
              <w:t xml:space="preserve">Макароны, лапша, вермишель и другие виды нарезки /упаковка: 5, 10 и 25 кг по заказу заказчика/, из пресного теста, влажность макаронных изделий не более 12%, содержание золы не более 2,1%, кислотность не более 5%, отсутствие примесей не более 0,30%, не допускается заражение вредителями, упаковка: пищевая полиэтиленовая пленка с соответствующей маркировкой, в зависимости от типа и качества муки: А (мука из твердых сортов пшеницы), В (мука из мягких сортов пшеницы), В (хлебная мука), предварительно и предварительно помолотая, ГОСТ 31743-2012 или эквивалент. Безопасная упаковка и маркировка в соответствии с техническими регламентами «О безопасности пищевых продуктов» (ТС ТК № 021/2011), принятыми Постановлением Комиссии Таможенного Союза от 9 декабря 2011 г. № 880, «Продукты питания с точки зрения их маркировки» (ТС ТК 022/2011), принятыми Постановлением Комиссии Таможенного Союза от 9 декабря 2011 г. № 881, «Требования к безопасности пищевых добавок, ароматизаторов и технологических вспомогательных веществ» (ТС ТК 029/2012), утвержденными Постановлением Совета Евразийской экономической комиссии от 20 июля 2012 г. № 58, «О безопасности упаковки» (ТС ТК 005/2011), принятыми Постановлением Комиссии Таможенного Союза от 16 августа 2011 г. № 769. Доставка осуществляется не реже одного раза в неделю. Конкретный день доставки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по другим причинам — по электронной почте или телефону. На упаковке должна быть маркировка «предназначено для детского сада, а не для продажи». Доставка осуществляется за счет поставщика в соответствующие детские сады по указанным адресам до 12:00, соответствующим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 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5C788F">
              <w:rPr>
                <w:rFonts w:ascii="Cambria Math" w:hAnsi="Cambria Math" w:cs="Cambria Math"/>
                <w:color w:val="000000"/>
                <w:sz w:val="16"/>
                <w:szCs w:val="16"/>
                <w:shd w:val="clear" w:color="auto" w:fill="FFFFFF"/>
                <w:lang w:val="hy-AM"/>
              </w:rPr>
              <w:t>​​</w:t>
            </w:r>
            <w:r w:rsidRPr="005C788F">
              <w:rPr>
                <w:rFonts w:ascii="GHEA Grapalat" w:hAnsi="GHEA Grapalat" w:cs="GHEA Grapalat"/>
                <w:color w:val="000000"/>
                <w:sz w:val="16"/>
                <w:szCs w:val="16"/>
                <w:shd w:val="clear" w:color="auto" w:fill="FFFFFF"/>
                <w:lang w:val="hy-AM"/>
              </w:rPr>
              <w:t>из</w:t>
            </w:r>
            <w:r w:rsidRPr="005C788F">
              <w:rPr>
                <w:rFonts w:ascii="GHEA Grapalat" w:hAnsi="GHEA Grapalat" w:cs="Sylfaen"/>
                <w:color w:val="000000"/>
                <w:sz w:val="16"/>
                <w:szCs w:val="16"/>
                <w:shd w:val="clear" w:color="auto" w:fill="FFFFFF"/>
                <w:lang w:val="hy-AM"/>
              </w:rPr>
              <w:t xml:space="preserve"> </w:t>
            </w:r>
            <w:r w:rsidRPr="005C788F">
              <w:rPr>
                <w:rFonts w:ascii="GHEA Grapalat" w:hAnsi="GHEA Grapalat" w:cs="GHEA Grapalat"/>
                <w:color w:val="000000"/>
                <w:sz w:val="16"/>
                <w:szCs w:val="16"/>
                <w:shd w:val="clear" w:color="auto" w:fill="FFFFFF"/>
                <w:lang w:val="hy-AM"/>
              </w:rPr>
              <w:t>моющихся</w:t>
            </w:r>
            <w:r w:rsidRPr="005C788F">
              <w:rPr>
                <w:rFonts w:ascii="GHEA Grapalat" w:hAnsi="GHEA Grapalat" w:cs="Sylfaen"/>
                <w:color w:val="000000"/>
                <w:sz w:val="16"/>
                <w:szCs w:val="16"/>
                <w:shd w:val="clear" w:color="auto" w:fill="FFFFFF"/>
                <w:lang w:val="hy-AM"/>
              </w:rPr>
              <w:t xml:space="preserve"> </w:t>
            </w:r>
            <w:r w:rsidRPr="005C788F">
              <w:rPr>
                <w:rFonts w:ascii="GHEA Grapalat" w:hAnsi="GHEA Grapalat" w:cs="GHEA Grapalat"/>
                <w:color w:val="000000"/>
                <w:sz w:val="16"/>
                <w:szCs w:val="16"/>
                <w:shd w:val="clear" w:color="auto" w:fill="FFFFFF"/>
                <w:lang w:val="hy-AM"/>
              </w:rPr>
              <w:t>и</w:t>
            </w:r>
            <w:r w:rsidRPr="005C788F">
              <w:rPr>
                <w:rFonts w:ascii="GHEA Grapalat" w:hAnsi="GHEA Grapalat" w:cs="Sylfaen"/>
                <w:color w:val="000000"/>
                <w:sz w:val="16"/>
                <w:szCs w:val="16"/>
                <w:shd w:val="clear" w:color="auto" w:fill="FFFFFF"/>
                <w:lang w:val="hy-AM"/>
              </w:rPr>
              <w:t xml:space="preserve"> </w:t>
            </w:r>
            <w:r w:rsidRPr="005C788F">
              <w:rPr>
                <w:rFonts w:ascii="GHEA Grapalat" w:hAnsi="GHEA Grapalat" w:cs="GHEA Grapalat"/>
                <w:color w:val="000000"/>
                <w:sz w:val="16"/>
                <w:szCs w:val="16"/>
                <w:shd w:val="clear" w:color="auto" w:fill="FFFFFF"/>
                <w:lang w:val="hy-AM"/>
              </w:rPr>
              <w:t>нето</w:t>
            </w:r>
            <w:r w:rsidRPr="005C788F">
              <w:rPr>
                <w:rFonts w:ascii="GHEA Grapalat" w:hAnsi="GHEA Grapalat" w:cs="Sylfaen"/>
                <w:color w:val="000000"/>
                <w:sz w:val="16"/>
                <w:szCs w:val="16"/>
                <w:shd w:val="clear" w:color="auto" w:fill="FFFFFF"/>
                <w:lang w:val="hy-AM"/>
              </w:rPr>
              <w:t>ксичных материалов и должна периодически подвергаться необходимой чистке, мытью и дезинфекции. * Для видов продуктов питания, указанных в данном решении.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010A0D0E" w14:textId="57EB73D0"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79A37E97" w14:textId="77777777" w:rsidR="009E5C3F" w:rsidRPr="00B138F3" w:rsidRDefault="009E5C3F" w:rsidP="009E5C3F">
            <w:pPr>
              <w:widowControl w:val="0"/>
              <w:jc w:val="center"/>
              <w:rPr>
                <w:rFonts w:ascii="GHEA Grapalat" w:hAnsi="GHEA Grapalat"/>
                <w:sz w:val="16"/>
                <w:szCs w:val="16"/>
              </w:rPr>
            </w:pPr>
          </w:p>
        </w:tc>
        <w:tc>
          <w:tcPr>
            <w:tcW w:w="1134" w:type="dxa"/>
          </w:tcPr>
          <w:p w14:paraId="103C6304"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77AF4EB7" w14:textId="529B77C0"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108</w:t>
            </w:r>
          </w:p>
        </w:tc>
        <w:tc>
          <w:tcPr>
            <w:tcW w:w="709" w:type="dxa"/>
            <w:vAlign w:val="center"/>
          </w:tcPr>
          <w:p w14:paraId="1B6BC083" w14:textId="1191327F"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0FC52926" w14:textId="79BBA2A6"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19C85C31" w14:textId="0D73FCFB"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2891F687" w14:textId="77777777" w:rsidTr="001B29C1">
        <w:trPr>
          <w:gridAfter w:val="1"/>
          <w:wAfter w:w="31" w:type="dxa"/>
          <w:trHeight w:val="246"/>
          <w:jc w:val="center"/>
        </w:trPr>
        <w:tc>
          <w:tcPr>
            <w:tcW w:w="1242" w:type="dxa"/>
          </w:tcPr>
          <w:p w14:paraId="7757F7B7" w14:textId="724CC2EF"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5</w:t>
            </w:r>
          </w:p>
        </w:tc>
        <w:tc>
          <w:tcPr>
            <w:tcW w:w="1282" w:type="dxa"/>
            <w:vAlign w:val="center"/>
          </w:tcPr>
          <w:p w14:paraId="04C72E81" w14:textId="3C07FC25"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15617000</w:t>
            </w:r>
          </w:p>
        </w:tc>
        <w:tc>
          <w:tcPr>
            <w:tcW w:w="1559" w:type="dxa"/>
            <w:vAlign w:val="center"/>
          </w:tcPr>
          <w:p w14:paraId="684FCAA0" w14:textId="3593FA29" w:rsidR="009E5C3F" w:rsidRPr="00B138F3" w:rsidRDefault="009E5C3F" w:rsidP="009E5C3F">
            <w:pPr>
              <w:widowControl w:val="0"/>
              <w:jc w:val="center"/>
              <w:rPr>
                <w:rFonts w:ascii="GHEA Grapalat" w:hAnsi="GHEA Grapalat"/>
                <w:sz w:val="16"/>
                <w:szCs w:val="16"/>
              </w:rPr>
            </w:pPr>
            <w:r w:rsidRPr="006A1506">
              <w:rPr>
                <w:rFonts w:ascii="GHEA Grapalat" w:hAnsi="GHEA Grapalat" w:cs="Sylfaen"/>
                <w:color w:val="000000"/>
                <w:sz w:val="16"/>
                <w:szCs w:val="16"/>
                <w:shd w:val="clear" w:color="auto" w:fill="FFFFFF"/>
                <w:lang w:val="hy-AM"/>
              </w:rPr>
              <w:t>Пшеничная крупа</w:t>
            </w:r>
          </w:p>
        </w:tc>
        <w:tc>
          <w:tcPr>
            <w:tcW w:w="1285" w:type="dxa"/>
          </w:tcPr>
          <w:p w14:paraId="581D4C11"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76FC1040" w14:textId="2BD2FAA2" w:rsidR="009E5C3F" w:rsidRPr="00B138F3" w:rsidRDefault="009E5C3F" w:rsidP="009E5C3F">
            <w:pPr>
              <w:widowControl w:val="0"/>
              <w:jc w:val="center"/>
              <w:rPr>
                <w:rFonts w:ascii="GHEA Grapalat" w:hAnsi="GHEA Grapalat"/>
                <w:sz w:val="16"/>
                <w:szCs w:val="16"/>
              </w:rPr>
            </w:pPr>
            <w:r w:rsidRPr="006A1506">
              <w:rPr>
                <w:rFonts w:ascii="GHEA Grapalat" w:hAnsi="GHEA Grapalat" w:cs="Sylfaen"/>
                <w:color w:val="000000"/>
                <w:sz w:val="16"/>
                <w:szCs w:val="16"/>
                <w:shd w:val="clear" w:color="auto" w:fill="FFFFFF"/>
                <w:lang w:val="hy-AM"/>
              </w:rPr>
              <w:t>Полученные пшеничные отруби изготавливаются путем измельчения или дальнейшего дробления из чистых зерен пшеницы с полированными краями или в виде полированных круглых зерен, с содержанием влаги не более 14%, примесей не более 0,3%, из пшеницы высшего и первого сорта. Упаковка: максимум 5 кг, в пищевую полиэтиленовую пленку с соответствующей маркировкой.</w:t>
            </w:r>
            <w:r>
              <w:rPr>
                <w:rFonts w:ascii="GHEA Grapalat" w:hAnsi="GHEA Grapalat" w:cs="Sylfaen"/>
                <w:color w:val="000000"/>
                <w:sz w:val="16"/>
                <w:szCs w:val="16"/>
                <w:shd w:val="clear" w:color="auto" w:fill="FFFFFF"/>
              </w:rPr>
              <w:t xml:space="preserve"> </w:t>
            </w:r>
            <w:r w:rsidRPr="006A1506">
              <w:rPr>
                <w:rFonts w:ascii="GHEA Grapalat" w:hAnsi="GHEA Grapalat" w:cs="Sylfaen"/>
                <w:color w:val="000000"/>
                <w:sz w:val="16"/>
                <w:szCs w:val="16"/>
                <w:shd w:val="clear" w:color="auto" w:fill="FFFFFF"/>
                <w:lang w:val="hy-AM"/>
              </w:rPr>
              <w:t>Согласно стандарту ГОСТ 276-60. Упаковка должна быть помечена как «предназначена для детского сада, а не для продажи».</w:t>
            </w:r>
            <w:r>
              <w:rPr>
                <w:rFonts w:ascii="GHEA Grapalat" w:hAnsi="GHEA Grapalat" w:cs="Sylfaen"/>
                <w:color w:val="000000"/>
                <w:sz w:val="16"/>
                <w:szCs w:val="16"/>
                <w:shd w:val="clear" w:color="auto" w:fill="FFFFFF"/>
              </w:rPr>
              <w:t xml:space="preserve"> </w:t>
            </w:r>
            <w:r w:rsidRPr="006A1506">
              <w:rPr>
                <w:rFonts w:ascii="GHEA Grapalat" w:hAnsi="GHEA Grapalat" w:cs="Sylfaen"/>
                <w:color w:val="000000"/>
                <w:sz w:val="16"/>
                <w:szCs w:val="16"/>
                <w:shd w:val="clear" w:color="auto" w:fill="FFFFFF"/>
                <w:lang w:val="hy-AM"/>
              </w:rPr>
              <w:t>Безопасная упаковка и маркировка в соответствии с Постановлением Комиссии Таможенного Союза № 874 от 9 декабря 2011 г. «О безопасности зерна» (ТС ТС № 015/2011), Постановлением Комиссии Таможенного Союза № 880 от 9 декабря 2011 г. «О безопасности пищевых продуктов» (ТС ТС № 021/2011), Постановлением Комиссии Таможенного Союза № 881 от 9 декабря 2011 г. «Продукты питания с точки зрения их маркировки» (ТС ТС 022/2011), Постановлением Совета Евразийской экономической комиссии № 58 от 20 июля 2012 г. «Требования к безопасности пищевых добавок, ароматизаторов и технологических вспомогательных веществ» (ТС ТС 029/2012), Техническим регламентом «О безопасности упаковки» (ТС ТС). 005/2011), принято Постановлением Комиссии Таможенного Союза от 16 августа 2011 г. № 769.</w:t>
            </w:r>
            <w:r>
              <w:rPr>
                <w:rFonts w:ascii="GHEA Grapalat" w:hAnsi="GHEA Grapalat" w:cs="Sylfaen"/>
                <w:color w:val="000000"/>
                <w:sz w:val="16"/>
                <w:szCs w:val="16"/>
                <w:shd w:val="clear" w:color="auto" w:fill="FFFFFF"/>
              </w:rPr>
              <w:t xml:space="preserve"> </w:t>
            </w:r>
            <w:r w:rsidRPr="006A1506">
              <w:rPr>
                <w:rFonts w:ascii="GHEA Grapalat" w:hAnsi="GHEA Grapalat" w:cs="Sylfaen"/>
                <w:color w:val="000000"/>
                <w:sz w:val="16"/>
                <w:szCs w:val="16"/>
                <w:shd w:val="clear" w:color="auto" w:fill="FFFFFF"/>
                <w:lang w:val="hy-AM"/>
              </w:rPr>
              <w:t>Поставка осуществляется не реже одного раза в неделю. Конкретный день поставки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сбоя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6A1506">
              <w:rPr>
                <w:rFonts w:ascii="GHEA Grapalat" w:hAnsi="GHEA Grapalat" w:cs="Sylfaen"/>
                <w:color w:val="000000"/>
                <w:sz w:val="16"/>
                <w:szCs w:val="16"/>
                <w:shd w:val="clear" w:color="auto" w:fill="FFFFFF"/>
                <w:lang w:val="hy-AM"/>
              </w:rPr>
              <w:t>Поставка осуществляется за счет поставщика в соответствующие детские сады по указанным адресам до 12:00, надлежащим транспортным средством, *средствами транспорта, предназначенными для перевозки пищевых продуктов, утвержденными Приказом № 85-Н Главы Государственной службы безопасности пищевых продуктов Министерства сельского хозяйства Республики Армения от 2017 г.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транспортными средствами необходимо обеспечить соблюдение следующих условий:</w:t>
            </w:r>
            <w:r>
              <w:rPr>
                <w:rFonts w:ascii="GHEA Grapalat" w:hAnsi="GHEA Grapalat" w:cs="Sylfaen"/>
                <w:color w:val="000000"/>
                <w:sz w:val="16"/>
                <w:szCs w:val="16"/>
                <w:shd w:val="clear" w:color="auto" w:fill="FFFFFF"/>
              </w:rPr>
              <w:t xml:space="preserve"> </w:t>
            </w:r>
            <w:r w:rsidRPr="006A1506">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6A1506">
              <w:rPr>
                <w:rFonts w:ascii="Cambria Math" w:hAnsi="Cambria Math" w:cs="Cambria Math"/>
                <w:color w:val="000000"/>
                <w:sz w:val="16"/>
                <w:szCs w:val="16"/>
                <w:shd w:val="clear" w:color="auto" w:fill="FFFFFF"/>
                <w:lang w:val="hy-AM"/>
              </w:rPr>
              <w:t>​​</w:t>
            </w:r>
            <w:r w:rsidRPr="006A1506">
              <w:rPr>
                <w:rFonts w:ascii="GHEA Grapalat" w:hAnsi="GHEA Grapalat" w:cs="GHEA Grapalat"/>
                <w:color w:val="000000"/>
                <w:sz w:val="16"/>
                <w:szCs w:val="16"/>
                <w:shd w:val="clear" w:color="auto" w:fill="FFFFFF"/>
                <w:lang w:val="hy-AM"/>
              </w:rPr>
              <w:t>из</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моющихся</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и</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нетоксичных</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материалов</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и</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должна</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периодически</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подвергаться</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необходимой</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очистке</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мытью</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и</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дезинфекции</w:t>
            </w:r>
            <w:r w:rsidRPr="006A1506">
              <w:rPr>
                <w:rFonts w:ascii="GHEA Grapalat" w:hAnsi="GHEA Grapalat" w:cs="Sylfaen"/>
                <w:color w:val="000000"/>
                <w:sz w:val="16"/>
                <w:szCs w:val="16"/>
                <w:shd w:val="clear" w:color="auto" w:fill="FFFFFF"/>
                <w:lang w:val="hy-AM"/>
              </w:rPr>
              <w:t>.</w:t>
            </w:r>
            <w:r>
              <w:rPr>
                <w:rFonts w:ascii="GHEA Grapalat" w:hAnsi="GHEA Grapalat" w:cs="Sylfaen"/>
                <w:color w:val="000000"/>
                <w:sz w:val="16"/>
                <w:szCs w:val="16"/>
                <w:shd w:val="clear" w:color="auto" w:fill="FFFFFF"/>
              </w:rPr>
              <w:t xml:space="preserve"> </w:t>
            </w:r>
            <w:r w:rsidRPr="006A1506">
              <w:rPr>
                <w:rFonts w:ascii="GHEA Grapalat" w:hAnsi="GHEA Grapalat" w:cs="Sylfaen"/>
                <w:color w:val="000000"/>
                <w:sz w:val="16"/>
                <w:szCs w:val="16"/>
                <w:shd w:val="clear" w:color="auto" w:fill="FFFFFF"/>
                <w:lang w:val="hy-AM"/>
              </w:rPr>
              <w:t>*Для видов пищевых продуктов, указанных в данном решении.</w:t>
            </w:r>
            <w:r>
              <w:rPr>
                <w:rFonts w:ascii="GHEA Grapalat" w:hAnsi="GHEA Grapalat" w:cs="Sylfaen"/>
                <w:color w:val="000000"/>
                <w:sz w:val="16"/>
                <w:szCs w:val="16"/>
                <w:shd w:val="clear" w:color="auto" w:fill="FFFFFF"/>
              </w:rPr>
              <w:t xml:space="preserve"> </w:t>
            </w:r>
            <w:r w:rsidRPr="006A1506">
              <w:rPr>
                <w:rFonts w:ascii="GHEA Grapalat" w:hAnsi="GHEA Grapalat" w:cs="Sylfaen"/>
                <w:color w:val="000000"/>
                <w:sz w:val="16"/>
                <w:szCs w:val="16"/>
                <w:shd w:val="clear" w:color="auto" w:fill="FFFFFF"/>
                <w:lang w:val="hy-AM"/>
              </w:rPr>
              <w:t>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w:t>
            </w:r>
          </w:p>
        </w:tc>
        <w:tc>
          <w:tcPr>
            <w:tcW w:w="1085" w:type="dxa"/>
            <w:vAlign w:val="center"/>
          </w:tcPr>
          <w:p w14:paraId="3F084C8E" w14:textId="2B518556"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3C6DAD3E" w14:textId="77777777" w:rsidR="009E5C3F" w:rsidRPr="00B138F3" w:rsidRDefault="009E5C3F" w:rsidP="009E5C3F">
            <w:pPr>
              <w:widowControl w:val="0"/>
              <w:jc w:val="center"/>
              <w:rPr>
                <w:rFonts w:ascii="GHEA Grapalat" w:hAnsi="GHEA Grapalat"/>
                <w:sz w:val="16"/>
                <w:szCs w:val="16"/>
              </w:rPr>
            </w:pPr>
          </w:p>
        </w:tc>
        <w:tc>
          <w:tcPr>
            <w:tcW w:w="1134" w:type="dxa"/>
          </w:tcPr>
          <w:p w14:paraId="569BEC34"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36C16813" w14:textId="29F12AFD"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81</w:t>
            </w:r>
          </w:p>
        </w:tc>
        <w:tc>
          <w:tcPr>
            <w:tcW w:w="709" w:type="dxa"/>
            <w:vAlign w:val="center"/>
          </w:tcPr>
          <w:p w14:paraId="34C26AEF" w14:textId="558F4C6E"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218D17FC" w14:textId="7DE4A210"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3CDDEB20" w14:textId="37EA0D9A"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2576AABB" w14:textId="77777777" w:rsidTr="001B29C1">
        <w:trPr>
          <w:gridAfter w:val="1"/>
          <w:wAfter w:w="31" w:type="dxa"/>
          <w:trHeight w:val="246"/>
          <w:jc w:val="center"/>
        </w:trPr>
        <w:tc>
          <w:tcPr>
            <w:tcW w:w="1242" w:type="dxa"/>
          </w:tcPr>
          <w:p w14:paraId="02AB72F6" w14:textId="05DF4EA1"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6</w:t>
            </w:r>
          </w:p>
        </w:tc>
        <w:tc>
          <w:tcPr>
            <w:tcW w:w="1282" w:type="dxa"/>
            <w:vAlign w:val="center"/>
          </w:tcPr>
          <w:p w14:paraId="0665F9A6" w14:textId="15F836D7"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15331153</w:t>
            </w:r>
          </w:p>
        </w:tc>
        <w:tc>
          <w:tcPr>
            <w:tcW w:w="1559" w:type="dxa"/>
            <w:vAlign w:val="center"/>
          </w:tcPr>
          <w:p w14:paraId="11270437" w14:textId="6EB52F32" w:rsidR="009E5C3F" w:rsidRPr="00B138F3" w:rsidRDefault="009E5C3F" w:rsidP="009E5C3F">
            <w:pPr>
              <w:widowControl w:val="0"/>
              <w:jc w:val="center"/>
              <w:rPr>
                <w:rFonts w:ascii="GHEA Grapalat" w:hAnsi="GHEA Grapalat"/>
                <w:sz w:val="16"/>
                <w:szCs w:val="16"/>
              </w:rPr>
            </w:pPr>
            <w:r w:rsidRPr="006A1506">
              <w:rPr>
                <w:rFonts w:ascii="GHEA Grapalat" w:hAnsi="GHEA Grapalat" w:cs="Sylfaen"/>
                <w:color w:val="000000"/>
                <w:sz w:val="16"/>
                <w:szCs w:val="16"/>
                <w:shd w:val="clear" w:color="auto" w:fill="FFFFFF"/>
                <w:lang w:val="hy-AM"/>
              </w:rPr>
              <w:t>чечевица</w:t>
            </w:r>
          </w:p>
        </w:tc>
        <w:tc>
          <w:tcPr>
            <w:tcW w:w="1285" w:type="dxa"/>
          </w:tcPr>
          <w:p w14:paraId="20D97136"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31681BC9" w14:textId="77777777" w:rsidR="009E5C3F" w:rsidRPr="006A1506" w:rsidRDefault="009E5C3F" w:rsidP="009E5C3F">
            <w:pPr>
              <w:jc w:val="both"/>
              <w:rPr>
                <w:rFonts w:ascii="GHEA Grapalat" w:hAnsi="GHEA Grapalat" w:cs="Sylfaen"/>
                <w:color w:val="000000"/>
                <w:sz w:val="16"/>
                <w:szCs w:val="16"/>
                <w:shd w:val="clear" w:color="auto" w:fill="FFFFFF"/>
                <w:lang w:val="hy-AM"/>
              </w:rPr>
            </w:pPr>
            <w:r w:rsidRPr="006A1506">
              <w:rPr>
                <w:rFonts w:ascii="GHEA Grapalat" w:hAnsi="GHEA Grapalat" w:cs="Sylfaen"/>
                <w:color w:val="000000"/>
                <w:sz w:val="16"/>
                <w:szCs w:val="16"/>
                <w:shd w:val="clear" w:color="auto" w:fill="FFFFFF"/>
                <w:lang w:val="hy-AM"/>
              </w:rPr>
              <w:t>Упаковка: максимум 5 кг. Три вида, однородные, крупные, чистые, сухие - влажность: (14,0-17,0) % не более. Упаковка в пищевую полиэтиленовую пленку с соответствующей маркировкой. ГОСТ 7066-77 или эквивалент.</w:t>
            </w:r>
            <w:r>
              <w:rPr>
                <w:rFonts w:ascii="GHEA Grapalat" w:hAnsi="GHEA Grapalat" w:cs="Sylfaen"/>
                <w:color w:val="000000"/>
                <w:sz w:val="16"/>
                <w:szCs w:val="16"/>
                <w:shd w:val="clear" w:color="auto" w:fill="FFFFFF"/>
              </w:rPr>
              <w:t xml:space="preserve"> </w:t>
            </w:r>
            <w:r w:rsidRPr="006A1506">
              <w:rPr>
                <w:rFonts w:ascii="GHEA Grapalat" w:hAnsi="GHEA Grapalat" w:cs="Sylfaen"/>
                <w:color w:val="000000"/>
                <w:sz w:val="16"/>
                <w:szCs w:val="16"/>
                <w:shd w:val="clear" w:color="auto" w:fill="FFFFFF"/>
                <w:lang w:val="hy-AM"/>
              </w:rPr>
              <w:t>Безопасная упаковка и маркировка в соответствии с техническими регламентами «О безопасности зерна» (ТС ТУ № 015/2011), принятыми Постановлением Комиссии Таможенного Союза от 9 декабря 2011 г. № 874,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принятыми Постановлением Комиссии Таможенного Союза от 16 августа 2011 г. № 769. На упаковке должна быть маркировка «предназначено для детского сада, а не для продажи».Поставка осуществляется не реже одного раза в неделю. Конкретный день поставки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p>
          <w:p w14:paraId="50D8FAE5" w14:textId="01FEC8C3" w:rsidR="009E5C3F" w:rsidRPr="00B138F3" w:rsidRDefault="009E5C3F" w:rsidP="009E5C3F">
            <w:pPr>
              <w:widowControl w:val="0"/>
              <w:jc w:val="center"/>
              <w:rPr>
                <w:rFonts w:ascii="GHEA Grapalat" w:hAnsi="GHEA Grapalat"/>
                <w:sz w:val="16"/>
                <w:szCs w:val="16"/>
              </w:rPr>
            </w:pPr>
            <w:r w:rsidRPr="006A1506">
              <w:rPr>
                <w:rFonts w:ascii="GHEA Grapalat" w:hAnsi="GHEA Grapalat" w:cs="Sylfaen"/>
                <w:color w:val="000000"/>
                <w:sz w:val="16"/>
                <w:szCs w:val="16"/>
                <w:shd w:val="clear" w:color="auto" w:fill="FFFFFF"/>
                <w:lang w:val="hy-AM"/>
              </w:rPr>
              <w:t xml:space="preserve">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6A1506">
              <w:rPr>
                <w:rFonts w:ascii="Cambria Math" w:hAnsi="Cambria Math" w:cs="Cambria Math"/>
                <w:color w:val="000000"/>
                <w:sz w:val="16"/>
                <w:szCs w:val="16"/>
                <w:shd w:val="clear" w:color="auto" w:fill="FFFFFF"/>
                <w:lang w:val="hy-AM"/>
              </w:rPr>
              <w:t>​​</w:t>
            </w:r>
            <w:r w:rsidRPr="006A1506">
              <w:rPr>
                <w:rFonts w:ascii="GHEA Grapalat" w:hAnsi="GHEA Grapalat" w:cs="GHEA Grapalat"/>
                <w:color w:val="000000"/>
                <w:sz w:val="16"/>
                <w:szCs w:val="16"/>
                <w:shd w:val="clear" w:color="auto" w:fill="FFFFFF"/>
                <w:lang w:val="hy-AM"/>
              </w:rPr>
              <w:t>из</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моющихся</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и</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нетоксичных</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материалов</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и</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должна</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периодически</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подвергаться</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необходимой</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чистке</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мытью</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и</w:t>
            </w:r>
            <w:r w:rsidRPr="006A1506">
              <w:rPr>
                <w:rFonts w:ascii="GHEA Grapalat" w:hAnsi="GHEA Grapalat" w:cs="Sylfaen"/>
                <w:color w:val="000000"/>
                <w:sz w:val="16"/>
                <w:szCs w:val="16"/>
                <w:shd w:val="clear" w:color="auto" w:fill="FFFFFF"/>
                <w:lang w:val="hy-AM"/>
              </w:rPr>
              <w:t xml:space="preserve"> </w:t>
            </w:r>
            <w:r w:rsidRPr="006A1506">
              <w:rPr>
                <w:rFonts w:ascii="GHEA Grapalat" w:hAnsi="GHEA Grapalat" w:cs="GHEA Grapalat"/>
                <w:color w:val="000000"/>
                <w:sz w:val="16"/>
                <w:szCs w:val="16"/>
                <w:shd w:val="clear" w:color="auto" w:fill="FFFFFF"/>
                <w:lang w:val="hy-AM"/>
              </w:rPr>
              <w:t>дезинфекции</w:t>
            </w:r>
            <w:r w:rsidRPr="006A1506">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2F1E1652" w14:textId="14DDDB4D"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304B11F8" w14:textId="77777777" w:rsidR="009E5C3F" w:rsidRPr="00B138F3" w:rsidRDefault="009E5C3F" w:rsidP="009E5C3F">
            <w:pPr>
              <w:widowControl w:val="0"/>
              <w:jc w:val="center"/>
              <w:rPr>
                <w:rFonts w:ascii="GHEA Grapalat" w:hAnsi="GHEA Grapalat"/>
                <w:sz w:val="16"/>
                <w:szCs w:val="16"/>
              </w:rPr>
            </w:pPr>
          </w:p>
        </w:tc>
        <w:tc>
          <w:tcPr>
            <w:tcW w:w="1134" w:type="dxa"/>
          </w:tcPr>
          <w:p w14:paraId="4AFD2A30"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6D485E22" w14:textId="304AAFA2"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94</w:t>
            </w:r>
          </w:p>
        </w:tc>
        <w:tc>
          <w:tcPr>
            <w:tcW w:w="709" w:type="dxa"/>
            <w:vAlign w:val="center"/>
          </w:tcPr>
          <w:p w14:paraId="0C50315F" w14:textId="19937AF7"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7B82B617" w14:textId="5CF3BC57"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6090937A" w14:textId="00E865F9"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1A7CB2AB" w14:textId="77777777" w:rsidTr="001B29C1">
        <w:trPr>
          <w:gridAfter w:val="1"/>
          <w:wAfter w:w="31" w:type="dxa"/>
          <w:trHeight w:val="246"/>
          <w:jc w:val="center"/>
        </w:trPr>
        <w:tc>
          <w:tcPr>
            <w:tcW w:w="1242" w:type="dxa"/>
          </w:tcPr>
          <w:p w14:paraId="548081A1" w14:textId="62D81715"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7</w:t>
            </w:r>
          </w:p>
        </w:tc>
        <w:tc>
          <w:tcPr>
            <w:tcW w:w="1282" w:type="dxa"/>
            <w:vAlign w:val="center"/>
          </w:tcPr>
          <w:p w14:paraId="60F9D215" w14:textId="3B24ACB1"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0</w:t>
            </w:r>
            <w:r w:rsidRPr="00B91355">
              <w:rPr>
                <w:rFonts w:ascii="GHEA Grapalat" w:hAnsi="GHEA Grapalat" w:cs="Sylfaen"/>
                <w:color w:val="000000"/>
                <w:sz w:val="14"/>
                <w:szCs w:val="14"/>
                <w:shd w:val="clear" w:color="auto" w:fill="FFFFFF"/>
                <w:lang w:val="hy-AM"/>
              </w:rPr>
              <w:t>3211300</w:t>
            </w:r>
          </w:p>
        </w:tc>
        <w:tc>
          <w:tcPr>
            <w:tcW w:w="1559" w:type="dxa"/>
            <w:vAlign w:val="center"/>
          </w:tcPr>
          <w:p w14:paraId="6AFD4C3D" w14:textId="27084705" w:rsidR="009E5C3F" w:rsidRPr="00B138F3" w:rsidRDefault="009E5C3F" w:rsidP="009E5C3F">
            <w:pPr>
              <w:widowControl w:val="0"/>
              <w:jc w:val="center"/>
              <w:rPr>
                <w:rFonts w:ascii="GHEA Grapalat" w:hAnsi="GHEA Grapalat"/>
                <w:sz w:val="16"/>
                <w:szCs w:val="16"/>
              </w:rPr>
            </w:pPr>
            <w:r w:rsidRPr="005D5D4F">
              <w:rPr>
                <w:rFonts w:ascii="GHEA Grapalat" w:hAnsi="GHEA Grapalat" w:cs="Sylfaen"/>
                <w:color w:val="000000"/>
                <w:sz w:val="16"/>
                <w:szCs w:val="16"/>
                <w:shd w:val="clear" w:color="auto" w:fill="FFFFFF"/>
                <w:lang w:val="hy-AM"/>
              </w:rPr>
              <w:t>Рис</w:t>
            </w:r>
            <w:r>
              <w:rPr>
                <w:rFonts w:ascii="GHEA Grapalat" w:hAnsi="GHEA Grapalat" w:cs="Sylfaen"/>
                <w:color w:val="000000"/>
                <w:sz w:val="16"/>
                <w:szCs w:val="16"/>
                <w:shd w:val="clear" w:color="auto" w:fill="FFFFFF"/>
              </w:rPr>
              <w:t xml:space="preserve"> </w:t>
            </w:r>
            <w:r>
              <w:rPr>
                <w:rFonts w:ascii="GHEA Grapalat" w:hAnsi="GHEA Grapalat" w:cs="Sylfaen"/>
                <w:color w:val="000000"/>
                <w:sz w:val="16"/>
                <w:szCs w:val="16"/>
                <w:shd w:val="clear" w:color="auto" w:fill="FFFFFF"/>
                <w:lang w:val="hy-AM"/>
              </w:rPr>
              <w:t>/</w:t>
            </w:r>
            <w:r w:rsidRPr="005D5D4F">
              <w:rPr>
                <w:rFonts w:ascii="GHEA Grapalat" w:hAnsi="GHEA Grapalat" w:cs="Sylfaen"/>
                <w:color w:val="000000"/>
                <w:sz w:val="16"/>
                <w:szCs w:val="16"/>
                <w:shd w:val="clear" w:color="auto" w:fill="FFFFFF"/>
                <w:lang w:val="hy-AM"/>
              </w:rPr>
              <w:t>длинный</w:t>
            </w:r>
            <w:r>
              <w:rPr>
                <w:rFonts w:ascii="GHEA Grapalat" w:hAnsi="GHEA Grapalat" w:cs="Sylfaen"/>
                <w:color w:val="000000"/>
                <w:sz w:val="16"/>
                <w:szCs w:val="16"/>
                <w:shd w:val="clear" w:color="auto" w:fill="FFFFFF"/>
                <w:lang w:val="hy-AM"/>
              </w:rPr>
              <w:t>/</w:t>
            </w:r>
          </w:p>
        </w:tc>
        <w:tc>
          <w:tcPr>
            <w:tcW w:w="1285" w:type="dxa"/>
          </w:tcPr>
          <w:p w14:paraId="1262AD7C"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203B8E09" w14:textId="77777777" w:rsidR="009E5C3F" w:rsidRPr="005D5D4F" w:rsidRDefault="009E5C3F" w:rsidP="009E5C3F">
            <w:pPr>
              <w:jc w:val="both"/>
              <w:rPr>
                <w:rFonts w:ascii="GHEA Grapalat" w:hAnsi="GHEA Grapalat" w:cs="Sylfaen"/>
                <w:color w:val="000000"/>
                <w:sz w:val="16"/>
                <w:szCs w:val="16"/>
                <w:shd w:val="clear" w:color="auto" w:fill="FFFFFF"/>
                <w:lang w:val="hy-AM"/>
              </w:rPr>
            </w:pPr>
            <w:r w:rsidRPr="005D5D4F">
              <w:rPr>
                <w:rFonts w:ascii="GHEA Grapalat" w:hAnsi="GHEA Grapalat" w:cs="Sylfaen"/>
                <w:color w:val="000000"/>
                <w:sz w:val="16"/>
                <w:szCs w:val="16"/>
                <w:shd w:val="clear" w:color="auto" w:fill="FFFFFF"/>
                <w:lang w:val="hy-AM"/>
              </w:rPr>
              <w:t>Упаковка: максимум 5 кг; рис высшего и «экстра» качества, белый или различных оттенков белого, чистый, с характерным рисовым вкусом и запахом, без посторонних привкусов и запахов, круглозерный и длиннозерный, влажность: не более 15%, кислотность: не более 2°Т, согласно ГОСТ 6292-93 или эквивалентному стандарту.</w:t>
            </w:r>
            <w:r>
              <w:rPr>
                <w:rFonts w:ascii="GHEA Grapalat" w:hAnsi="GHEA Grapalat" w:cs="Sylfaen"/>
                <w:color w:val="000000"/>
                <w:sz w:val="16"/>
                <w:szCs w:val="16"/>
                <w:shd w:val="clear" w:color="auto" w:fill="FFFFFF"/>
                <w:lang w:val="hy-AM"/>
              </w:rPr>
              <w:t xml:space="preserve"> </w:t>
            </w:r>
            <w:r w:rsidRPr="005D5D4F">
              <w:rPr>
                <w:rFonts w:ascii="GHEA Grapalat" w:hAnsi="GHEA Grapalat" w:cs="Sylfaen"/>
                <w:color w:val="000000"/>
                <w:sz w:val="16"/>
                <w:szCs w:val="16"/>
                <w:shd w:val="clear" w:color="auto" w:fill="FFFFFF"/>
                <w:lang w:val="hy-AM"/>
              </w:rPr>
              <w:t>Безопасная упаковка и маркировка в соответствии с техническими регламентами «О безопасности зерна» (ТС ТУ № 015/2011), принятыми Постановлением Комиссии Таможенного Союза от 9 декабря 2011 г. № 874,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принятыми Постановлением Комиссии Таможенного Союза от 16 августа 2011 г. № 769. На упаковке должна быть маркировка «предназначено для детского сада, а не для продажи».</w:t>
            </w:r>
            <w:r>
              <w:rPr>
                <w:rFonts w:ascii="GHEA Grapalat" w:hAnsi="GHEA Grapalat" w:cs="Sylfaen"/>
                <w:color w:val="000000"/>
                <w:sz w:val="16"/>
                <w:szCs w:val="16"/>
                <w:shd w:val="clear" w:color="auto" w:fill="FFFFFF"/>
                <w:lang w:val="hy-AM"/>
              </w:rPr>
              <w:t xml:space="preserve"> </w:t>
            </w:r>
            <w:r w:rsidRPr="005D5D4F">
              <w:rPr>
                <w:rFonts w:ascii="GHEA Grapalat" w:hAnsi="GHEA Grapalat" w:cs="Sylfaen"/>
                <w:color w:val="000000"/>
                <w:sz w:val="16"/>
                <w:szCs w:val="16"/>
                <w:shd w:val="clear" w:color="auto" w:fill="FFFFFF"/>
                <w:lang w:val="hy-AM"/>
              </w:rPr>
              <w:t>Поставка осуществляется не реже двух раз в месяц. Конкретный день поставки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p>
          <w:p w14:paraId="6EA6221F" w14:textId="27C4AAFD" w:rsidR="009E5C3F" w:rsidRPr="00B138F3" w:rsidRDefault="009E5C3F" w:rsidP="009E5C3F">
            <w:pPr>
              <w:widowControl w:val="0"/>
              <w:jc w:val="center"/>
              <w:rPr>
                <w:rFonts w:ascii="GHEA Grapalat" w:hAnsi="GHEA Grapalat"/>
                <w:sz w:val="16"/>
                <w:szCs w:val="16"/>
              </w:rPr>
            </w:pPr>
            <w:r w:rsidRPr="005D5D4F">
              <w:rPr>
                <w:rFonts w:ascii="GHEA Grapalat" w:hAnsi="GHEA Grapalat" w:cs="Sylfaen"/>
                <w:color w:val="000000"/>
                <w:sz w:val="16"/>
                <w:szCs w:val="16"/>
                <w:shd w:val="clear" w:color="auto" w:fill="FFFFFF"/>
                <w:lang w:val="hy-AM"/>
              </w:rPr>
              <w:t xml:space="preserve">Поставка осуществляется за счет Поставщика в соответствующие детские сады по указанным адресам до 12:00, не менее чем тремя транспортными средствами, *транспортными средствами, предназначенными для перевозки пищевых продуктов, утвержденных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транспортными средствами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5D5D4F">
              <w:rPr>
                <w:rFonts w:ascii="Cambria Math" w:hAnsi="Cambria Math" w:cs="Cambria Math"/>
                <w:color w:val="000000"/>
                <w:sz w:val="16"/>
                <w:szCs w:val="16"/>
                <w:shd w:val="clear" w:color="auto" w:fill="FFFFFF"/>
                <w:lang w:val="hy-AM"/>
              </w:rPr>
              <w:t>​​</w:t>
            </w:r>
            <w:r w:rsidRPr="005D5D4F">
              <w:rPr>
                <w:rFonts w:ascii="GHEA Grapalat" w:hAnsi="GHEA Grapalat" w:cs="GHEA Grapalat"/>
                <w:color w:val="000000"/>
                <w:sz w:val="16"/>
                <w:szCs w:val="16"/>
                <w:shd w:val="clear" w:color="auto" w:fill="FFFFFF"/>
                <w:lang w:val="hy-AM"/>
              </w:rPr>
              <w:t>из</w:t>
            </w:r>
            <w:r w:rsidRPr="005D5D4F">
              <w:rPr>
                <w:rFonts w:ascii="GHEA Grapalat" w:hAnsi="GHEA Grapalat" w:cs="Sylfaen"/>
                <w:color w:val="000000"/>
                <w:sz w:val="16"/>
                <w:szCs w:val="16"/>
                <w:shd w:val="clear" w:color="auto" w:fill="FFFFFF"/>
                <w:lang w:val="hy-AM"/>
              </w:rPr>
              <w:t xml:space="preserve"> </w:t>
            </w:r>
            <w:r w:rsidRPr="005D5D4F">
              <w:rPr>
                <w:rFonts w:ascii="GHEA Grapalat" w:hAnsi="GHEA Grapalat" w:cs="GHEA Grapalat"/>
                <w:color w:val="000000"/>
                <w:sz w:val="16"/>
                <w:szCs w:val="16"/>
                <w:shd w:val="clear" w:color="auto" w:fill="FFFFFF"/>
                <w:lang w:val="hy-AM"/>
              </w:rPr>
              <w:t>моющихся</w:t>
            </w:r>
            <w:r w:rsidRPr="005D5D4F">
              <w:rPr>
                <w:rFonts w:ascii="GHEA Grapalat" w:hAnsi="GHEA Grapalat" w:cs="Sylfaen"/>
                <w:color w:val="000000"/>
                <w:sz w:val="16"/>
                <w:szCs w:val="16"/>
                <w:shd w:val="clear" w:color="auto" w:fill="FFFFFF"/>
                <w:lang w:val="hy-AM"/>
              </w:rPr>
              <w:t xml:space="preserve"> </w:t>
            </w:r>
            <w:r w:rsidRPr="005D5D4F">
              <w:rPr>
                <w:rFonts w:ascii="GHEA Grapalat" w:hAnsi="GHEA Grapalat" w:cs="GHEA Grapalat"/>
                <w:color w:val="000000"/>
                <w:sz w:val="16"/>
                <w:szCs w:val="16"/>
                <w:shd w:val="clear" w:color="auto" w:fill="FFFFFF"/>
                <w:lang w:val="hy-AM"/>
              </w:rPr>
              <w:t>и</w:t>
            </w:r>
            <w:r w:rsidRPr="005D5D4F">
              <w:rPr>
                <w:rFonts w:ascii="GHEA Grapalat" w:hAnsi="GHEA Grapalat" w:cs="Sylfaen"/>
                <w:color w:val="000000"/>
                <w:sz w:val="16"/>
                <w:szCs w:val="16"/>
                <w:shd w:val="clear" w:color="auto" w:fill="FFFFFF"/>
                <w:lang w:val="hy-AM"/>
              </w:rPr>
              <w:t xml:space="preserve"> </w:t>
            </w:r>
            <w:r w:rsidRPr="005D5D4F">
              <w:rPr>
                <w:rFonts w:ascii="GHEA Grapalat" w:hAnsi="GHEA Grapalat" w:cs="GHEA Grapalat"/>
                <w:color w:val="000000"/>
                <w:sz w:val="16"/>
                <w:szCs w:val="16"/>
                <w:shd w:val="clear" w:color="auto" w:fill="FFFFFF"/>
                <w:lang w:val="hy-AM"/>
              </w:rPr>
              <w:t>нетоксичных</w:t>
            </w:r>
            <w:r w:rsidRPr="005D5D4F">
              <w:rPr>
                <w:rFonts w:ascii="GHEA Grapalat" w:hAnsi="GHEA Grapalat" w:cs="Sylfaen"/>
                <w:color w:val="000000"/>
                <w:sz w:val="16"/>
                <w:szCs w:val="16"/>
                <w:shd w:val="clear" w:color="auto" w:fill="FFFFFF"/>
                <w:lang w:val="hy-AM"/>
              </w:rPr>
              <w:t xml:space="preserve"> </w:t>
            </w:r>
            <w:r w:rsidRPr="005D5D4F">
              <w:rPr>
                <w:rFonts w:ascii="GHEA Grapalat" w:hAnsi="GHEA Grapalat" w:cs="GHEA Grapalat"/>
                <w:color w:val="000000"/>
                <w:sz w:val="16"/>
                <w:szCs w:val="16"/>
                <w:shd w:val="clear" w:color="auto" w:fill="FFFFFF"/>
                <w:lang w:val="hy-AM"/>
              </w:rPr>
              <w:t>материалов</w:t>
            </w:r>
            <w:r w:rsidRPr="005D5D4F">
              <w:rPr>
                <w:rFonts w:ascii="GHEA Grapalat" w:hAnsi="GHEA Grapalat" w:cs="Sylfaen"/>
                <w:color w:val="000000"/>
                <w:sz w:val="16"/>
                <w:szCs w:val="16"/>
                <w:shd w:val="clear" w:color="auto" w:fill="FFFFFF"/>
                <w:lang w:val="hy-AM"/>
              </w:rPr>
              <w:t xml:space="preserve"> </w:t>
            </w:r>
            <w:r w:rsidRPr="005D5D4F">
              <w:rPr>
                <w:rFonts w:ascii="GHEA Grapalat" w:hAnsi="GHEA Grapalat" w:cs="GHEA Grapalat"/>
                <w:color w:val="000000"/>
                <w:sz w:val="16"/>
                <w:szCs w:val="16"/>
                <w:shd w:val="clear" w:color="auto" w:fill="FFFFFF"/>
                <w:lang w:val="hy-AM"/>
              </w:rPr>
              <w:t>и</w:t>
            </w:r>
            <w:r w:rsidRPr="005D5D4F">
              <w:rPr>
                <w:rFonts w:ascii="GHEA Grapalat" w:hAnsi="GHEA Grapalat" w:cs="Sylfaen"/>
                <w:color w:val="000000"/>
                <w:sz w:val="16"/>
                <w:szCs w:val="16"/>
                <w:shd w:val="clear" w:color="auto" w:fill="FFFFFF"/>
                <w:lang w:val="hy-AM"/>
              </w:rPr>
              <w:t xml:space="preserve"> </w:t>
            </w:r>
            <w:r w:rsidRPr="005D5D4F">
              <w:rPr>
                <w:rFonts w:ascii="GHEA Grapalat" w:hAnsi="GHEA Grapalat" w:cs="GHEA Grapalat"/>
                <w:color w:val="000000"/>
                <w:sz w:val="16"/>
                <w:szCs w:val="16"/>
                <w:shd w:val="clear" w:color="auto" w:fill="FFFFFF"/>
                <w:lang w:val="hy-AM"/>
              </w:rPr>
              <w:t>должна</w:t>
            </w:r>
            <w:r w:rsidRPr="005D5D4F">
              <w:rPr>
                <w:rFonts w:ascii="GHEA Grapalat" w:hAnsi="GHEA Grapalat" w:cs="Sylfaen"/>
                <w:color w:val="000000"/>
                <w:sz w:val="16"/>
                <w:szCs w:val="16"/>
                <w:shd w:val="clear" w:color="auto" w:fill="FFFFFF"/>
                <w:lang w:val="hy-AM"/>
              </w:rPr>
              <w:t xml:space="preserve"> </w:t>
            </w:r>
            <w:r w:rsidRPr="005D5D4F">
              <w:rPr>
                <w:rFonts w:ascii="GHEA Grapalat" w:hAnsi="GHEA Grapalat" w:cs="GHEA Grapalat"/>
                <w:color w:val="000000"/>
                <w:sz w:val="16"/>
                <w:szCs w:val="16"/>
                <w:shd w:val="clear" w:color="auto" w:fill="FFFFFF"/>
                <w:lang w:val="hy-AM"/>
              </w:rPr>
              <w:t>периодически</w:t>
            </w:r>
            <w:r w:rsidRPr="005D5D4F">
              <w:rPr>
                <w:rFonts w:ascii="GHEA Grapalat" w:hAnsi="GHEA Grapalat" w:cs="Sylfaen"/>
                <w:color w:val="000000"/>
                <w:sz w:val="16"/>
                <w:szCs w:val="16"/>
                <w:shd w:val="clear" w:color="auto" w:fill="FFFFFF"/>
                <w:lang w:val="hy-AM"/>
              </w:rPr>
              <w:t xml:space="preserve"> </w:t>
            </w:r>
            <w:r w:rsidRPr="005D5D4F">
              <w:rPr>
                <w:rFonts w:ascii="GHEA Grapalat" w:hAnsi="GHEA Grapalat" w:cs="GHEA Grapalat"/>
                <w:color w:val="000000"/>
                <w:sz w:val="16"/>
                <w:szCs w:val="16"/>
                <w:shd w:val="clear" w:color="auto" w:fill="FFFFFF"/>
                <w:lang w:val="hy-AM"/>
              </w:rPr>
              <w:t>под</w:t>
            </w:r>
            <w:r w:rsidRPr="005D5D4F">
              <w:rPr>
                <w:rFonts w:ascii="GHEA Grapalat" w:hAnsi="GHEA Grapalat" w:cs="Sylfaen"/>
                <w:color w:val="000000"/>
                <w:sz w:val="16"/>
                <w:szCs w:val="16"/>
                <w:shd w:val="clear" w:color="auto" w:fill="FFFFFF"/>
                <w:lang w:val="hy-AM"/>
              </w:rPr>
              <w:t>вергаться необходимой чистке, мытью и дезинфекции.</w:t>
            </w:r>
            <w:r>
              <w:rPr>
                <w:rFonts w:ascii="GHEA Grapalat" w:hAnsi="GHEA Grapalat" w:cs="Sylfaen"/>
                <w:color w:val="000000"/>
                <w:sz w:val="16"/>
                <w:szCs w:val="16"/>
                <w:shd w:val="clear" w:color="auto" w:fill="FFFFFF"/>
                <w:lang w:val="hy-AM"/>
              </w:rPr>
              <w:t xml:space="preserve"> </w:t>
            </w:r>
            <w:r w:rsidRPr="005D5D4F">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7677E250" w14:textId="4521D7D0"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70321C5B" w14:textId="77777777" w:rsidR="009E5C3F" w:rsidRPr="00B138F3" w:rsidRDefault="009E5C3F" w:rsidP="009E5C3F">
            <w:pPr>
              <w:widowControl w:val="0"/>
              <w:jc w:val="center"/>
              <w:rPr>
                <w:rFonts w:ascii="GHEA Grapalat" w:hAnsi="GHEA Grapalat"/>
                <w:sz w:val="16"/>
                <w:szCs w:val="16"/>
              </w:rPr>
            </w:pPr>
          </w:p>
        </w:tc>
        <w:tc>
          <w:tcPr>
            <w:tcW w:w="1134" w:type="dxa"/>
          </w:tcPr>
          <w:p w14:paraId="4D76D4A8"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62C905C6" w14:textId="0B187A8C"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54</w:t>
            </w:r>
          </w:p>
        </w:tc>
        <w:tc>
          <w:tcPr>
            <w:tcW w:w="709" w:type="dxa"/>
            <w:vAlign w:val="center"/>
          </w:tcPr>
          <w:p w14:paraId="54EF677A" w14:textId="441D78CB"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7F619865" w14:textId="2C0B0733"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5E205C2A" w14:textId="6A8D956D"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7BCECD34" w14:textId="77777777" w:rsidTr="001B29C1">
        <w:trPr>
          <w:gridAfter w:val="1"/>
          <w:wAfter w:w="31" w:type="dxa"/>
          <w:trHeight w:val="246"/>
          <w:jc w:val="center"/>
        </w:trPr>
        <w:tc>
          <w:tcPr>
            <w:tcW w:w="1242" w:type="dxa"/>
          </w:tcPr>
          <w:p w14:paraId="3CDF03D1" w14:textId="16FA5AFF"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8</w:t>
            </w:r>
          </w:p>
        </w:tc>
        <w:tc>
          <w:tcPr>
            <w:tcW w:w="1282" w:type="dxa"/>
            <w:vAlign w:val="center"/>
          </w:tcPr>
          <w:p w14:paraId="52A23D85" w14:textId="2C08519D"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0</w:t>
            </w:r>
            <w:r w:rsidRPr="00B91355">
              <w:rPr>
                <w:rFonts w:ascii="GHEA Grapalat" w:hAnsi="GHEA Grapalat" w:cs="Sylfaen"/>
                <w:color w:val="000000"/>
                <w:sz w:val="14"/>
                <w:szCs w:val="14"/>
                <w:shd w:val="clear" w:color="auto" w:fill="FFFFFF"/>
                <w:lang w:val="hy-AM"/>
              </w:rPr>
              <w:t>3211301</w:t>
            </w:r>
          </w:p>
        </w:tc>
        <w:tc>
          <w:tcPr>
            <w:tcW w:w="1559" w:type="dxa"/>
            <w:vAlign w:val="center"/>
          </w:tcPr>
          <w:p w14:paraId="351EF3EE" w14:textId="0108926D" w:rsidR="009E5C3F" w:rsidRPr="00B138F3" w:rsidRDefault="009E5C3F" w:rsidP="009E5C3F">
            <w:pPr>
              <w:widowControl w:val="0"/>
              <w:jc w:val="center"/>
              <w:rPr>
                <w:rFonts w:ascii="GHEA Grapalat" w:hAnsi="GHEA Grapalat"/>
                <w:sz w:val="16"/>
                <w:szCs w:val="16"/>
              </w:rPr>
            </w:pPr>
            <w:r w:rsidRPr="007A6BE0">
              <w:rPr>
                <w:rFonts w:ascii="GHEA Grapalat" w:hAnsi="GHEA Grapalat" w:cs="Sylfaen"/>
                <w:color w:val="000000"/>
                <w:sz w:val="16"/>
                <w:szCs w:val="16"/>
                <w:shd w:val="clear" w:color="auto" w:fill="FFFFFF"/>
                <w:lang w:val="hy-AM"/>
              </w:rPr>
              <w:t>Рис /круглый/</w:t>
            </w:r>
          </w:p>
        </w:tc>
        <w:tc>
          <w:tcPr>
            <w:tcW w:w="1285" w:type="dxa"/>
          </w:tcPr>
          <w:p w14:paraId="7F80B86A"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082FBB3D" w14:textId="2DD49039" w:rsidR="009E5C3F" w:rsidRPr="00B138F3" w:rsidRDefault="009E5C3F" w:rsidP="009E5C3F">
            <w:pPr>
              <w:widowControl w:val="0"/>
              <w:jc w:val="center"/>
              <w:rPr>
                <w:rFonts w:ascii="GHEA Grapalat" w:hAnsi="GHEA Grapalat"/>
                <w:sz w:val="16"/>
                <w:szCs w:val="16"/>
              </w:rPr>
            </w:pPr>
            <w:r w:rsidRPr="007A6BE0">
              <w:rPr>
                <w:rFonts w:ascii="GHEA Grapalat" w:hAnsi="GHEA Grapalat" w:cs="Sylfaen"/>
                <w:color w:val="000000"/>
                <w:sz w:val="16"/>
                <w:szCs w:val="16"/>
                <w:shd w:val="clear" w:color="auto" w:fill="FFFFFF"/>
                <w:lang w:val="hy-AM"/>
              </w:rPr>
              <w:t>Рис белый, крупный, высокий, круглый, цельный, разделенный по ширине на 1-4 сорта, с содержанием влаги от 13% до 15%, согласно ГОСТ 6292-93 или эквивалентному документу.</w:t>
            </w:r>
            <w:r>
              <w:rPr>
                <w:rFonts w:ascii="GHEA Grapalat" w:hAnsi="GHEA Grapalat" w:cs="Sylfaen"/>
                <w:color w:val="000000"/>
                <w:sz w:val="16"/>
                <w:szCs w:val="16"/>
                <w:shd w:val="clear" w:color="auto" w:fill="FFFFFF"/>
              </w:rPr>
              <w:t xml:space="preserve"> </w:t>
            </w:r>
            <w:r w:rsidRPr="007A6BE0">
              <w:rPr>
                <w:rFonts w:ascii="GHEA Grapalat" w:hAnsi="GHEA Grapalat" w:cs="Sylfaen"/>
                <w:color w:val="000000"/>
                <w:sz w:val="16"/>
                <w:szCs w:val="16"/>
                <w:shd w:val="clear" w:color="auto" w:fill="FFFFFF"/>
                <w:lang w:val="hy-AM"/>
              </w:rPr>
              <w:t xml:space="preserve">Безопасная упаковка и маркировка в соответствии с техническими регламентами «О безопасности зерна» (ТС ТУ № 015/2011), принятыми Постановлением Комиссии Таможенного Союза от 9 декабря 2011 г. № 874,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принятыми Постановлением Комиссии Таможенного Союза от 16 августа 2011 г. № 769. На упаковке должна быть маркировка «предназначено для детского сада, а не для продажи».Поставка осуществляется не реже двух раз в месяц. Конкретный день поставки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телефону.Поставка осуществляется за счет Поставщика в соответствующие детские сады по указанным адресам до 12:00, не менее чем тремя транспортными средствами, *транспортными средствами, предназначенными для перевозки пищевых продуктов, утвержденных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транспортными средствами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7A6BE0">
              <w:rPr>
                <w:rFonts w:ascii="Cambria Math" w:hAnsi="Cambria Math" w:cs="Cambria Math"/>
                <w:color w:val="000000"/>
                <w:sz w:val="16"/>
                <w:szCs w:val="16"/>
                <w:shd w:val="clear" w:color="auto" w:fill="FFFFFF"/>
                <w:lang w:val="hy-AM"/>
              </w:rPr>
              <w:t>​​</w:t>
            </w:r>
            <w:r w:rsidRPr="007A6BE0">
              <w:rPr>
                <w:rFonts w:ascii="GHEA Grapalat" w:hAnsi="GHEA Grapalat" w:cs="GHEA Grapalat"/>
                <w:color w:val="000000"/>
                <w:sz w:val="16"/>
                <w:szCs w:val="16"/>
                <w:shd w:val="clear" w:color="auto" w:fill="FFFFFF"/>
                <w:lang w:val="hy-AM"/>
              </w:rPr>
              <w:t>из</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моющихся</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и</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нетоксичных</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материалов</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и</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должна</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периодически</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подвергаться</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необходимой</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чистке</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мытью</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и</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дезинфекции</w:t>
            </w:r>
            <w:r w:rsidRPr="007A6BE0">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2A2EC909" w14:textId="7667ADE3"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5FE328BF" w14:textId="77777777" w:rsidR="009E5C3F" w:rsidRPr="00B138F3" w:rsidRDefault="009E5C3F" w:rsidP="009E5C3F">
            <w:pPr>
              <w:widowControl w:val="0"/>
              <w:jc w:val="center"/>
              <w:rPr>
                <w:rFonts w:ascii="GHEA Grapalat" w:hAnsi="GHEA Grapalat"/>
                <w:sz w:val="16"/>
                <w:szCs w:val="16"/>
              </w:rPr>
            </w:pPr>
          </w:p>
        </w:tc>
        <w:tc>
          <w:tcPr>
            <w:tcW w:w="1134" w:type="dxa"/>
          </w:tcPr>
          <w:p w14:paraId="289F165B"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7A297B45" w14:textId="28FE7AC5"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215</w:t>
            </w:r>
          </w:p>
        </w:tc>
        <w:tc>
          <w:tcPr>
            <w:tcW w:w="709" w:type="dxa"/>
            <w:vAlign w:val="center"/>
          </w:tcPr>
          <w:p w14:paraId="246AFA95" w14:textId="565B9868"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371BEAFD" w14:textId="013ADA44"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4512C2FA" w14:textId="6943EA4B"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0E14455F" w14:textId="77777777" w:rsidTr="001B29C1">
        <w:trPr>
          <w:gridAfter w:val="1"/>
          <w:wAfter w:w="31" w:type="dxa"/>
          <w:trHeight w:val="246"/>
          <w:jc w:val="center"/>
        </w:trPr>
        <w:tc>
          <w:tcPr>
            <w:tcW w:w="1242" w:type="dxa"/>
          </w:tcPr>
          <w:p w14:paraId="4BA892C6" w14:textId="1D819E5D"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9</w:t>
            </w:r>
          </w:p>
        </w:tc>
        <w:tc>
          <w:tcPr>
            <w:tcW w:w="1282" w:type="dxa"/>
            <w:vAlign w:val="center"/>
          </w:tcPr>
          <w:p w14:paraId="1D138668" w14:textId="53010DE6"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0</w:t>
            </w:r>
            <w:r>
              <w:rPr>
                <w:rFonts w:ascii="GHEA Grapalat" w:hAnsi="GHEA Grapalat" w:cs="Sylfaen"/>
                <w:color w:val="000000"/>
                <w:sz w:val="14"/>
                <w:szCs w:val="14"/>
                <w:shd w:val="clear" w:color="auto" w:fill="FFFFFF"/>
                <w:lang w:val="hy-AM"/>
              </w:rPr>
              <w:t>3221117</w:t>
            </w:r>
          </w:p>
        </w:tc>
        <w:tc>
          <w:tcPr>
            <w:tcW w:w="1559" w:type="dxa"/>
            <w:vAlign w:val="center"/>
          </w:tcPr>
          <w:p w14:paraId="1117FA68" w14:textId="25AAA2C8" w:rsidR="009E5C3F" w:rsidRPr="00B138F3" w:rsidRDefault="009E5C3F" w:rsidP="009E5C3F">
            <w:pPr>
              <w:widowControl w:val="0"/>
              <w:jc w:val="center"/>
              <w:rPr>
                <w:rFonts w:ascii="GHEA Grapalat" w:hAnsi="GHEA Grapalat"/>
                <w:sz w:val="16"/>
                <w:szCs w:val="16"/>
              </w:rPr>
            </w:pPr>
            <w:r w:rsidRPr="007A6BE0">
              <w:rPr>
                <w:rFonts w:ascii="GHEA Grapalat" w:hAnsi="GHEA Grapalat" w:cs="Sylfaen"/>
                <w:color w:val="000000"/>
                <w:sz w:val="16"/>
                <w:szCs w:val="16"/>
                <w:shd w:val="clear" w:color="auto" w:fill="FFFFFF"/>
                <w:lang w:val="hy-AM"/>
              </w:rPr>
              <w:t>горох</w:t>
            </w:r>
          </w:p>
        </w:tc>
        <w:tc>
          <w:tcPr>
            <w:tcW w:w="1285" w:type="dxa"/>
          </w:tcPr>
          <w:p w14:paraId="5FEE2B37"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4EFCC91A" w14:textId="07580476" w:rsidR="009E5C3F" w:rsidRPr="00B138F3" w:rsidRDefault="009E5C3F" w:rsidP="009E5C3F">
            <w:pPr>
              <w:widowControl w:val="0"/>
              <w:jc w:val="center"/>
              <w:rPr>
                <w:rFonts w:ascii="GHEA Grapalat" w:hAnsi="GHEA Grapalat"/>
                <w:sz w:val="16"/>
                <w:szCs w:val="16"/>
              </w:rPr>
            </w:pPr>
            <w:r w:rsidRPr="007A6BE0">
              <w:rPr>
                <w:rFonts w:ascii="GHEA Grapalat" w:hAnsi="GHEA Grapalat" w:cs="Sylfaen"/>
                <w:color w:val="000000"/>
                <w:sz w:val="16"/>
                <w:szCs w:val="16"/>
                <w:shd w:val="clear" w:color="auto" w:fill="FFFFFF"/>
                <w:lang w:val="hy-AM"/>
              </w:rPr>
              <w:t xml:space="preserve">Упаковка: максимум 5 кг; сушеные, очищенные, желтого или зеленого цвета, чистые. Упаковка: пищевая полиэтиленовая пленка с соответствующей маркировкой. ГОСТ 28674-90 или эквивалент.Безопасная упаковка и маркировка в соответствии с техническими регламентами «О безопасности зерна» (ТС ТУ № 015/2011), принятыми Постановлением Комиссии Таможенного Союза от 9 декабря 2011 г. № 874,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принятыми Постановлением Комиссии Таможенного Союза от 16 августа 2011 г. № 769. На упаковке должна быть маркировка «предназначено для детского сада, а не для продажи».Поставка осуществляется не реже одного раза в неделю. Конкретный день поставки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7A6BE0">
              <w:rPr>
                <w:rFonts w:ascii="Cambria Math" w:hAnsi="Cambria Math" w:cs="Cambria Math"/>
                <w:color w:val="000000"/>
                <w:sz w:val="16"/>
                <w:szCs w:val="16"/>
                <w:shd w:val="clear" w:color="auto" w:fill="FFFFFF"/>
                <w:lang w:val="hy-AM"/>
              </w:rPr>
              <w:t>​​</w:t>
            </w:r>
            <w:r w:rsidRPr="007A6BE0">
              <w:rPr>
                <w:rFonts w:ascii="GHEA Grapalat" w:hAnsi="GHEA Grapalat" w:cs="GHEA Grapalat"/>
                <w:color w:val="000000"/>
                <w:sz w:val="16"/>
                <w:szCs w:val="16"/>
                <w:shd w:val="clear" w:color="auto" w:fill="FFFFFF"/>
                <w:lang w:val="hy-AM"/>
              </w:rPr>
              <w:t>из</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моющихся</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и</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нетоксичных</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материалов</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и</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должна</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периодически</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подвергаться</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необходимой</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чистке</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мытью</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и</w:t>
            </w:r>
            <w:r w:rsidRPr="007A6BE0">
              <w:rPr>
                <w:rFonts w:ascii="GHEA Grapalat" w:hAnsi="GHEA Grapalat" w:cs="Sylfaen"/>
                <w:color w:val="000000"/>
                <w:sz w:val="16"/>
                <w:szCs w:val="16"/>
                <w:shd w:val="clear" w:color="auto" w:fill="FFFFFF"/>
                <w:lang w:val="hy-AM"/>
              </w:rPr>
              <w:t xml:space="preserve"> </w:t>
            </w:r>
            <w:r w:rsidRPr="007A6BE0">
              <w:rPr>
                <w:rFonts w:ascii="GHEA Grapalat" w:hAnsi="GHEA Grapalat" w:cs="GHEA Grapalat"/>
                <w:color w:val="000000"/>
                <w:sz w:val="16"/>
                <w:szCs w:val="16"/>
                <w:shd w:val="clear" w:color="auto" w:fill="FFFFFF"/>
                <w:lang w:val="hy-AM"/>
              </w:rPr>
              <w:t>дезинфекции</w:t>
            </w:r>
            <w:r w:rsidRPr="007A6BE0">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52BBC868" w14:textId="31CA81A1"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09040F15" w14:textId="77777777" w:rsidR="009E5C3F" w:rsidRPr="00B138F3" w:rsidRDefault="009E5C3F" w:rsidP="009E5C3F">
            <w:pPr>
              <w:widowControl w:val="0"/>
              <w:jc w:val="center"/>
              <w:rPr>
                <w:rFonts w:ascii="GHEA Grapalat" w:hAnsi="GHEA Grapalat"/>
                <w:sz w:val="16"/>
                <w:szCs w:val="16"/>
              </w:rPr>
            </w:pPr>
          </w:p>
        </w:tc>
        <w:tc>
          <w:tcPr>
            <w:tcW w:w="1134" w:type="dxa"/>
          </w:tcPr>
          <w:p w14:paraId="7BC34F2C"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0EC1542E" w14:textId="6B87D686"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50</w:t>
            </w:r>
          </w:p>
        </w:tc>
        <w:tc>
          <w:tcPr>
            <w:tcW w:w="709" w:type="dxa"/>
            <w:vAlign w:val="center"/>
          </w:tcPr>
          <w:p w14:paraId="29C732AB" w14:textId="40097743"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59EF884F" w14:textId="65A597F5"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554D35C2" w14:textId="14B039BB"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5E5D1D6A" w14:textId="77777777" w:rsidTr="001B29C1">
        <w:trPr>
          <w:gridAfter w:val="1"/>
          <w:wAfter w:w="31" w:type="dxa"/>
          <w:trHeight w:val="246"/>
          <w:jc w:val="center"/>
        </w:trPr>
        <w:tc>
          <w:tcPr>
            <w:tcW w:w="1242" w:type="dxa"/>
          </w:tcPr>
          <w:p w14:paraId="3AB60496" w14:textId="27BCF15D"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10</w:t>
            </w:r>
          </w:p>
        </w:tc>
        <w:tc>
          <w:tcPr>
            <w:tcW w:w="1282" w:type="dxa"/>
            <w:vAlign w:val="center"/>
          </w:tcPr>
          <w:p w14:paraId="73DAB55F" w14:textId="3B68441C"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15616000</w:t>
            </w:r>
          </w:p>
        </w:tc>
        <w:tc>
          <w:tcPr>
            <w:tcW w:w="1559" w:type="dxa"/>
            <w:vAlign w:val="center"/>
          </w:tcPr>
          <w:p w14:paraId="286CF746" w14:textId="4FE7A97D" w:rsidR="009E5C3F" w:rsidRPr="00B138F3" w:rsidRDefault="009E5C3F" w:rsidP="009E5C3F">
            <w:pPr>
              <w:widowControl w:val="0"/>
              <w:jc w:val="center"/>
              <w:rPr>
                <w:rFonts w:ascii="GHEA Grapalat" w:hAnsi="GHEA Grapalat"/>
                <w:sz w:val="16"/>
                <w:szCs w:val="16"/>
              </w:rPr>
            </w:pPr>
            <w:r w:rsidRPr="00FA47F8">
              <w:rPr>
                <w:rFonts w:ascii="GHEA Grapalat" w:hAnsi="GHEA Grapalat" w:cs="Sylfaen"/>
                <w:color w:val="000000"/>
                <w:sz w:val="16"/>
                <w:szCs w:val="16"/>
                <w:shd w:val="clear" w:color="auto" w:fill="FFFFFF"/>
                <w:lang w:val="hy-AM"/>
              </w:rPr>
              <w:t>Гречиха</w:t>
            </w:r>
          </w:p>
        </w:tc>
        <w:tc>
          <w:tcPr>
            <w:tcW w:w="1285" w:type="dxa"/>
          </w:tcPr>
          <w:p w14:paraId="7756F259"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5D9C29D4" w14:textId="49E9A554" w:rsidR="009E5C3F" w:rsidRPr="00B138F3" w:rsidRDefault="009E5C3F" w:rsidP="009E5C3F">
            <w:pPr>
              <w:widowControl w:val="0"/>
              <w:jc w:val="center"/>
              <w:rPr>
                <w:rFonts w:ascii="GHEA Grapalat" w:hAnsi="GHEA Grapalat"/>
                <w:sz w:val="16"/>
                <w:szCs w:val="16"/>
              </w:rPr>
            </w:pPr>
            <w:r w:rsidRPr="00FA47F8">
              <w:rPr>
                <w:rFonts w:ascii="GHEA Grapalat" w:hAnsi="GHEA Grapalat" w:cs="Sylfaen"/>
                <w:color w:val="000000"/>
                <w:sz w:val="16"/>
                <w:szCs w:val="16"/>
                <w:shd w:val="clear" w:color="auto" w:fill="FFFFFF"/>
                <w:lang w:val="hy-AM"/>
              </w:rPr>
              <w:t>Гречка I типа, чистая, упаковка не более 5 кг, в пищевую полиэтиленовую пленку, с соответствующей маркировкой, влажность не более 14,0%, содержание зерна не менее 97,5%.</w:t>
            </w:r>
            <w:r>
              <w:rPr>
                <w:rFonts w:ascii="GHEA Grapalat" w:hAnsi="GHEA Grapalat" w:cs="Sylfaen"/>
                <w:color w:val="000000"/>
                <w:sz w:val="16"/>
                <w:szCs w:val="16"/>
                <w:shd w:val="clear" w:color="auto" w:fill="FFFFFF"/>
              </w:rPr>
              <w:t xml:space="preserve"> </w:t>
            </w:r>
            <w:r w:rsidRPr="00FA47F8">
              <w:rPr>
                <w:rFonts w:ascii="GHEA Grapalat" w:hAnsi="GHEA Grapalat" w:cs="Sylfaen"/>
                <w:color w:val="000000"/>
                <w:sz w:val="16"/>
                <w:szCs w:val="16"/>
                <w:shd w:val="clear" w:color="auto" w:fill="FFFFFF"/>
                <w:lang w:val="hy-AM"/>
              </w:rPr>
              <w:t xml:space="preserve">Согласно стандарту АСТ ГОСТ Р 55290-2012. Упаковка должна быть помечена как «предназначено для детского сада, а не для продажи».Безопасная упаковка и маркировка в соответствии с техническими регламентами «О безопасности зерна» (ТС ТУ № 015/2011), принятыми Постановлением Комиссии Таможенного союза от 9 декабря 2011 г. № 874,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принятыми Постановлением Комиссии Таможенного союза от 16 августа 2011 г. № 769.Поставка осуществляется не реже одного раза в год. неделю. Конкретный день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телефону.Доставка осуществляется за счет Поставщика в соответствующие детские сады по указанным адресам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FA47F8">
              <w:rPr>
                <w:rFonts w:ascii="Cambria Math" w:hAnsi="Cambria Math" w:cs="Cambria Math"/>
                <w:color w:val="000000"/>
                <w:sz w:val="16"/>
                <w:szCs w:val="16"/>
                <w:shd w:val="clear" w:color="auto" w:fill="FFFFFF"/>
                <w:lang w:val="hy-AM"/>
              </w:rPr>
              <w:t>​​</w:t>
            </w:r>
            <w:r w:rsidRPr="00FA47F8">
              <w:rPr>
                <w:rFonts w:ascii="GHEA Grapalat" w:hAnsi="GHEA Grapalat" w:cs="GHEA Grapalat"/>
                <w:color w:val="000000"/>
                <w:sz w:val="16"/>
                <w:szCs w:val="16"/>
                <w:shd w:val="clear" w:color="auto" w:fill="FFFFFF"/>
                <w:lang w:val="hy-AM"/>
              </w:rPr>
              <w:t>из</w:t>
            </w:r>
            <w:r w:rsidRPr="00FA47F8">
              <w:rPr>
                <w:rFonts w:ascii="GHEA Grapalat" w:hAnsi="GHEA Grapalat" w:cs="Sylfaen"/>
                <w:color w:val="000000"/>
                <w:sz w:val="16"/>
                <w:szCs w:val="16"/>
                <w:shd w:val="clear" w:color="auto" w:fill="FFFFFF"/>
                <w:lang w:val="hy-AM"/>
              </w:rPr>
              <w:t xml:space="preserve"> </w:t>
            </w:r>
            <w:r w:rsidRPr="00FA47F8">
              <w:rPr>
                <w:rFonts w:ascii="GHEA Grapalat" w:hAnsi="GHEA Grapalat" w:cs="GHEA Grapalat"/>
                <w:color w:val="000000"/>
                <w:sz w:val="16"/>
                <w:szCs w:val="16"/>
                <w:shd w:val="clear" w:color="auto" w:fill="FFFFFF"/>
                <w:lang w:val="hy-AM"/>
              </w:rPr>
              <w:t>моющихся</w:t>
            </w:r>
            <w:r w:rsidRPr="00FA47F8">
              <w:rPr>
                <w:rFonts w:ascii="GHEA Grapalat" w:hAnsi="GHEA Grapalat" w:cs="Sylfaen"/>
                <w:color w:val="000000"/>
                <w:sz w:val="16"/>
                <w:szCs w:val="16"/>
                <w:shd w:val="clear" w:color="auto" w:fill="FFFFFF"/>
                <w:lang w:val="hy-AM"/>
              </w:rPr>
              <w:t xml:space="preserve"> </w:t>
            </w:r>
            <w:r w:rsidRPr="00FA47F8">
              <w:rPr>
                <w:rFonts w:ascii="GHEA Grapalat" w:hAnsi="GHEA Grapalat" w:cs="GHEA Grapalat"/>
                <w:color w:val="000000"/>
                <w:sz w:val="16"/>
                <w:szCs w:val="16"/>
                <w:shd w:val="clear" w:color="auto" w:fill="FFFFFF"/>
                <w:lang w:val="hy-AM"/>
              </w:rPr>
              <w:t>и</w:t>
            </w:r>
            <w:r w:rsidRPr="00FA47F8">
              <w:rPr>
                <w:rFonts w:ascii="GHEA Grapalat" w:hAnsi="GHEA Grapalat" w:cs="Sylfaen"/>
                <w:color w:val="000000"/>
                <w:sz w:val="16"/>
                <w:szCs w:val="16"/>
                <w:shd w:val="clear" w:color="auto" w:fill="FFFFFF"/>
                <w:lang w:val="hy-AM"/>
              </w:rPr>
              <w:t xml:space="preserve"> </w:t>
            </w:r>
            <w:r w:rsidRPr="00FA47F8">
              <w:rPr>
                <w:rFonts w:ascii="GHEA Grapalat" w:hAnsi="GHEA Grapalat" w:cs="GHEA Grapalat"/>
                <w:color w:val="000000"/>
                <w:sz w:val="16"/>
                <w:szCs w:val="16"/>
                <w:shd w:val="clear" w:color="auto" w:fill="FFFFFF"/>
                <w:lang w:val="hy-AM"/>
              </w:rPr>
              <w:t>нетоксичных</w:t>
            </w:r>
            <w:r w:rsidRPr="00FA47F8">
              <w:rPr>
                <w:rFonts w:ascii="GHEA Grapalat" w:hAnsi="GHEA Grapalat" w:cs="Sylfaen"/>
                <w:color w:val="000000"/>
                <w:sz w:val="16"/>
                <w:szCs w:val="16"/>
                <w:shd w:val="clear" w:color="auto" w:fill="FFFFFF"/>
                <w:lang w:val="hy-AM"/>
              </w:rPr>
              <w:t xml:space="preserve"> </w:t>
            </w:r>
            <w:r w:rsidRPr="00FA47F8">
              <w:rPr>
                <w:rFonts w:ascii="GHEA Grapalat" w:hAnsi="GHEA Grapalat" w:cs="GHEA Grapalat"/>
                <w:color w:val="000000"/>
                <w:sz w:val="16"/>
                <w:szCs w:val="16"/>
                <w:shd w:val="clear" w:color="auto" w:fill="FFFFFF"/>
                <w:lang w:val="hy-AM"/>
              </w:rPr>
              <w:t>материалов</w:t>
            </w:r>
            <w:r w:rsidRPr="00FA47F8">
              <w:rPr>
                <w:rFonts w:ascii="GHEA Grapalat" w:hAnsi="GHEA Grapalat" w:cs="Sylfaen"/>
                <w:color w:val="000000"/>
                <w:sz w:val="16"/>
                <w:szCs w:val="16"/>
                <w:shd w:val="clear" w:color="auto" w:fill="FFFFFF"/>
                <w:lang w:val="hy-AM"/>
              </w:rPr>
              <w:t xml:space="preserve"> </w:t>
            </w:r>
            <w:r w:rsidRPr="00FA47F8">
              <w:rPr>
                <w:rFonts w:ascii="GHEA Grapalat" w:hAnsi="GHEA Grapalat" w:cs="GHEA Grapalat"/>
                <w:color w:val="000000"/>
                <w:sz w:val="16"/>
                <w:szCs w:val="16"/>
                <w:shd w:val="clear" w:color="auto" w:fill="FFFFFF"/>
                <w:lang w:val="hy-AM"/>
              </w:rPr>
              <w:t>и</w:t>
            </w:r>
            <w:r w:rsidRPr="00FA47F8">
              <w:rPr>
                <w:rFonts w:ascii="GHEA Grapalat" w:hAnsi="GHEA Grapalat" w:cs="Sylfaen"/>
                <w:color w:val="000000"/>
                <w:sz w:val="16"/>
                <w:szCs w:val="16"/>
                <w:shd w:val="clear" w:color="auto" w:fill="FFFFFF"/>
                <w:lang w:val="hy-AM"/>
              </w:rPr>
              <w:t xml:space="preserve"> </w:t>
            </w:r>
            <w:r w:rsidRPr="00FA47F8">
              <w:rPr>
                <w:rFonts w:ascii="GHEA Grapalat" w:hAnsi="GHEA Grapalat" w:cs="GHEA Grapalat"/>
                <w:color w:val="000000"/>
                <w:sz w:val="16"/>
                <w:szCs w:val="16"/>
                <w:shd w:val="clear" w:color="auto" w:fill="FFFFFF"/>
                <w:lang w:val="hy-AM"/>
              </w:rPr>
              <w:t>должна</w:t>
            </w:r>
            <w:r w:rsidRPr="00FA47F8">
              <w:rPr>
                <w:rFonts w:ascii="GHEA Grapalat" w:hAnsi="GHEA Grapalat" w:cs="Sylfaen"/>
                <w:color w:val="000000"/>
                <w:sz w:val="16"/>
                <w:szCs w:val="16"/>
                <w:shd w:val="clear" w:color="auto" w:fill="FFFFFF"/>
                <w:lang w:val="hy-AM"/>
              </w:rPr>
              <w:t xml:space="preserve"> </w:t>
            </w:r>
            <w:r w:rsidRPr="00FA47F8">
              <w:rPr>
                <w:rFonts w:ascii="GHEA Grapalat" w:hAnsi="GHEA Grapalat" w:cs="GHEA Grapalat"/>
                <w:color w:val="000000"/>
                <w:sz w:val="16"/>
                <w:szCs w:val="16"/>
                <w:shd w:val="clear" w:color="auto" w:fill="FFFFFF"/>
                <w:lang w:val="hy-AM"/>
              </w:rPr>
              <w:t>периодически</w:t>
            </w:r>
            <w:r w:rsidRPr="00FA47F8">
              <w:rPr>
                <w:rFonts w:ascii="GHEA Grapalat" w:hAnsi="GHEA Grapalat" w:cs="Sylfaen"/>
                <w:color w:val="000000"/>
                <w:sz w:val="16"/>
                <w:szCs w:val="16"/>
                <w:shd w:val="clear" w:color="auto" w:fill="FFFFFF"/>
                <w:lang w:val="hy-AM"/>
              </w:rPr>
              <w:t xml:space="preserve"> </w:t>
            </w:r>
            <w:r w:rsidRPr="00FA47F8">
              <w:rPr>
                <w:rFonts w:ascii="GHEA Grapalat" w:hAnsi="GHEA Grapalat" w:cs="GHEA Grapalat"/>
                <w:color w:val="000000"/>
                <w:sz w:val="16"/>
                <w:szCs w:val="16"/>
                <w:shd w:val="clear" w:color="auto" w:fill="FFFFFF"/>
                <w:lang w:val="hy-AM"/>
              </w:rPr>
              <w:t>подвергаться</w:t>
            </w:r>
            <w:r w:rsidRPr="00FA47F8">
              <w:rPr>
                <w:rFonts w:ascii="GHEA Grapalat" w:hAnsi="GHEA Grapalat" w:cs="Sylfaen"/>
                <w:color w:val="000000"/>
                <w:sz w:val="16"/>
                <w:szCs w:val="16"/>
                <w:shd w:val="clear" w:color="auto" w:fill="FFFFFF"/>
                <w:lang w:val="hy-AM"/>
              </w:rPr>
              <w:t xml:space="preserve"> </w:t>
            </w:r>
            <w:r w:rsidRPr="00FA47F8">
              <w:rPr>
                <w:rFonts w:ascii="GHEA Grapalat" w:hAnsi="GHEA Grapalat" w:cs="GHEA Grapalat"/>
                <w:color w:val="000000"/>
                <w:sz w:val="16"/>
                <w:szCs w:val="16"/>
                <w:shd w:val="clear" w:color="auto" w:fill="FFFFFF"/>
                <w:lang w:val="hy-AM"/>
              </w:rPr>
              <w:t>необходимой</w:t>
            </w:r>
            <w:r w:rsidRPr="00FA47F8">
              <w:rPr>
                <w:rFonts w:ascii="GHEA Grapalat" w:hAnsi="GHEA Grapalat" w:cs="Sylfaen"/>
                <w:color w:val="000000"/>
                <w:sz w:val="16"/>
                <w:szCs w:val="16"/>
                <w:shd w:val="clear" w:color="auto" w:fill="FFFFFF"/>
                <w:lang w:val="hy-AM"/>
              </w:rPr>
              <w:t xml:space="preserve"> </w:t>
            </w:r>
            <w:r w:rsidRPr="00FA47F8">
              <w:rPr>
                <w:rFonts w:ascii="GHEA Grapalat" w:hAnsi="GHEA Grapalat" w:cs="GHEA Grapalat"/>
                <w:color w:val="000000"/>
                <w:sz w:val="16"/>
                <w:szCs w:val="16"/>
                <w:shd w:val="clear" w:color="auto" w:fill="FFFFFF"/>
                <w:lang w:val="hy-AM"/>
              </w:rPr>
              <w:t>чис</w:t>
            </w:r>
            <w:r w:rsidRPr="00FA47F8">
              <w:rPr>
                <w:rFonts w:ascii="GHEA Grapalat" w:hAnsi="GHEA Grapalat" w:cs="Sylfaen"/>
                <w:color w:val="000000"/>
                <w:sz w:val="16"/>
                <w:szCs w:val="16"/>
                <w:shd w:val="clear" w:color="auto" w:fill="FFFFFF"/>
                <w:lang w:val="hy-AM"/>
              </w:rPr>
              <w:t>тке, мытью и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4AFDA0A0" w14:textId="5E3B5AB5"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7F080891" w14:textId="77777777" w:rsidR="009E5C3F" w:rsidRPr="00B138F3" w:rsidRDefault="009E5C3F" w:rsidP="009E5C3F">
            <w:pPr>
              <w:widowControl w:val="0"/>
              <w:jc w:val="center"/>
              <w:rPr>
                <w:rFonts w:ascii="GHEA Grapalat" w:hAnsi="GHEA Grapalat"/>
                <w:sz w:val="16"/>
                <w:szCs w:val="16"/>
              </w:rPr>
            </w:pPr>
          </w:p>
        </w:tc>
        <w:tc>
          <w:tcPr>
            <w:tcW w:w="1134" w:type="dxa"/>
          </w:tcPr>
          <w:p w14:paraId="723D98D6"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401D34D1" w14:textId="67647A8F"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108</w:t>
            </w:r>
          </w:p>
        </w:tc>
        <w:tc>
          <w:tcPr>
            <w:tcW w:w="709" w:type="dxa"/>
            <w:vAlign w:val="center"/>
          </w:tcPr>
          <w:p w14:paraId="3B7FFF22" w14:textId="73435C55"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386B8096" w14:textId="2089A785"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0F30CE0A" w14:textId="1402D125"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4DBF6590" w14:textId="77777777" w:rsidTr="001B29C1">
        <w:trPr>
          <w:gridAfter w:val="1"/>
          <w:wAfter w:w="31" w:type="dxa"/>
          <w:trHeight w:val="246"/>
          <w:jc w:val="center"/>
        </w:trPr>
        <w:tc>
          <w:tcPr>
            <w:tcW w:w="1242" w:type="dxa"/>
          </w:tcPr>
          <w:p w14:paraId="353E45CC" w14:textId="6DEDAA71"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11</w:t>
            </w:r>
          </w:p>
        </w:tc>
        <w:tc>
          <w:tcPr>
            <w:tcW w:w="1282" w:type="dxa"/>
            <w:vAlign w:val="center"/>
          </w:tcPr>
          <w:p w14:paraId="3108783B" w14:textId="04305A14"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15619000</w:t>
            </w:r>
          </w:p>
        </w:tc>
        <w:tc>
          <w:tcPr>
            <w:tcW w:w="1559" w:type="dxa"/>
            <w:vAlign w:val="center"/>
          </w:tcPr>
          <w:p w14:paraId="2CF93019" w14:textId="64FCB25A" w:rsidR="009E5C3F" w:rsidRPr="00B138F3" w:rsidRDefault="009E5C3F" w:rsidP="009E5C3F">
            <w:pPr>
              <w:widowControl w:val="0"/>
              <w:jc w:val="center"/>
              <w:rPr>
                <w:rFonts w:ascii="GHEA Grapalat" w:hAnsi="GHEA Grapalat"/>
                <w:sz w:val="16"/>
                <w:szCs w:val="16"/>
              </w:rPr>
            </w:pPr>
            <w:r w:rsidRPr="00FC09E0">
              <w:rPr>
                <w:rFonts w:ascii="GHEA Grapalat" w:hAnsi="GHEA Grapalat" w:cs="Sylfaen"/>
                <w:color w:val="000000"/>
                <w:sz w:val="16"/>
                <w:szCs w:val="16"/>
                <w:shd w:val="clear" w:color="auto" w:fill="FFFFFF"/>
                <w:lang w:val="hy-AM"/>
              </w:rPr>
              <w:t>Бук</w:t>
            </w:r>
          </w:p>
        </w:tc>
        <w:tc>
          <w:tcPr>
            <w:tcW w:w="1285" w:type="dxa"/>
          </w:tcPr>
          <w:p w14:paraId="6EB6FF8D"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7D76C792" w14:textId="60A6FE78" w:rsidR="009E5C3F" w:rsidRPr="00B138F3" w:rsidRDefault="009E5C3F" w:rsidP="009E5C3F">
            <w:pPr>
              <w:widowControl w:val="0"/>
              <w:jc w:val="center"/>
              <w:rPr>
                <w:rFonts w:ascii="GHEA Grapalat" w:hAnsi="GHEA Grapalat"/>
                <w:sz w:val="16"/>
                <w:szCs w:val="16"/>
              </w:rPr>
            </w:pPr>
            <w:r w:rsidRPr="00FC09E0">
              <w:rPr>
                <w:rFonts w:ascii="GHEA Grapalat" w:hAnsi="GHEA Grapalat" w:cs="Sylfaen"/>
                <w:color w:val="000000"/>
                <w:sz w:val="16"/>
                <w:szCs w:val="16"/>
                <w:shd w:val="clear" w:color="auto" w:fill="FFFFFF"/>
                <w:lang w:val="hy-AM"/>
              </w:rPr>
              <w:t>Упаковка: максимум 5 кг. Получено из буковых зерен, чистое. Упаковка: полиэтиленовая пленка, предназначенная для пищевых продуктов, с соответствующей маркировкой, с зерном, влажность не более 15%. В соответствии с техническими условиями производителя (ТП). Упаковка должна быть помечена как «предназначено для детского сада, а не для продажи».</w:t>
            </w:r>
            <w:r>
              <w:rPr>
                <w:rFonts w:ascii="GHEA Grapalat" w:hAnsi="GHEA Grapalat" w:cs="Sylfaen"/>
                <w:color w:val="000000"/>
                <w:sz w:val="16"/>
                <w:szCs w:val="16"/>
                <w:shd w:val="clear" w:color="auto" w:fill="FFFFFF"/>
              </w:rPr>
              <w:t xml:space="preserve"> </w:t>
            </w:r>
            <w:r w:rsidRPr="00FC09E0">
              <w:rPr>
                <w:rFonts w:ascii="GHEA Grapalat" w:hAnsi="GHEA Grapalat" w:cs="Sylfaen"/>
                <w:color w:val="000000"/>
                <w:sz w:val="16"/>
                <w:szCs w:val="16"/>
                <w:shd w:val="clear" w:color="auto" w:fill="FFFFFF"/>
                <w:lang w:val="hy-AM"/>
              </w:rPr>
              <w:t xml:space="preserve">Безопасная упаковка и маркировка в соответствии с техническими регламентами «О безопасности зерна» (ТС ТУ № 015/2011), принятыми Постановлением Комиссии Таможенного союза от 9 декабря 2011 г. № 874,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принятыми Постановлением Комиссии Таможенного союза от 16 августа 2011 г. № 769.Поставка осуществляется не реже двух раз в неделю. месяц. Конкретный день доставки определяется Покупателем путем предварительного (не ранее чем за 3 рабочих дня) заказа по электронной почте или телефону.Доставка осуществляется за счет Поставщика в соответствующие детские сады по указанным адресам до 12:00, не менее чем тремя транспортными средствами, *транспортными средствами, предназначенными для перевозки пищевых продуктов, утвержденными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транспортными средствами должны соблюдаться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FC09E0">
              <w:rPr>
                <w:rFonts w:ascii="Cambria Math" w:hAnsi="Cambria Math" w:cs="Cambria Math"/>
                <w:color w:val="000000"/>
                <w:sz w:val="16"/>
                <w:szCs w:val="16"/>
                <w:shd w:val="clear" w:color="auto" w:fill="FFFFFF"/>
                <w:lang w:val="hy-AM"/>
              </w:rPr>
              <w:t>​​</w:t>
            </w:r>
            <w:r w:rsidRPr="00FC09E0">
              <w:rPr>
                <w:rFonts w:ascii="GHEA Grapalat" w:hAnsi="GHEA Grapalat" w:cs="GHEA Grapalat"/>
                <w:color w:val="000000"/>
                <w:sz w:val="16"/>
                <w:szCs w:val="16"/>
                <w:shd w:val="clear" w:color="auto" w:fill="FFFFFF"/>
                <w:lang w:val="hy-AM"/>
              </w:rPr>
              <w:t>из</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моющихся</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и</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нетоксичных</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материалов</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и</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должна</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периодически</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подвергаться</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необходимой</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очистке</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мытью</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и</w:t>
            </w:r>
            <w:r w:rsidRPr="00FC09E0">
              <w:rPr>
                <w:rFonts w:ascii="GHEA Grapalat" w:hAnsi="GHEA Grapalat" w:cs="Sylfaen"/>
                <w:color w:val="000000"/>
                <w:sz w:val="16"/>
                <w:szCs w:val="16"/>
                <w:shd w:val="clear" w:color="auto" w:fill="FFFFFF"/>
                <w:lang w:val="hy-AM"/>
              </w:rPr>
              <w:t xml:space="preserve"> </w:t>
            </w:r>
            <w:r w:rsidRPr="00FC09E0">
              <w:rPr>
                <w:rFonts w:ascii="GHEA Grapalat" w:hAnsi="GHEA Grapalat" w:cs="GHEA Grapalat"/>
                <w:color w:val="000000"/>
                <w:sz w:val="16"/>
                <w:szCs w:val="16"/>
                <w:shd w:val="clear" w:color="auto" w:fill="FFFFFF"/>
                <w:lang w:val="hy-AM"/>
              </w:rPr>
              <w:t>дезинфекции</w:t>
            </w:r>
            <w:r w:rsidRPr="00FC09E0">
              <w:rPr>
                <w:rFonts w:ascii="GHEA Grapalat" w:hAnsi="GHEA Grapalat" w:cs="Sylfaen"/>
                <w:color w:val="000000"/>
                <w:sz w:val="16"/>
                <w:szCs w:val="16"/>
                <w:shd w:val="clear" w:color="auto" w:fill="FFFFFF"/>
                <w:lang w:val="hy-AM"/>
              </w:rPr>
              <w:t>.*Для указанных в данном решении видов продуктов питания.Указанный объем каждого вида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фактически поставленной продукции.</w:t>
            </w:r>
          </w:p>
        </w:tc>
        <w:tc>
          <w:tcPr>
            <w:tcW w:w="1085" w:type="dxa"/>
            <w:vAlign w:val="center"/>
          </w:tcPr>
          <w:p w14:paraId="50D315E9" w14:textId="39416F99"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4CFC7ECF" w14:textId="77777777" w:rsidR="009E5C3F" w:rsidRPr="00B138F3" w:rsidRDefault="009E5C3F" w:rsidP="009E5C3F">
            <w:pPr>
              <w:widowControl w:val="0"/>
              <w:jc w:val="center"/>
              <w:rPr>
                <w:rFonts w:ascii="GHEA Grapalat" w:hAnsi="GHEA Grapalat"/>
                <w:sz w:val="16"/>
                <w:szCs w:val="16"/>
              </w:rPr>
            </w:pPr>
          </w:p>
        </w:tc>
        <w:tc>
          <w:tcPr>
            <w:tcW w:w="1134" w:type="dxa"/>
          </w:tcPr>
          <w:p w14:paraId="0D99AC03"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5B689647" w14:textId="602E608A"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150</w:t>
            </w:r>
          </w:p>
        </w:tc>
        <w:tc>
          <w:tcPr>
            <w:tcW w:w="709" w:type="dxa"/>
            <w:vAlign w:val="center"/>
          </w:tcPr>
          <w:p w14:paraId="5659FB8E" w14:textId="560EDAF3"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551467A7" w14:textId="7C7619E0"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0AD94F2F" w14:textId="739D1AB3"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0E026C0E" w14:textId="77777777" w:rsidTr="001B29C1">
        <w:trPr>
          <w:gridAfter w:val="1"/>
          <w:wAfter w:w="31" w:type="dxa"/>
          <w:trHeight w:val="246"/>
          <w:jc w:val="center"/>
        </w:trPr>
        <w:tc>
          <w:tcPr>
            <w:tcW w:w="1242" w:type="dxa"/>
          </w:tcPr>
          <w:p w14:paraId="449A24EA" w14:textId="7FD25BB5"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12</w:t>
            </w:r>
          </w:p>
        </w:tc>
        <w:tc>
          <w:tcPr>
            <w:tcW w:w="1282" w:type="dxa"/>
            <w:vAlign w:val="center"/>
          </w:tcPr>
          <w:p w14:paraId="6886F4F4" w14:textId="061A047F"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15331151</w:t>
            </w:r>
          </w:p>
        </w:tc>
        <w:tc>
          <w:tcPr>
            <w:tcW w:w="1559" w:type="dxa"/>
            <w:vAlign w:val="center"/>
          </w:tcPr>
          <w:p w14:paraId="1C702D94" w14:textId="246D0720" w:rsidR="009E5C3F" w:rsidRPr="00B138F3" w:rsidRDefault="009E5C3F" w:rsidP="009E5C3F">
            <w:pPr>
              <w:widowControl w:val="0"/>
              <w:jc w:val="center"/>
              <w:rPr>
                <w:rFonts w:ascii="GHEA Grapalat" w:hAnsi="GHEA Grapalat"/>
                <w:sz w:val="16"/>
                <w:szCs w:val="16"/>
              </w:rPr>
            </w:pPr>
            <w:r w:rsidRPr="004A7297">
              <w:rPr>
                <w:rFonts w:ascii="GHEA Grapalat" w:hAnsi="GHEA Grapalat" w:cs="Sylfaen"/>
                <w:color w:val="000000"/>
                <w:sz w:val="16"/>
                <w:szCs w:val="16"/>
                <w:shd w:val="clear" w:color="auto" w:fill="FFFFFF"/>
                <w:lang w:val="hy-AM"/>
              </w:rPr>
              <w:t>Фасоль</w:t>
            </w:r>
          </w:p>
        </w:tc>
        <w:tc>
          <w:tcPr>
            <w:tcW w:w="1285" w:type="dxa"/>
          </w:tcPr>
          <w:p w14:paraId="169140B0"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5D6B6312" w14:textId="5A4186A5" w:rsidR="009E5C3F" w:rsidRPr="00B138F3" w:rsidRDefault="009E5C3F" w:rsidP="009E5C3F">
            <w:pPr>
              <w:widowControl w:val="0"/>
              <w:jc w:val="center"/>
              <w:rPr>
                <w:rFonts w:ascii="GHEA Grapalat" w:hAnsi="GHEA Grapalat"/>
                <w:sz w:val="16"/>
                <w:szCs w:val="16"/>
              </w:rPr>
            </w:pPr>
            <w:r w:rsidRPr="004A7297">
              <w:rPr>
                <w:rFonts w:ascii="GHEA Grapalat" w:hAnsi="GHEA Grapalat" w:cs="Sylfaen"/>
                <w:color w:val="000000"/>
                <w:sz w:val="16"/>
                <w:szCs w:val="16"/>
                <w:shd w:val="clear" w:color="auto" w:fill="FFFFFF"/>
                <w:lang w:val="hy-AM"/>
              </w:rPr>
              <w:t>Фасоль в гранулах /упаковка: максимум 5 кг/; Фасоль цветная, одноцветная, ярко окрашенная, чистая, сухая - влажность не более 15% или средней сухости - (15,1-18,0)%. Остаточный срок годности не менее 50%. Упаковка: в бумажный пакет или пищевую полиэтиленовую пленку с соответствующей маркировкой.</w:t>
            </w:r>
            <w:r>
              <w:rPr>
                <w:rFonts w:ascii="GHEA Grapalat" w:hAnsi="GHEA Grapalat" w:cs="Sylfaen"/>
                <w:color w:val="000000"/>
                <w:sz w:val="16"/>
                <w:szCs w:val="16"/>
                <w:shd w:val="clear" w:color="auto" w:fill="FFFFFF"/>
              </w:rPr>
              <w:t xml:space="preserve"> </w:t>
            </w:r>
            <w:r w:rsidRPr="004A7297">
              <w:rPr>
                <w:rFonts w:ascii="GHEA Grapalat" w:hAnsi="GHEA Grapalat" w:cs="Sylfaen"/>
                <w:color w:val="000000"/>
                <w:sz w:val="16"/>
                <w:szCs w:val="16"/>
                <w:shd w:val="clear" w:color="auto" w:fill="FFFFFF"/>
                <w:lang w:val="hy-AM"/>
              </w:rPr>
              <w:t xml:space="preserve">Согласно ГОСТ 7758-75 или эквивалентному стандарту. Упаковка должна быть помечена как «предназначена для детского сада, а не для продажи».Безопасная упаковка и маркировка в соответствии с Постановлением Комиссии Таможенного Союза № 874 от 9 декабря 2011 г. «О безопасности зерна» (ТС ТС № 015/2011), Постановлением Комиссии Таможенного Союза № 880 от 9 декабря 2011 г. «О безопасности пищевых продуктов» (ТС ТС № 021/2011), Постановлением Комиссии Таможенного Союза № 881 от 9 декабря 2011 г. «Продукты питания с точки зрения их маркировки» (ТС ТС 022/2011), Постановлением Совета Евразийской экономической комиссии № 58 от 20 июля 2012 г. «Требования к безопасности пищевых добавок, ароматизаторов и технологических вспомогательных веществ» (ТС ТС 029/2012), Техническим регламентом «О безопасности упаковки» (ТС ТС). 005/2011), принято Постановлением Комиссии Таможенного Союза от 16 августа 2011 г. № 769.Поставка осуществляется не реже одного раза в неделю. Конкретный день поставки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сбоя или иной невозможности — по электронной почте или телефону.Поставка осуществляется за счет поставщика в соответствующие детские сады по указанным адресам до 12:00, надлежащим транспортным средством, *средствами транспорта, предназначенными для перевозки пищевых продуктов, утвержденными Приказом № 85-Н Главы Государственной службы безопасности пищевых продуктов Министерства сельского хозяйства Республики Армения от 2017 г. «О порядке выдачи санитарного паспорта для транспортных средств, перевозящих пищевые продукты, и утверждении образца санитарного паспорта». При транспортировке пищевых продуктов транспортными средствами необходимо обеспечить соблюдение следующих условий:а.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4A7297">
              <w:rPr>
                <w:rFonts w:ascii="Cambria Math" w:hAnsi="Cambria Math" w:cs="Cambria Math"/>
                <w:color w:val="000000"/>
                <w:sz w:val="16"/>
                <w:szCs w:val="16"/>
                <w:shd w:val="clear" w:color="auto" w:fill="FFFFFF"/>
                <w:lang w:val="hy-AM"/>
              </w:rPr>
              <w:t>​​</w:t>
            </w:r>
            <w:r w:rsidRPr="004A7297">
              <w:rPr>
                <w:rFonts w:ascii="GHEA Grapalat" w:hAnsi="GHEA Grapalat" w:cs="GHEA Grapalat"/>
                <w:color w:val="000000"/>
                <w:sz w:val="16"/>
                <w:szCs w:val="16"/>
                <w:shd w:val="clear" w:color="auto" w:fill="FFFFFF"/>
                <w:lang w:val="hy-AM"/>
              </w:rPr>
              <w:t>из</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моющихся</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и</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нетоксичных</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материалов</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и</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должна</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периодически</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подвергаться</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необходимой</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очистке</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мытью</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и</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дезинфекции</w:t>
            </w:r>
            <w:r w:rsidRPr="004A7297">
              <w:rPr>
                <w:rFonts w:ascii="GHEA Grapalat" w:hAnsi="GHEA Grapalat" w:cs="Sylfaen"/>
                <w:color w:val="000000"/>
                <w:sz w:val="16"/>
                <w:szCs w:val="16"/>
                <w:shd w:val="clear" w:color="auto" w:fill="FFFFFF"/>
                <w:lang w:val="hy-AM"/>
              </w:rPr>
              <w:t>.*Для видов пищевых продуктов, указанных в данном решении.Указанный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продукту.</w:t>
            </w:r>
          </w:p>
        </w:tc>
        <w:tc>
          <w:tcPr>
            <w:tcW w:w="1085" w:type="dxa"/>
            <w:vAlign w:val="center"/>
          </w:tcPr>
          <w:p w14:paraId="7BC4A026" w14:textId="46C65C01"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4140C040" w14:textId="77777777" w:rsidR="009E5C3F" w:rsidRPr="00B138F3" w:rsidRDefault="009E5C3F" w:rsidP="009E5C3F">
            <w:pPr>
              <w:widowControl w:val="0"/>
              <w:jc w:val="center"/>
              <w:rPr>
                <w:rFonts w:ascii="GHEA Grapalat" w:hAnsi="GHEA Grapalat"/>
                <w:sz w:val="16"/>
                <w:szCs w:val="16"/>
              </w:rPr>
            </w:pPr>
          </w:p>
        </w:tc>
        <w:tc>
          <w:tcPr>
            <w:tcW w:w="1134" w:type="dxa"/>
          </w:tcPr>
          <w:p w14:paraId="6C1C2732"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0F18A21A" w14:textId="0B2591B4"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70</w:t>
            </w:r>
          </w:p>
        </w:tc>
        <w:tc>
          <w:tcPr>
            <w:tcW w:w="709" w:type="dxa"/>
            <w:vAlign w:val="center"/>
          </w:tcPr>
          <w:p w14:paraId="3F0F7984" w14:textId="07B6EACF"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4FB58E06" w14:textId="242EADC0"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03166A8E" w14:textId="14023B28"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3FC63222" w14:textId="77777777" w:rsidTr="001B29C1">
        <w:trPr>
          <w:gridAfter w:val="1"/>
          <w:wAfter w:w="31" w:type="dxa"/>
          <w:trHeight w:val="246"/>
          <w:jc w:val="center"/>
        </w:trPr>
        <w:tc>
          <w:tcPr>
            <w:tcW w:w="1242" w:type="dxa"/>
          </w:tcPr>
          <w:p w14:paraId="0DF81DD9" w14:textId="7C3E58BE"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13</w:t>
            </w:r>
          </w:p>
        </w:tc>
        <w:tc>
          <w:tcPr>
            <w:tcW w:w="1282" w:type="dxa"/>
            <w:vAlign w:val="center"/>
          </w:tcPr>
          <w:p w14:paraId="029DC043" w14:textId="5E6C66AE"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15618000</w:t>
            </w:r>
          </w:p>
        </w:tc>
        <w:tc>
          <w:tcPr>
            <w:tcW w:w="1559" w:type="dxa"/>
            <w:vAlign w:val="center"/>
          </w:tcPr>
          <w:p w14:paraId="78E5872E" w14:textId="0454ED31" w:rsidR="009E5C3F" w:rsidRPr="00B138F3" w:rsidRDefault="009E5C3F" w:rsidP="009E5C3F">
            <w:pPr>
              <w:widowControl w:val="0"/>
              <w:jc w:val="center"/>
              <w:rPr>
                <w:rFonts w:ascii="GHEA Grapalat" w:hAnsi="GHEA Grapalat"/>
                <w:sz w:val="16"/>
                <w:szCs w:val="16"/>
              </w:rPr>
            </w:pPr>
            <w:r w:rsidRPr="004A7297">
              <w:rPr>
                <w:rFonts w:ascii="GHEA Grapalat" w:hAnsi="GHEA Grapalat" w:cs="Sylfaen"/>
                <w:color w:val="000000"/>
                <w:sz w:val="16"/>
                <w:szCs w:val="16"/>
                <w:shd w:val="clear" w:color="auto" w:fill="FFFFFF"/>
                <w:lang w:val="hy-AM"/>
              </w:rPr>
              <w:t>булгур</w:t>
            </w:r>
          </w:p>
        </w:tc>
        <w:tc>
          <w:tcPr>
            <w:tcW w:w="1285" w:type="dxa"/>
          </w:tcPr>
          <w:p w14:paraId="187FDC70"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7C386E4E" w14:textId="047AB870" w:rsidR="009E5C3F" w:rsidRPr="00B138F3" w:rsidRDefault="009E5C3F" w:rsidP="009E5C3F">
            <w:pPr>
              <w:widowControl w:val="0"/>
              <w:jc w:val="center"/>
              <w:rPr>
                <w:rFonts w:ascii="GHEA Grapalat" w:hAnsi="GHEA Grapalat"/>
                <w:sz w:val="16"/>
                <w:szCs w:val="16"/>
              </w:rPr>
            </w:pPr>
            <w:r w:rsidRPr="004A7297">
              <w:rPr>
                <w:rFonts w:ascii="GHEA Grapalat" w:hAnsi="GHEA Grapalat" w:cs="Sylfaen"/>
                <w:color w:val="000000"/>
                <w:sz w:val="16"/>
                <w:szCs w:val="16"/>
                <w:shd w:val="clear" w:color="auto" w:fill="FFFFFF"/>
                <w:lang w:val="hy-AM"/>
              </w:rPr>
              <w:t>Упаковка: максимум 5 кг. Крупа из вареной, высококачественной и первой пшеницы, цельных зерен пшеницы или молотой крупы размеров N1, N2, N3, N4, N5, чистая, с содержанием влаги не более 14%, примесей не более 0,3%. Соответствует стандарту AST 303-2008 или эквивалентному. Упаковка должна быть помечена как «предназначено для детского сада, а не для продажи».</w:t>
            </w:r>
            <w:r>
              <w:rPr>
                <w:rFonts w:ascii="GHEA Grapalat" w:hAnsi="GHEA Grapalat" w:cs="Sylfaen"/>
                <w:color w:val="000000"/>
                <w:sz w:val="16"/>
                <w:szCs w:val="16"/>
                <w:shd w:val="clear" w:color="auto" w:fill="FFFFFF"/>
              </w:rPr>
              <w:t xml:space="preserve"> </w:t>
            </w:r>
            <w:r w:rsidRPr="004A7297">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принятыми Постановлением Комиссии Таможенного союза от 16 августа 2011 г. № 769.Поставка осуществляется не реже двух раз в месяц. Конкретная дата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по другим причинам — по электронной почте или телефону.Доставка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4A7297">
              <w:rPr>
                <w:rFonts w:ascii="Cambria Math" w:hAnsi="Cambria Math" w:cs="Cambria Math"/>
                <w:color w:val="000000"/>
                <w:sz w:val="16"/>
                <w:szCs w:val="16"/>
                <w:shd w:val="clear" w:color="auto" w:fill="FFFFFF"/>
                <w:lang w:val="hy-AM"/>
              </w:rPr>
              <w:t>​​</w:t>
            </w:r>
            <w:r w:rsidRPr="004A7297">
              <w:rPr>
                <w:rFonts w:ascii="GHEA Grapalat" w:hAnsi="GHEA Grapalat" w:cs="GHEA Grapalat"/>
                <w:color w:val="000000"/>
                <w:sz w:val="16"/>
                <w:szCs w:val="16"/>
                <w:shd w:val="clear" w:color="auto" w:fill="FFFFFF"/>
                <w:lang w:val="hy-AM"/>
              </w:rPr>
              <w:t>из</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моющихся</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и</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нетоксичных</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материалов</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и</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должна</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периодически</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подвергаться</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необходимой</w:t>
            </w:r>
            <w:r w:rsidRPr="004A7297">
              <w:rPr>
                <w:rFonts w:ascii="GHEA Grapalat" w:hAnsi="GHEA Grapalat" w:cs="Sylfaen"/>
                <w:color w:val="000000"/>
                <w:sz w:val="16"/>
                <w:szCs w:val="16"/>
                <w:shd w:val="clear" w:color="auto" w:fill="FFFFFF"/>
                <w:lang w:val="hy-AM"/>
              </w:rPr>
              <w:t xml:space="preserve"> </w:t>
            </w:r>
            <w:r w:rsidRPr="004A7297">
              <w:rPr>
                <w:rFonts w:ascii="GHEA Grapalat" w:hAnsi="GHEA Grapalat" w:cs="GHEA Grapalat"/>
                <w:color w:val="000000"/>
                <w:sz w:val="16"/>
                <w:szCs w:val="16"/>
                <w:shd w:val="clear" w:color="auto" w:fill="FFFFFF"/>
                <w:lang w:val="hy-AM"/>
              </w:rPr>
              <w:t>чистк</w:t>
            </w:r>
            <w:r w:rsidRPr="004A7297">
              <w:rPr>
                <w:rFonts w:ascii="GHEA Grapalat" w:hAnsi="GHEA Grapalat" w:cs="Sylfaen"/>
                <w:color w:val="000000"/>
                <w:sz w:val="16"/>
                <w:szCs w:val="16"/>
                <w:shd w:val="clear" w:color="auto" w:fill="FFFFFF"/>
                <w:lang w:val="hy-AM"/>
              </w:rPr>
              <w:t>е, мытью и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1BEC9A54" w14:textId="3AB448D2"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5EE942E2" w14:textId="77777777" w:rsidR="009E5C3F" w:rsidRPr="00B138F3" w:rsidRDefault="009E5C3F" w:rsidP="009E5C3F">
            <w:pPr>
              <w:widowControl w:val="0"/>
              <w:jc w:val="center"/>
              <w:rPr>
                <w:rFonts w:ascii="GHEA Grapalat" w:hAnsi="GHEA Grapalat"/>
                <w:sz w:val="16"/>
                <w:szCs w:val="16"/>
              </w:rPr>
            </w:pPr>
          </w:p>
        </w:tc>
        <w:tc>
          <w:tcPr>
            <w:tcW w:w="1134" w:type="dxa"/>
          </w:tcPr>
          <w:p w14:paraId="35B7C50C"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660F3B3E" w14:textId="19C0C250"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50</w:t>
            </w:r>
          </w:p>
        </w:tc>
        <w:tc>
          <w:tcPr>
            <w:tcW w:w="709" w:type="dxa"/>
            <w:vAlign w:val="center"/>
          </w:tcPr>
          <w:p w14:paraId="7160AA37" w14:textId="63A637F9"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246EE104" w14:textId="7066AFB4"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4CBB129F" w14:textId="06778BBB"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4F79A359" w14:textId="77777777" w:rsidTr="001B29C1">
        <w:trPr>
          <w:gridAfter w:val="1"/>
          <w:wAfter w:w="31" w:type="dxa"/>
          <w:trHeight w:val="246"/>
          <w:jc w:val="center"/>
        </w:trPr>
        <w:tc>
          <w:tcPr>
            <w:tcW w:w="1242" w:type="dxa"/>
          </w:tcPr>
          <w:p w14:paraId="317E0A0F" w14:textId="5EC51BD8"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14</w:t>
            </w:r>
          </w:p>
        </w:tc>
        <w:tc>
          <w:tcPr>
            <w:tcW w:w="1282" w:type="dxa"/>
            <w:vAlign w:val="center"/>
          </w:tcPr>
          <w:p w14:paraId="4B54B4C5" w14:textId="56B71454"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15331152</w:t>
            </w:r>
          </w:p>
        </w:tc>
        <w:tc>
          <w:tcPr>
            <w:tcW w:w="1559" w:type="dxa"/>
            <w:vAlign w:val="center"/>
          </w:tcPr>
          <w:p w14:paraId="0BA7C2CF" w14:textId="658C17F4" w:rsidR="009E5C3F" w:rsidRPr="00B138F3" w:rsidRDefault="009E5C3F" w:rsidP="009E5C3F">
            <w:pPr>
              <w:widowControl w:val="0"/>
              <w:jc w:val="center"/>
              <w:rPr>
                <w:rFonts w:ascii="GHEA Grapalat" w:hAnsi="GHEA Grapalat"/>
                <w:sz w:val="16"/>
                <w:szCs w:val="16"/>
              </w:rPr>
            </w:pPr>
            <w:r w:rsidRPr="004A7297">
              <w:rPr>
                <w:rFonts w:ascii="GHEA Grapalat" w:hAnsi="GHEA Grapalat" w:cs="Sylfaen"/>
                <w:color w:val="000000"/>
                <w:sz w:val="16"/>
                <w:szCs w:val="16"/>
                <w:shd w:val="clear" w:color="auto" w:fill="FFFFFF"/>
                <w:lang w:val="hy-AM"/>
              </w:rPr>
              <w:t>горох</w:t>
            </w:r>
          </w:p>
        </w:tc>
        <w:tc>
          <w:tcPr>
            <w:tcW w:w="1285" w:type="dxa"/>
          </w:tcPr>
          <w:p w14:paraId="3DE93F7D"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38357268" w14:textId="746B73EB" w:rsidR="009E5C3F" w:rsidRPr="00B138F3" w:rsidRDefault="009E5C3F" w:rsidP="009E5C3F">
            <w:pPr>
              <w:widowControl w:val="0"/>
              <w:jc w:val="center"/>
              <w:rPr>
                <w:rFonts w:ascii="GHEA Grapalat" w:hAnsi="GHEA Grapalat"/>
                <w:sz w:val="16"/>
                <w:szCs w:val="16"/>
              </w:rPr>
            </w:pPr>
            <w:r w:rsidRPr="00E32C7E">
              <w:rPr>
                <w:rFonts w:ascii="GHEA Grapalat" w:hAnsi="GHEA Grapalat" w:cs="Sylfaen"/>
                <w:color w:val="000000"/>
                <w:sz w:val="16"/>
                <w:szCs w:val="16"/>
                <w:shd w:val="clear" w:color="auto" w:fill="FFFFFF"/>
                <w:lang w:val="hy-AM"/>
              </w:rPr>
              <w:t>Круглый горошек /максимум 5 кг/, однородный, чистый, сухой, влажность: (14,0-20,0) % не более. Упаковка: пищевая полиэтиленовая пленка с соответствующей маркировкой. ГОСТ 8758-76 или аналогичный.</w:t>
            </w:r>
            <w:r>
              <w:rPr>
                <w:rFonts w:ascii="GHEA Grapalat" w:hAnsi="GHEA Grapalat" w:cs="Sylfaen"/>
                <w:color w:val="000000"/>
                <w:sz w:val="16"/>
                <w:szCs w:val="16"/>
                <w:shd w:val="clear" w:color="auto" w:fill="FFFFFF"/>
              </w:rPr>
              <w:t xml:space="preserve"> </w:t>
            </w:r>
            <w:r w:rsidRPr="00E32C7E">
              <w:rPr>
                <w:rFonts w:ascii="GHEA Grapalat" w:hAnsi="GHEA Grapalat" w:cs="Sylfaen"/>
                <w:color w:val="000000"/>
                <w:sz w:val="16"/>
                <w:szCs w:val="16"/>
                <w:shd w:val="clear" w:color="auto" w:fill="FFFFFF"/>
                <w:lang w:val="hy-AM"/>
              </w:rPr>
              <w:t xml:space="preserve">Безопасная упаковка и маркировка в соответствии с техническими регламентами «О безопасности зерна» (ТС ТУ № 015/2011), принятыми Постановлением Комиссии Таможенного Союза от 9 декабря 2011 г. № 874,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принятыми Постановлением Комиссии Таможенного Союза от 16 августа 2011 г. № 769. На упаковке должна быть маркировка «предназначено для детского сада, а не для продажи».Поставка осуществляется не реже двух раз в месяц. Конкретный день поставки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E32C7E">
              <w:rPr>
                <w:rFonts w:ascii="Cambria Math" w:hAnsi="Cambria Math" w:cs="Cambria Math"/>
                <w:color w:val="000000"/>
                <w:sz w:val="16"/>
                <w:szCs w:val="16"/>
                <w:shd w:val="clear" w:color="auto" w:fill="FFFFFF"/>
                <w:lang w:val="hy-AM"/>
              </w:rPr>
              <w:t>​​</w:t>
            </w:r>
            <w:r w:rsidRPr="00E32C7E">
              <w:rPr>
                <w:rFonts w:ascii="GHEA Grapalat" w:hAnsi="GHEA Grapalat" w:cs="GHEA Grapalat"/>
                <w:color w:val="000000"/>
                <w:sz w:val="16"/>
                <w:szCs w:val="16"/>
                <w:shd w:val="clear" w:color="auto" w:fill="FFFFFF"/>
                <w:lang w:val="hy-AM"/>
              </w:rPr>
              <w:t>из</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моющихся</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и</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нетоксичных</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материалов</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и</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должна</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периодически</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подвергаться</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необходимой</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чистке</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мытью</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и</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дезинфекции</w:t>
            </w:r>
            <w:r w:rsidRPr="00E32C7E">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7572CB02" w14:textId="2DCD16E0"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4FE2F3A7" w14:textId="77777777" w:rsidR="009E5C3F" w:rsidRPr="00B138F3" w:rsidRDefault="009E5C3F" w:rsidP="009E5C3F">
            <w:pPr>
              <w:widowControl w:val="0"/>
              <w:jc w:val="center"/>
              <w:rPr>
                <w:rFonts w:ascii="GHEA Grapalat" w:hAnsi="GHEA Grapalat"/>
                <w:sz w:val="16"/>
                <w:szCs w:val="16"/>
              </w:rPr>
            </w:pPr>
          </w:p>
        </w:tc>
        <w:tc>
          <w:tcPr>
            <w:tcW w:w="1134" w:type="dxa"/>
          </w:tcPr>
          <w:p w14:paraId="50AA251C"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2A5E7C0A" w14:textId="0F4900C7"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50</w:t>
            </w:r>
          </w:p>
        </w:tc>
        <w:tc>
          <w:tcPr>
            <w:tcW w:w="709" w:type="dxa"/>
            <w:vAlign w:val="center"/>
          </w:tcPr>
          <w:p w14:paraId="05C94F72" w14:textId="2D83958F"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16F98AA7" w14:textId="19CA5B70"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7E48F205" w14:textId="5F24DD39"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000EF53C" w14:textId="77777777" w:rsidTr="001B29C1">
        <w:trPr>
          <w:gridAfter w:val="1"/>
          <w:wAfter w:w="31" w:type="dxa"/>
          <w:trHeight w:val="246"/>
          <w:jc w:val="center"/>
        </w:trPr>
        <w:tc>
          <w:tcPr>
            <w:tcW w:w="1242" w:type="dxa"/>
          </w:tcPr>
          <w:p w14:paraId="087C7F27" w14:textId="479204D0"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15</w:t>
            </w:r>
          </w:p>
        </w:tc>
        <w:tc>
          <w:tcPr>
            <w:tcW w:w="1282" w:type="dxa"/>
            <w:vAlign w:val="center"/>
          </w:tcPr>
          <w:p w14:paraId="2B26AB46" w14:textId="24C1BA99"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0</w:t>
            </w:r>
            <w:r>
              <w:rPr>
                <w:rFonts w:ascii="GHEA Grapalat" w:hAnsi="GHEA Grapalat" w:cs="Sylfaen"/>
                <w:color w:val="000000"/>
                <w:sz w:val="14"/>
                <w:szCs w:val="14"/>
                <w:shd w:val="clear" w:color="auto" w:fill="FFFFFF"/>
                <w:lang w:val="hy-AM"/>
              </w:rPr>
              <w:t>3211600</w:t>
            </w:r>
          </w:p>
        </w:tc>
        <w:tc>
          <w:tcPr>
            <w:tcW w:w="1559" w:type="dxa"/>
            <w:vAlign w:val="center"/>
          </w:tcPr>
          <w:p w14:paraId="05856770" w14:textId="69CC52B0" w:rsidR="009E5C3F" w:rsidRPr="00B138F3" w:rsidRDefault="009E5C3F" w:rsidP="009E5C3F">
            <w:pPr>
              <w:widowControl w:val="0"/>
              <w:jc w:val="center"/>
              <w:rPr>
                <w:rFonts w:ascii="GHEA Grapalat" w:hAnsi="GHEA Grapalat"/>
                <w:sz w:val="16"/>
                <w:szCs w:val="16"/>
              </w:rPr>
            </w:pPr>
            <w:r w:rsidRPr="00E32C7E">
              <w:rPr>
                <w:rFonts w:ascii="GHEA Grapalat" w:hAnsi="GHEA Grapalat" w:cs="Sylfaen"/>
                <w:color w:val="000000"/>
                <w:sz w:val="16"/>
                <w:szCs w:val="16"/>
                <w:shd w:val="clear" w:color="auto" w:fill="FFFFFF"/>
                <w:lang w:val="hy-AM"/>
              </w:rPr>
              <w:t>Овсянка</w:t>
            </w:r>
          </w:p>
        </w:tc>
        <w:tc>
          <w:tcPr>
            <w:tcW w:w="1285" w:type="dxa"/>
          </w:tcPr>
          <w:p w14:paraId="69DDE058"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7FF473B2" w14:textId="240A8357" w:rsidR="009E5C3F" w:rsidRPr="00B138F3" w:rsidRDefault="009E5C3F" w:rsidP="009E5C3F">
            <w:pPr>
              <w:widowControl w:val="0"/>
              <w:jc w:val="center"/>
              <w:rPr>
                <w:rFonts w:ascii="GHEA Grapalat" w:hAnsi="GHEA Grapalat"/>
                <w:sz w:val="16"/>
                <w:szCs w:val="16"/>
              </w:rPr>
            </w:pPr>
            <w:r w:rsidRPr="00E32C7E">
              <w:rPr>
                <w:rFonts w:ascii="GHEA Grapalat" w:hAnsi="GHEA Grapalat" w:cs="Sylfaen"/>
                <w:color w:val="000000"/>
                <w:sz w:val="16"/>
                <w:szCs w:val="16"/>
                <w:shd w:val="clear" w:color="auto" w:fill="FFFFFF"/>
                <w:lang w:val="hy-AM"/>
              </w:rPr>
              <w:t xml:space="preserve">Тип, подлежащий термической обработке, упаковка: заводская, /350-500 г, в картонной коробке, заводская упаковка/. Влажность овсяных хлопьев не должна превышать 12%, содержание золы – не более 2,1%, кислотность – не более 5,0%, примеси – не более 0,30%, заражение вредителями не допускается.ГОСТ 21149-93. Упаковка должна быть помечена как «предназначено для детского сада, а не для продажи».Безопасная упаковка и маркировка в соответствии с Решением Комиссии Таможенного Союза от 9 декабря 2011 г. № 880 «О безопасности пищевых продуктов» (ТКТ ТС 021/2011), Решением Комиссии Таможенного Союза от 9 декабря 2011 г. № 881 «О пищевых продуктах с точки зрения их маркировки» (ТКТ ТС 022/2011),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веществ» (ТКТ ТС 029/2012), Решением Комиссии Таможенного Союза от 16 августа 2011 г. № 769 «О безопасности упаковки» (ТКТ ТС 005/2011) и техническими регламентами.Поставка осуществляется не реже двух раз в месяц. Конкретный день поставки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E32C7E">
              <w:rPr>
                <w:rFonts w:ascii="Cambria Math" w:hAnsi="Cambria Math" w:cs="Cambria Math"/>
                <w:color w:val="000000"/>
                <w:sz w:val="16"/>
                <w:szCs w:val="16"/>
                <w:shd w:val="clear" w:color="auto" w:fill="FFFFFF"/>
                <w:lang w:val="hy-AM"/>
              </w:rPr>
              <w:t>​​</w:t>
            </w:r>
            <w:r w:rsidRPr="00E32C7E">
              <w:rPr>
                <w:rFonts w:ascii="GHEA Grapalat" w:hAnsi="GHEA Grapalat" w:cs="GHEA Grapalat"/>
                <w:color w:val="000000"/>
                <w:sz w:val="16"/>
                <w:szCs w:val="16"/>
                <w:shd w:val="clear" w:color="auto" w:fill="FFFFFF"/>
                <w:lang w:val="hy-AM"/>
              </w:rPr>
              <w:t>из</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моющихся</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и</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нетоксичных</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материалов</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и</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должна</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периодически</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подвергаться</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необходимой</w:t>
            </w:r>
            <w:r w:rsidRPr="00E32C7E">
              <w:rPr>
                <w:rFonts w:ascii="GHEA Grapalat" w:hAnsi="GHEA Grapalat" w:cs="Sylfaen"/>
                <w:color w:val="000000"/>
                <w:sz w:val="16"/>
                <w:szCs w:val="16"/>
                <w:shd w:val="clear" w:color="auto" w:fill="FFFFFF"/>
                <w:lang w:val="hy-AM"/>
              </w:rPr>
              <w:t xml:space="preserve"> </w:t>
            </w:r>
            <w:r w:rsidRPr="00E32C7E">
              <w:rPr>
                <w:rFonts w:ascii="GHEA Grapalat" w:hAnsi="GHEA Grapalat" w:cs="GHEA Grapalat"/>
                <w:color w:val="000000"/>
                <w:sz w:val="16"/>
                <w:szCs w:val="16"/>
                <w:shd w:val="clear" w:color="auto" w:fill="FFFFFF"/>
                <w:lang w:val="hy-AM"/>
              </w:rPr>
              <w:t>чистке</w:t>
            </w:r>
            <w:r w:rsidRPr="00E32C7E">
              <w:rPr>
                <w:rFonts w:ascii="GHEA Grapalat" w:hAnsi="GHEA Grapalat" w:cs="Sylfaen"/>
                <w:color w:val="000000"/>
                <w:sz w:val="16"/>
                <w:szCs w:val="16"/>
                <w:shd w:val="clear" w:color="auto" w:fill="FFFFFF"/>
                <w:lang w:val="hy-AM"/>
              </w:rPr>
              <w:t>, мытью и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60076ACC" w14:textId="15D9287B"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17990D1F" w14:textId="77777777" w:rsidR="009E5C3F" w:rsidRPr="00B138F3" w:rsidRDefault="009E5C3F" w:rsidP="009E5C3F">
            <w:pPr>
              <w:widowControl w:val="0"/>
              <w:jc w:val="center"/>
              <w:rPr>
                <w:rFonts w:ascii="GHEA Grapalat" w:hAnsi="GHEA Grapalat"/>
                <w:sz w:val="16"/>
                <w:szCs w:val="16"/>
              </w:rPr>
            </w:pPr>
          </w:p>
        </w:tc>
        <w:tc>
          <w:tcPr>
            <w:tcW w:w="1134" w:type="dxa"/>
          </w:tcPr>
          <w:p w14:paraId="65991F26"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3E4CDA2F" w14:textId="6D35B865"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30</w:t>
            </w:r>
          </w:p>
        </w:tc>
        <w:tc>
          <w:tcPr>
            <w:tcW w:w="709" w:type="dxa"/>
            <w:vAlign w:val="center"/>
          </w:tcPr>
          <w:p w14:paraId="255B0DB3" w14:textId="4D880242"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31295097" w14:textId="17FD12E8"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19056C0D" w14:textId="203A8AB9"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28E7CE74" w14:textId="77777777" w:rsidTr="001B29C1">
        <w:trPr>
          <w:gridAfter w:val="1"/>
          <w:wAfter w:w="31" w:type="dxa"/>
          <w:trHeight w:val="246"/>
          <w:jc w:val="center"/>
        </w:trPr>
        <w:tc>
          <w:tcPr>
            <w:tcW w:w="1242" w:type="dxa"/>
          </w:tcPr>
          <w:p w14:paraId="58E2AF59" w14:textId="7F42E123"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16</w:t>
            </w:r>
          </w:p>
        </w:tc>
        <w:tc>
          <w:tcPr>
            <w:tcW w:w="1282" w:type="dxa"/>
            <w:vAlign w:val="center"/>
          </w:tcPr>
          <w:p w14:paraId="0B6DDE26" w14:textId="65941B68"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15311100</w:t>
            </w:r>
          </w:p>
        </w:tc>
        <w:tc>
          <w:tcPr>
            <w:tcW w:w="1559" w:type="dxa"/>
            <w:vAlign w:val="bottom"/>
          </w:tcPr>
          <w:p w14:paraId="10F01FBD" w14:textId="6FA337F6" w:rsidR="009E5C3F" w:rsidRPr="00B138F3" w:rsidRDefault="009E5C3F" w:rsidP="009E5C3F">
            <w:pPr>
              <w:widowControl w:val="0"/>
              <w:jc w:val="center"/>
              <w:rPr>
                <w:rFonts w:ascii="GHEA Grapalat" w:hAnsi="GHEA Grapalat"/>
                <w:sz w:val="16"/>
                <w:szCs w:val="16"/>
              </w:rPr>
            </w:pPr>
            <w:r w:rsidRPr="00C54DAE">
              <w:rPr>
                <w:rFonts w:ascii="GHEA Grapalat" w:hAnsi="GHEA Grapalat" w:cs="Sylfaen"/>
                <w:color w:val="000000"/>
                <w:sz w:val="16"/>
                <w:szCs w:val="16"/>
                <w:shd w:val="clear" w:color="auto" w:fill="FFFFFF"/>
                <w:lang w:val="hy-AM"/>
              </w:rPr>
              <w:t>Картофель</w:t>
            </w:r>
          </w:p>
        </w:tc>
        <w:tc>
          <w:tcPr>
            <w:tcW w:w="1285" w:type="dxa"/>
          </w:tcPr>
          <w:p w14:paraId="66FE5785"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46707C8E" w14:textId="652667B2" w:rsidR="009E5C3F" w:rsidRPr="00B138F3" w:rsidRDefault="009E5C3F" w:rsidP="009E5C3F">
            <w:pPr>
              <w:widowControl w:val="0"/>
              <w:jc w:val="center"/>
              <w:rPr>
                <w:rFonts w:ascii="GHEA Grapalat" w:hAnsi="GHEA Grapalat"/>
                <w:sz w:val="16"/>
                <w:szCs w:val="16"/>
              </w:rPr>
            </w:pPr>
            <w:r w:rsidRPr="00C54DAE">
              <w:rPr>
                <w:rFonts w:ascii="GHEA Grapalat" w:hAnsi="GHEA Grapalat" w:cs="Sylfaen"/>
                <w:color w:val="000000"/>
                <w:sz w:val="16"/>
                <w:szCs w:val="16"/>
                <w:shd w:val="clear" w:color="auto" w:fill="FFFFFF"/>
                <w:lang w:val="hy-AM"/>
              </w:rPr>
              <w:t>1-й тип, не поврежденные морозом, без повреждений, размеры: 60% от общей массы: круглоовальные 10-14 см, 20%: круглоовальные 8-10 см, 20%: круглоовальные 6-8 см. Упаковка: в полиэтиленовые пакеты по требуемой массе, максимум 30 кг. Чистота сорта: не менее 90%. Клубни должны иметь нормальный для данного ботанического сорта вид, целые, плотные, практически чистые. Не допускается наличие следующих внешних и внутренних дефектов, влияющих на внешний вид, качество, сохранность упакованного продукта и внешний вид продукта (AST 354-2013 или эквивалент).</w:t>
            </w:r>
            <w:r>
              <w:rPr>
                <w:rFonts w:ascii="GHEA Grapalat" w:hAnsi="GHEA Grapalat" w:cs="Sylfaen"/>
                <w:color w:val="000000"/>
                <w:sz w:val="16"/>
                <w:szCs w:val="16"/>
                <w:shd w:val="clear" w:color="auto" w:fill="FFFFFF"/>
              </w:rPr>
              <w:t xml:space="preserve"> </w:t>
            </w:r>
            <w:r w:rsidRPr="00C54DAE">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ТУ № 021/2011), принятыми решением Комиссии Таможенного союза от 9 декабря 2011 г. № 880, «Продукты питания с точки зрения их маркировки» (ТС ТУ № 022/2011), принятыми решением Комиссии Таможенного союза от 9 декабря 2011 г. № 881, «Продукты питания с точки зрения их маркировки» (ТС ТУ № 022/2011), «О безопасности упаковки» (ТС ТУ № 005/2011), принятыми решением Комиссии Таможенного союза от 16 августа 2011 г. № 769.Поставка осуществляется не реже одного раза в неделю. Конкретный день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обычной почте или телефону.Поставка осуществляется за счет поставщика по адресам, указанным в соответствующих детских садах, до 12:00, не менее чем 6 транспортными средствами, *транспортными средствами, предназначенными для перевозки пищевых продуктов, утвержденных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транспортными средствами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C54DAE">
              <w:rPr>
                <w:rFonts w:ascii="Cambria Math" w:hAnsi="Cambria Math" w:cs="Cambria Math"/>
                <w:color w:val="000000"/>
                <w:sz w:val="16"/>
                <w:szCs w:val="16"/>
                <w:shd w:val="clear" w:color="auto" w:fill="FFFFFF"/>
                <w:lang w:val="hy-AM"/>
              </w:rPr>
              <w:t>​​</w:t>
            </w:r>
            <w:r w:rsidRPr="00C54DAE">
              <w:rPr>
                <w:rFonts w:ascii="GHEA Grapalat" w:hAnsi="GHEA Grapalat" w:cs="GHEA Grapalat"/>
                <w:color w:val="000000"/>
                <w:sz w:val="16"/>
                <w:szCs w:val="16"/>
                <w:shd w:val="clear" w:color="auto" w:fill="FFFFFF"/>
                <w:lang w:val="hy-AM"/>
              </w:rPr>
              <w:t>из</w:t>
            </w:r>
            <w:r w:rsidRPr="00C54DAE">
              <w:rPr>
                <w:rFonts w:ascii="GHEA Grapalat" w:hAnsi="GHEA Grapalat" w:cs="Sylfaen"/>
                <w:color w:val="000000"/>
                <w:sz w:val="16"/>
                <w:szCs w:val="16"/>
                <w:shd w:val="clear" w:color="auto" w:fill="FFFFFF"/>
                <w:lang w:val="hy-AM"/>
              </w:rPr>
              <w:t xml:space="preserve"> </w:t>
            </w:r>
            <w:r w:rsidRPr="00C54DAE">
              <w:rPr>
                <w:rFonts w:ascii="GHEA Grapalat" w:hAnsi="GHEA Grapalat" w:cs="GHEA Grapalat"/>
                <w:color w:val="000000"/>
                <w:sz w:val="16"/>
                <w:szCs w:val="16"/>
                <w:shd w:val="clear" w:color="auto" w:fill="FFFFFF"/>
                <w:lang w:val="hy-AM"/>
              </w:rPr>
              <w:t>моющихся</w:t>
            </w:r>
            <w:r w:rsidRPr="00C54DAE">
              <w:rPr>
                <w:rFonts w:ascii="GHEA Grapalat" w:hAnsi="GHEA Grapalat" w:cs="Sylfaen"/>
                <w:color w:val="000000"/>
                <w:sz w:val="16"/>
                <w:szCs w:val="16"/>
                <w:shd w:val="clear" w:color="auto" w:fill="FFFFFF"/>
                <w:lang w:val="hy-AM"/>
              </w:rPr>
              <w:t xml:space="preserve"> </w:t>
            </w:r>
            <w:r w:rsidRPr="00C54DAE">
              <w:rPr>
                <w:rFonts w:ascii="GHEA Grapalat" w:hAnsi="GHEA Grapalat" w:cs="GHEA Grapalat"/>
                <w:color w:val="000000"/>
                <w:sz w:val="16"/>
                <w:szCs w:val="16"/>
                <w:shd w:val="clear" w:color="auto" w:fill="FFFFFF"/>
                <w:lang w:val="hy-AM"/>
              </w:rPr>
              <w:t>и</w:t>
            </w:r>
            <w:r w:rsidRPr="00C54DAE">
              <w:rPr>
                <w:rFonts w:ascii="GHEA Grapalat" w:hAnsi="GHEA Grapalat" w:cs="Sylfaen"/>
                <w:color w:val="000000"/>
                <w:sz w:val="16"/>
                <w:szCs w:val="16"/>
                <w:shd w:val="clear" w:color="auto" w:fill="FFFFFF"/>
                <w:lang w:val="hy-AM"/>
              </w:rPr>
              <w:t xml:space="preserve"> </w:t>
            </w:r>
            <w:r w:rsidRPr="00C54DAE">
              <w:rPr>
                <w:rFonts w:ascii="GHEA Grapalat" w:hAnsi="GHEA Grapalat" w:cs="GHEA Grapalat"/>
                <w:color w:val="000000"/>
                <w:sz w:val="16"/>
                <w:szCs w:val="16"/>
                <w:shd w:val="clear" w:color="auto" w:fill="FFFFFF"/>
                <w:lang w:val="hy-AM"/>
              </w:rPr>
              <w:t>нетокс</w:t>
            </w:r>
            <w:r w:rsidRPr="00C54DAE">
              <w:rPr>
                <w:rFonts w:ascii="GHEA Grapalat" w:hAnsi="GHEA Grapalat" w:cs="Sylfaen"/>
                <w:color w:val="000000"/>
                <w:sz w:val="16"/>
                <w:szCs w:val="16"/>
                <w:shd w:val="clear" w:color="auto" w:fill="FFFFFF"/>
                <w:lang w:val="hy-AM"/>
              </w:rPr>
              <w:t>ичных материалов и должна периодически подвергаться необходимой чистке, мытью и дезинфекции.*Для видов продуктов питания, указанных в данном решении.Указанный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продукту.</w:t>
            </w:r>
          </w:p>
        </w:tc>
        <w:tc>
          <w:tcPr>
            <w:tcW w:w="1085" w:type="dxa"/>
            <w:vAlign w:val="center"/>
          </w:tcPr>
          <w:p w14:paraId="64673B5C" w14:textId="77C4EEAD"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675D2836" w14:textId="77777777" w:rsidR="009E5C3F" w:rsidRPr="00B138F3" w:rsidRDefault="009E5C3F" w:rsidP="009E5C3F">
            <w:pPr>
              <w:widowControl w:val="0"/>
              <w:jc w:val="center"/>
              <w:rPr>
                <w:rFonts w:ascii="GHEA Grapalat" w:hAnsi="GHEA Grapalat"/>
                <w:sz w:val="16"/>
                <w:szCs w:val="16"/>
              </w:rPr>
            </w:pPr>
          </w:p>
        </w:tc>
        <w:tc>
          <w:tcPr>
            <w:tcW w:w="1134" w:type="dxa"/>
          </w:tcPr>
          <w:p w14:paraId="7BDCA01E"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59F78C71" w14:textId="745AA562"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1000</w:t>
            </w:r>
          </w:p>
        </w:tc>
        <w:tc>
          <w:tcPr>
            <w:tcW w:w="709" w:type="dxa"/>
            <w:vAlign w:val="center"/>
          </w:tcPr>
          <w:p w14:paraId="08D3BA79" w14:textId="6EE3C224"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3DA56B41" w14:textId="1F3C5137"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0E107867" w14:textId="0D857F33"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563D7EC8" w14:textId="77777777" w:rsidTr="001B29C1">
        <w:trPr>
          <w:gridAfter w:val="1"/>
          <w:wAfter w:w="31" w:type="dxa"/>
          <w:trHeight w:val="246"/>
          <w:jc w:val="center"/>
        </w:trPr>
        <w:tc>
          <w:tcPr>
            <w:tcW w:w="1242" w:type="dxa"/>
          </w:tcPr>
          <w:p w14:paraId="5FE7F31C" w14:textId="4E42D389"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17</w:t>
            </w:r>
          </w:p>
        </w:tc>
        <w:tc>
          <w:tcPr>
            <w:tcW w:w="1282" w:type="dxa"/>
            <w:vAlign w:val="center"/>
          </w:tcPr>
          <w:p w14:paraId="60665123" w14:textId="0E685D7C"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03221450</w:t>
            </w:r>
          </w:p>
        </w:tc>
        <w:tc>
          <w:tcPr>
            <w:tcW w:w="1559" w:type="dxa"/>
            <w:vAlign w:val="center"/>
          </w:tcPr>
          <w:p w14:paraId="50438EFF" w14:textId="5B6320DB" w:rsidR="009E5C3F" w:rsidRPr="00B138F3" w:rsidRDefault="009E5C3F" w:rsidP="009E5C3F">
            <w:pPr>
              <w:widowControl w:val="0"/>
              <w:jc w:val="center"/>
              <w:rPr>
                <w:rFonts w:ascii="GHEA Grapalat" w:hAnsi="GHEA Grapalat"/>
                <w:sz w:val="16"/>
                <w:szCs w:val="16"/>
              </w:rPr>
            </w:pPr>
            <w:r w:rsidRPr="00FC6828">
              <w:rPr>
                <w:rFonts w:ascii="GHEA Grapalat" w:hAnsi="GHEA Grapalat" w:cs="Sylfaen"/>
                <w:color w:val="000000"/>
                <w:sz w:val="16"/>
                <w:szCs w:val="16"/>
                <w:shd w:val="clear" w:color="auto" w:fill="FFFFFF"/>
                <w:lang w:val="hy-AM"/>
              </w:rPr>
              <w:t>Неочищенная капуста</w:t>
            </w:r>
          </w:p>
        </w:tc>
        <w:tc>
          <w:tcPr>
            <w:tcW w:w="1285" w:type="dxa"/>
          </w:tcPr>
          <w:p w14:paraId="4AD199F6"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660C5D96" w14:textId="3B1B050F" w:rsidR="009E5C3F" w:rsidRPr="00B138F3" w:rsidRDefault="009E5C3F" w:rsidP="009E5C3F">
            <w:pPr>
              <w:widowControl w:val="0"/>
              <w:jc w:val="center"/>
              <w:rPr>
                <w:rFonts w:ascii="GHEA Grapalat" w:hAnsi="GHEA Grapalat"/>
                <w:sz w:val="16"/>
                <w:szCs w:val="16"/>
              </w:rPr>
            </w:pPr>
            <w:r w:rsidRPr="00FC6828">
              <w:rPr>
                <w:rFonts w:ascii="GHEA Grapalat" w:hAnsi="GHEA Grapalat" w:cs="Sylfaen"/>
                <w:color w:val="000000"/>
                <w:sz w:val="16"/>
                <w:szCs w:val="16"/>
                <w:shd w:val="clear" w:color="auto" w:fill="FFFFFF"/>
                <w:lang w:val="hy-AM"/>
              </w:rPr>
              <w:t>Капуста 55% - раннеспелая, 45% - среднеспелая</w:t>
            </w:r>
            <w:r>
              <w:rPr>
                <w:rFonts w:ascii="GHEA Grapalat" w:hAnsi="GHEA Grapalat" w:cs="Sylfaen"/>
                <w:color w:val="000000"/>
                <w:sz w:val="16"/>
                <w:szCs w:val="16"/>
                <w:shd w:val="clear" w:color="auto" w:fill="FFFFFF"/>
              </w:rPr>
              <w:t xml:space="preserve">. </w:t>
            </w:r>
            <w:r w:rsidRPr="00FC6828">
              <w:rPr>
                <w:rFonts w:ascii="GHEA Grapalat" w:hAnsi="GHEA Grapalat" w:cs="Sylfaen"/>
                <w:color w:val="000000"/>
                <w:sz w:val="16"/>
                <w:szCs w:val="16"/>
                <w:shd w:val="clear" w:color="auto" w:fill="FFFFFF"/>
                <w:lang w:val="hy-AM"/>
              </w:rPr>
              <w:t xml:space="preserve">Внешний вид: кочаны свежие, целые, чистые, без болезней, полностью сформированные, не проросшие, с цветом, формой, вкусом и запахом, характерными для данного ботанического вида, без постороннего запаха и вкуса. Кочаны не должны быть повреждены сельскохозяйственными вредителями, не должны иметь избыточной внешней влаги, должны быть плотными или слегка плотными, но не ломкими; раннеспелая капуста с различной степенью ломкости. Степень очистки кочанов: кочаны капусты должны быть очищены до поверхности, с плотно обхватывающими их зелеными и белыми листьями. Кочаны раннеспелой капусты должны быть очищены от розеток листьев и листьев, непригодных для употребления. Вес очищенных кочанов капусты не менее 0,8 кг, ранней капусты - 0,8-1,8 кг, а среднеспелой капусты - 2 кг. ГОСТ 28373-94 или эквивалент.Безопасная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принятыми Постановлением Комиссии Таможенного союза от 16 августа 2011 г. № 769.В июне-августе ранние сорта должны поставляться в соответствии с указанными выше размерами ранней капусты.Поставка осуществляется не реже одного раза в неделю. Конкретная дата доставки определяется Покупателем посредством предварительного заказа (не ранее чем за 3 рабочих дня) через единую электронную платформу заказов, а в случае ее неработоспособности, неисправности или иной невозможности — по электронной почте или телефону.Доставка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FC6828">
              <w:rPr>
                <w:rFonts w:ascii="Cambria Math" w:hAnsi="Cambria Math" w:cs="Cambria Math"/>
                <w:color w:val="000000"/>
                <w:sz w:val="16"/>
                <w:szCs w:val="16"/>
                <w:shd w:val="clear" w:color="auto" w:fill="FFFFFF"/>
                <w:lang w:val="hy-AM"/>
              </w:rPr>
              <w:t>​​</w:t>
            </w:r>
            <w:r w:rsidRPr="00FC6828">
              <w:rPr>
                <w:rFonts w:ascii="GHEA Grapalat" w:hAnsi="GHEA Grapalat" w:cs="GHEA Grapalat"/>
                <w:color w:val="000000"/>
                <w:sz w:val="16"/>
                <w:szCs w:val="16"/>
                <w:shd w:val="clear" w:color="auto" w:fill="FFFFFF"/>
                <w:lang w:val="hy-AM"/>
              </w:rPr>
              <w:t>из</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моющихся</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и</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нетоксичных</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материалов</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и</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должна</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периодически</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подвергаться</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необходимой</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чистке</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мытью</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и</w:t>
            </w:r>
            <w:r w:rsidRPr="00FC6828">
              <w:rPr>
                <w:rFonts w:ascii="GHEA Grapalat" w:hAnsi="GHEA Grapalat" w:cs="Sylfaen"/>
                <w:color w:val="000000"/>
                <w:sz w:val="16"/>
                <w:szCs w:val="16"/>
                <w:shd w:val="clear" w:color="auto" w:fill="FFFFFF"/>
                <w:lang w:val="hy-AM"/>
              </w:rPr>
              <w:t xml:space="preserve"> </w:t>
            </w:r>
            <w:r w:rsidRPr="00FC6828">
              <w:rPr>
                <w:rFonts w:ascii="GHEA Grapalat" w:hAnsi="GHEA Grapalat" w:cs="GHEA Grapalat"/>
                <w:color w:val="000000"/>
                <w:sz w:val="16"/>
                <w:szCs w:val="16"/>
                <w:shd w:val="clear" w:color="auto" w:fill="FFFFFF"/>
                <w:lang w:val="hy-AM"/>
              </w:rPr>
              <w:t>дезинфекции</w:t>
            </w:r>
            <w:r w:rsidRPr="00FC6828">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036F40ED" w14:textId="423D958C"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5E1A7A1F" w14:textId="77777777" w:rsidR="009E5C3F" w:rsidRPr="00B138F3" w:rsidRDefault="009E5C3F" w:rsidP="009E5C3F">
            <w:pPr>
              <w:widowControl w:val="0"/>
              <w:jc w:val="center"/>
              <w:rPr>
                <w:rFonts w:ascii="GHEA Grapalat" w:hAnsi="GHEA Grapalat"/>
                <w:sz w:val="16"/>
                <w:szCs w:val="16"/>
              </w:rPr>
            </w:pPr>
          </w:p>
        </w:tc>
        <w:tc>
          <w:tcPr>
            <w:tcW w:w="1134" w:type="dxa"/>
          </w:tcPr>
          <w:p w14:paraId="38CBCFAE"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7DEB0692" w14:textId="67815F97"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800</w:t>
            </w:r>
          </w:p>
        </w:tc>
        <w:tc>
          <w:tcPr>
            <w:tcW w:w="709" w:type="dxa"/>
            <w:vAlign w:val="center"/>
          </w:tcPr>
          <w:p w14:paraId="3C68105E" w14:textId="6527F876"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7F48AD67" w14:textId="778F4764"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22313EA8" w14:textId="3C0D992F"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38F3660C" w14:textId="77777777" w:rsidTr="001B29C1">
        <w:trPr>
          <w:gridAfter w:val="1"/>
          <w:wAfter w:w="31" w:type="dxa"/>
          <w:trHeight w:val="246"/>
          <w:jc w:val="center"/>
        </w:trPr>
        <w:tc>
          <w:tcPr>
            <w:tcW w:w="1242" w:type="dxa"/>
          </w:tcPr>
          <w:p w14:paraId="1035B100" w14:textId="1F95BE19"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18</w:t>
            </w:r>
          </w:p>
        </w:tc>
        <w:tc>
          <w:tcPr>
            <w:tcW w:w="1282" w:type="dxa"/>
            <w:vAlign w:val="center"/>
          </w:tcPr>
          <w:p w14:paraId="76D40784" w14:textId="15241037"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15112150</w:t>
            </w:r>
          </w:p>
        </w:tc>
        <w:tc>
          <w:tcPr>
            <w:tcW w:w="1559" w:type="dxa"/>
            <w:vAlign w:val="center"/>
          </w:tcPr>
          <w:p w14:paraId="3F314DD6" w14:textId="3988F5AE" w:rsidR="009E5C3F" w:rsidRPr="00B138F3" w:rsidRDefault="009E5C3F" w:rsidP="009E5C3F">
            <w:pPr>
              <w:widowControl w:val="0"/>
              <w:jc w:val="center"/>
              <w:rPr>
                <w:rFonts w:ascii="GHEA Grapalat" w:hAnsi="GHEA Grapalat"/>
                <w:sz w:val="16"/>
                <w:szCs w:val="16"/>
              </w:rPr>
            </w:pPr>
            <w:r w:rsidRPr="004F48B4">
              <w:rPr>
                <w:rFonts w:ascii="GHEA Grapalat" w:hAnsi="GHEA Grapalat" w:cs="Sylfaen"/>
                <w:color w:val="000000"/>
                <w:sz w:val="16"/>
                <w:szCs w:val="16"/>
                <w:shd w:val="clear" w:color="auto" w:fill="FFFFFF"/>
                <w:lang w:val="hy-AM"/>
              </w:rPr>
              <w:t>Куриная грудка</w:t>
            </w:r>
          </w:p>
        </w:tc>
        <w:tc>
          <w:tcPr>
            <w:tcW w:w="1285" w:type="dxa"/>
          </w:tcPr>
          <w:p w14:paraId="6183E062" w14:textId="77777777" w:rsidR="009E5C3F" w:rsidRPr="00B138F3" w:rsidRDefault="009E5C3F" w:rsidP="009E5C3F">
            <w:pPr>
              <w:widowControl w:val="0"/>
              <w:jc w:val="center"/>
              <w:rPr>
                <w:rFonts w:ascii="GHEA Grapalat" w:hAnsi="GHEA Grapalat"/>
                <w:sz w:val="16"/>
                <w:szCs w:val="16"/>
              </w:rPr>
            </w:pPr>
          </w:p>
        </w:tc>
        <w:tc>
          <w:tcPr>
            <w:tcW w:w="3356" w:type="dxa"/>
          </w:tcPr>
          <w:p w14:paraId="1B44010C" w14:textId="20F3FDD0" w:rsidR="009E5C3F" w:rsidRPr="00B138F3" w:rsidRDefault="009E5C3F" w:rsidP="009E5C3F">
            <w:pPr>
              <w:widowControl w:val="0"/>
              <w:jc w:val="center"/>
              <w:rPr>
                <w:rFonts w:ascii="GHEA Grapalat" w:hAnsi="GHEA Grapalat"/>
                <w:sz w:val="16"/>
                <w:szCs w:val="16"/>
              </w:rPr>
            </w:pPr>
            <w:r w:rsidRPr="004F48B4">
              <w:rPr>
                <w:rFonts w:ascii="GHEA Grapalat" w:hAnsi="GHEA Grapalat" w:cs="Sylfaen"/>
                <w:color w:val="000000"/>
                <w:sz w:val="16"/>
                <w:szCs w:val="16"/>
                <w:shd w:val="clear" w:color="auto" w:fill="FFFFFF"/>
                <w:lang w:val="hy-AM"/>
              </w:rPr>
              <w:t>Охлажденная куриная грудка. Чистая, обескровленная, без посторонних запахов, герметично упакована в пищевую тару, порционно, от 900 грамм до 1,1 кг, без учета воды. ГОСТ 31962-2013 или эквивалент. :/Может быть заморожена после получения в соответствии с техническими регламентами/. Доставка осуществляется не реже одного раза в неделю, срок доставки определяется Покупателем по предварительному заказу (не ранее чем за 3 рабочих дня) по электронной почте или телефону.</w:t>
            </w:r>
            <w:r>
              <w:rPr>
                <w:rFonts w:ascii="GHEA Grapalat" w:hAnsi="GHEA Grapalat" w:cs="Sylfaen"/>
                <w:color w:val="000000"/>
                <w:sz w:val="16"/>
                <w:szCs w:val="16"/>
                <w:shd w:val="clear" w:color="auto" w:fill="FFFFFF"/>
              </w:rPr>
              <w:t xml:space="preserve"> </w:t>
            </w:r>
            <w:r w:rsidRPr="004F48B4">
              <w:rPr>
                <w:rFonts w:ascii="GHEA Grapalat" w:hAnsi="GHEA Grapalat" w:cs="Sylfaen"/>
                <w:color w:val="000000"/>
                <w:sz w:val="16"/>
                <w:szCs w:val="16"/>
                <w:shd w:val="clear" w:color="auto" w:fill="FFFFFF"/>
                <w:lang w:val="hy-AM"/>
              </w:rPr>
              <w:t xml:space="preserve">Безопасная упаковка и маркировка в соответствии с техническими регламентами «О безопасности пищевых продуктов» (ТС ТС 021/2011), принятыми решением Комиссии Таможенного союза от 9 декабря 2011 г. № 880, «Продукты питания с точки зрения их маркировки» (ТС ТС ТС 022/2011), принятыми решением Комиссии Таможенного союза от 9 декабря 2011 г. № 881, «О безопасности упаковки» (ТС ТС ТС 005/2011), принятыми решением Комиссии Таможенного союза от 16 августа 2011 г. № 769, «О безопасности мяса птицы и продуктов его переработки» (ТС ЕАЭС 051/2021).Мясные продукты, поставляемые поставщиком (поставщиками) детским садам, должны быть забиты только на скотобойнях, и организации, имеющие договор со скотобойней, зарегистрированной в Управлении по надзору за безопасностью пищевых продуктов при Правительстве Республики Армения, могут подать ценовое предложение.Поставка осуществляется за счет поставщика в соответствующие детские сады по указанным адресам до 12:00, надлежащим транспортным средством, *средством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соблюдаться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4F48B4">
              <w:rPr>
                <w:rFonts w:ascii="Cambria Math" w:hAnsi="Cambria Math" w:cs="Cambria Math"/>
                <w:color w:val="000000"/>
                <w:sz w:val="16"/>
                <w:szCs w:val="16"/>
                <w:shd w:val="clear" w:color="auto" w:fill="FFFFFF"/>
                <w:lang w:val="hy-AM"/>
              </w:rPr>
              <w:t>​​</w:t>
            </w:r>
            <w:r w:rsidRPr="004F48B4">
              <w:rPr>
                <w:rFonts w:ascii="GHEA Grapalat" w:hAnsi="GHEA Grapalat" w:cs="GHEA Grapalat"/>
                <w:color w:val="000000"/>
                <w:sz w:val="16"/>
                <w:szCs w:val="16"/>
                <w:shd w:val="clear" w:color="auto" w:fill="FFFFFF"/>
                <w:lang w:val="hy-AM"/>
              </w:rPr>
              <w:t>из</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моющихся</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и</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нетоксичных</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материалов</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и</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должна</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периодически</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подвергаться</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нео</w:t>
            </w:r>
            <w:r w:rsidRPr="004F48B4">
              <w:rPr>
                <w:rFonts w:ascii="GHEA Grapalat" w:hAnsi="GHEA Grapalat" w:cs="Sylfaen"/>
                <w:color w:val="000000"/>
                <w:sz w:val="16"/>
                <w:szCs w:val="16"/>
                <w:shd w:val="clear" w:color="auto" w:fill="FFFFFF"/>
                <w:lang w:val="hy-AM"/>
              </w:rPr>
              <w:t>бходимой чистке, мойке и дезинфекции.Указанный объем каждого изделия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изделию.</w:t>
            </w:r>
          </w:p>
        </w:tc>
        <w:tc>
          <w:tcPr>
            <w:tcW w:w="1085" w:type="dxa"/>
            <w:vAlign w:val="center"/>
          </w:tcPr>
          <w:p w14:paraId="1AE8DCFD" w14:textId="43F3FC77"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72728F27" w14:textId="77777777" w:rsidR="009E5C3F" w:rsidRPr="00B138F3" w:rsidRDefault="009E5C3F" w:rsidP="009E5C3F">
            <w:pPr>
              <w:widowControl w:val="0"/>
              <w:jc w:val="center"/>
              <w:rPr>
                <w:rFonts w:ascii="GHEA Grapalat" w:hAnsi="GHEA Grapalat"/>
                <w:sz w:val="16"/>
                <w:szCs w:val="16"/>
              </w:rPr>
            </w:pPr>
          </w:p>
        </w:tc>
        <w:tc>
          <w:tcPr>
            <w:tcW w:w="1134" w:type="dxa"/>
          </w:tcPr>
          <w:p w14:paraId="2FEAC2AE"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5C3B5C42" w14:textId="3DD26CF2"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300</w:t>
            </w:r>
          </w:p>
        </w:tc>
        <w:tc>
          <w:tcPr>
            <w:tcW w:w="709" w:type="dxa"/>
            <w:vAlign w:val="center"/>
          </w:tcPr>
          <w:p w14:paraId="6C4F4204" w14:textId="3EAF4DDF"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37A47ED4" w14:textId="6F06AC12"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3CA249BB" w14:textId="3256B734"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00573E3D" w14:textId="77777777" w:rsidTr="001B29C1">
        <w:trPr>
          <w:gridAfter w:val="1"/>
          <w:wAfter w:w="31" w:type="dxa"/>
          <w:trHeight w:val="246"/>
          <w:jc w:val="center"/>
        </w:trPr>
        <w:tc>
          <w:tcPr>
            <w:tcW w:w="1242" w:type="dxa"/>
          </w:tcPr>
          <w:p w14:paraId="6C9EAF67" w14:textId="76DBD38D"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19</w:t>
            </w:r>
          </w:p>
        </w:tc>
        <w:tc>
          <w:tcPr>
            <w:tcW w:w="1282" w:type="dxa"/>
            <w:vAlign w:val="center"/>
          </w:tcPr>
          <w:p w14:paraId="1EBBE27A" w14:textId="54BE8F67"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15531100</w:t>
            </w:r>
          </w:p>
        </w:tc>
        <w:tc>
          <w:tcPr>
            <w:tcW w:w="1559" w:type="dxa"/>
            <w:vAlign w:val="center"/>
          </w:tcPr>
          <w:p w14:paraId="28EC3711" w14:textId="1092AB18" w:rsidR="009E5C3F" w:rsidRPr="00B138F3" w:rsidRDefault="009E5C3F" w:rsidP="009E5C3F">
            <w:pPr>
              <w:widowControl w:val="0"/>
              <w:jc w:val="center"/>
              <w:rPr>
                <w:rFonts w:ascii="GHEA Grapalat" w:hAnsi="GHEA Grapalat"/>
                <w:sz w:val="16"/>
                <w:szCs w:val="16"/>
              </w:rPr>
            </w:pPr>
            <w:r w:rsidRPr="004F48B4">
              <w:rPr>
                <w:rFonts w:ascii="GHEA Grapalat" w:hAnsi="GHEA Grapalat" w:cs="Sylfaen"/>
                <w:color w:val="000000"/>
                <w:sz w:val="16"/>
                <w:szCs w:val="16"/>
                <w:shd w:val="clear" w:color="auto" w:fill="FFFFFF"/>
              </w:rPr>
              <w:t>Масло</w:t>
            </w:r>
          </w:p>
        </w:tc>
        <w:tc>
          <w:tcPr>
            <w:tcW w:w="1285" w:type="dxa"/>
          </w:tcPr>
          <w:p w14:paraId="09094B5D"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449CED80" w14:textId="02FCD104" w:rsidR="009E5C3F" w:rsidRPr="00B138F3" w:rsidRDefault="009E5C3F" w:rsidP="009E5C3F">
            <w:pPr>
              <w:widowControl w:val="0"/>
              <w:jc w:val="center"/>
              <w:rPr>
                <w:rFonts w:ascii="GHEA Grapalat" w:hAnsi="GHEA Grapalat"/>
                <w:sz w:val="16"/>
                <w:szCs w:val="16"/>
              </w:rPr>
            </w:pPr>
            <w:r w:rsidRPr="004F48B4">
              <w:rPr>
                <w:rFonts w:ascii="GHEA Grapalat" w:hAnsi="GHEA Grapalat" w:cs="Sylfaen"/>
                <w:color w:val="000000"/>
                <w:sz w:val="16"/>
                <w:szCs w:val="16"/>
                <w:shd w:val="clear" w:color="auto" w:fill="FFFFFF"/>
                <w:lang w:val="hy-AM"/>
              </w:rPr>
              <w:t>Сливочное масло /упаковка: 10-25 кг в заводской упаковке, по заказу клиента/; содержание жира: 82,9%, высокого качества, свежее, в хорошем состоянии. Пищевая ценность 100 г: молочный жир 82 г, белок 0,6 г, углеводы 0,6 г, 743 ккал, белок 3111 кДж. Титрованная кислотность: не более 23 или pH плазмы масла не менее 6,25 для сливочного масла типа «сладкие сливки», в заводской упаковке, ГОСТ 32261-2013 или эквивалент. Безопасная упаковка, маркировка и идентификация в соответствии с Постановлением Совета Евразийской экономической комиссии № 67 от 9 октября 2013 г. «О безопасности молока и молочных продуктов» (ТС 033/2013), Постановлением Комиссии Таможенного союза № 880 от 9 декабря 2011 г. «О безопасности пищевых продуктов» (ТС 021/2011), Постановлением Комиссии Таможенного союза № 881 от 9 декабря 2011 г. «Пищевые продукты с точки зрения их маркировки» (ТС 022/2011), Постановлением Совета Евразийской экономической комиссии № 58 от 20 июля 2012 г. «Требования к безопасности пищевых добавок, ароматизаторов и технологических вспомогательных веществ» (ТС 029/2012), Постановлением Комиссии Таможенного союза № Технический регламент «О безопасности упаковки» (ТС). 005/2011), принятое Постановлением № 769 от 16 августа 2011 г.</w:t>
            </w:r>
            <w:r>
              <w:rPr>
                <w:rFonts w:ascii="GHEA Grapalat" w:hAnsi="GHEA Grapalat" w:cs="Sylfaen"/>
                <w:color w:val="000000"/>
                <w:sz w:val="16"/>
                <w:szCs w:val="16"/>
                <w:shd w:val="clear" w:color="auto" w:fill="FFFFFF"/>
              </w:rPr>
              <w:t xml:space="preserve"> </w:t>
            </w:r>
            <w:r w:rsidRPr="004F48B4">
              <w:rPr>
                <w:rFonts w:ascii="GHEA Grapalat" w:hAnsi="GHEA Grapalat" w:cs="Sylfaen"/>
                <w:color w:val="000000"/>
                <w:sz w:val="16"/>
                <w:szCs w:val="16"/>
                <w:shd w:val="clear" w:color="auto" w:fill="FFFFFF"/>
                <w:lang w:val="hy-AM"/>
              </w:rPr>
              <w:t xml:space="preserve">Поставка осуществляется не реже одного раза в неделю. Конкретный день поставки определяется Покупателем путем предварительного (не ранее чем за 3 рабочих дня) заказа через единую электронную платформу для заказов, а в случае ее неработоспособности, сбоя или иной невозможности — по электронной почте или телефону.Поставка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соблюдаться следующие условия:а. 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4F48B4">
              <w:rPr>
                <w:rFonts w:ascii="Cambria Math" w:hAnsi="Cambria Math" w:cs="Cambria Math"/>
                <w:color w:val="000000"/>
                <w:sz w:val="16"/>
                <w:szCs w:val="16"/>
                <w:shd w:val="clear" w:color="auto" w:fill="FFFFFF"/>
                <w:lang w:val="hy-AM"/>
              </w:rPr>
              <w:t>​​</w:t>
            </w:r>
            <w:r w:rsidRPr="004F48B4">
              <w:rPr>
                <w:rFonts w:ascii="GHEA Grapalat" w:hAnsi="GHEA Grapalat" w:cs="GHEA Grapalat"/>
                <w:color w:val="000000"/>
                <w:sz w:val="16"/>
                <w:szCs w:val="16"/>
                <w:shd w:val="clear" w:color="auto" w:fill="FFFFFF"/>
                <w:lang w:val="hy-AM"/>
              </w:rPr>
              <w:t>из</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моющихся</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и</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нетоксичных</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материалов</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и</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должна</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периодически</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подвергаться</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необходимой</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чистке</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мытью</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и</w:t>
            </w:r>
            <w:r w:rsidRPr="004F48B4">
              <w:rPr>
                <w:rFonts w:ascii="GHEA Grapalat" w:hAnsi="GHEA Grapalat" w:cs="Sylfaen"/>
                <w:color w:val="000000"/>
                <w:sz w:val="16"/>
                <w:szCs w:val="16"/>
                <w:shd w:val="clear" w:color="auto" w:fill="FFFFFF"/>
                <w:lang w:val="hy-AM"/>
              </w:rPr>
              <w:t xml:space="preserve"> </w:t>
            </w:r>
            <w:r w:rsidRPr="004F48B4">
              <w:rPr>
                <w:rFonts w:ascii="GHEA Grapalat" w:hAnsi="GHEA Grapalat" w:cs="GHEA Grapalat"/>
                <w:color w:val="000000"/>
                <w:sz w:val="16"/>
                <w:szCs w:val="16"/>
                <w:shd w:val="clear" w:color="auto" w:fill="FFFFFF"/>
                <w:lang w:val="hy-AM"/>
              </w:rPr>
              <w:t>дезинфекции</w:t>
            </w:r>
            <w:r w:rsidRPr="004F48B4">
              <w:rPr>
                <w:rFonts w:ascii="GHEA Grapalat" w:hAnsi="GHEA Grapalat" w:cs="Sylfaen"/>
                <w:color w:val="000000"/>
                <w:sz w:val="16"/>
                <w:szCs w:val="16"/>
                <w:shd w:val="clear" w:color="auto" w:fill="FFFFFF"/>
                <w:lang w:val="hy-AM"/>
              </w:rPr>
              <w:t>.*Для видов продуктов питания, указанных в соответствующем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5350229D" w14:textId="5708DD65"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444CB614" w14:textId="77777777" w:rsidR="009E5C3F" w:rsidRPr="00B138F3" w:rsidRDefault="009E5C3F" w:rsidP="009E5C3F">
            <w:pPr>
              <w:widowControl w:val="0"/>
              <w:jc w:val="center"/>
              <w:rPr>
                <w:rFonts w:ascii="GHEA Grapalat" w:hAnsi="GHEA Grapalat"/>
                <w:sz w:val="16"/>
                <w:szCs w:val="16"/>
              </w:rPr>
            </w:pPr>
          </w:p>
        </w:tc>
        <w:tc>
          <w:tcPr>
            <w:tcW w:w="1134" w:type="dxa"/>
          </w:tcPr>
          <w:p w14:paraId="4DF1FD53"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57902DBF" w14:textId="11B90E15"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135</w:t>
            </w:r>
          </w:p>
        </w:tc>
        <w:tc>
          <w:tcPr>
            <w:tcW w:w="709" w:type="dxa"/>
            <w:vAlign w:val="center"/>
          </w:tcPr>
          <w:p w14:paraId="5137D4FF" w14:textId="442F418D"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65F327F5" w14:textId="6DB7A45C"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3C50BC5E" w14:textId="0189A56E"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0CFB7525" w14:textId="77777777" w:rsidTr="001B29C1">
        <w:trPr>
          <w:gridAfter w:val="1"/>
          <w:wAfter w:w="31" w:type="dxa"/>
          <w:trHeight w:val="246"/>
          <w:jc w:val="center"/>
        </w:trPr>
        <w:tc>
          <w:tcPr>
            <w:tcW w:w="1242" w:type="dxa"/>
          </w:tcPr>
          <w:p w14:paraId="2DFB66B4" w14:textId="132D3F50"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20</w:t>
            </w:r>
          </w:p>
        </w:tc>
        <w:tc>
          <w:tcPr>
            <w:tcW w:w="1282" w:type="dxa"/>
            <w:vAlign w:val="center"/>
          </w:tcPr>
          <w:p w14:paraId="209FD83E" w14:textId="3AB51A17"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03142510</w:t>
            </w:r>
          </w:p>
        </w:tc>
        <w:tc>
          <w:tcPr>
            <w:tcW w:w="1559" w:type="dxa"/>
            <w:vAlign w:val="center"/>
          </w:tcPr>
          <w:p w14:paraId="2F378403" w14:textId="09D721F1" w:rsidR="009E5C3F" w:rsidRPr="00B138F3" w:rsidRDefault="009E5C3F" w:rsidP="009E5C3F">
            <w:pPr>
              <w:widowControl w:val="0"/>
              <w:jc w:val="center"/>
              <w:rPr>
                <w:rFonts w:ascii="GHEA Grapalat" w:hAnsi="GHEA Grapalat"/>
                <w:sz w:val="16"/>
                <w:szCs w:val="16"/>
              </w:rPr>
            </w:pPr>
            <w:r w:rsidRPr="004F3BD0">
              <w:rPr>
                <w:rFonts w:ascii="GHEA Grapalat" w:hAnsi="GHEA Grapalat" w:cs="Sylfaen"/>
                <w:color w:val="000000"/>
                <w:sz w:val="16"/>
                <w:szCs w:val="16"/>
                <w:shd w:val="clear" w:color="auto" w:fill="FFFFFF"/>
                <w:lang w:val="hy-AM"/>
              </w:rPr>
              <w:t>Яйца, 2 вида</w:t>
            </w:r>
          </w:p>
        </w:tc>
        <w:tc>
          <w:tcPr>
            <w:tcW w:w="1285" w:type="dxa"/>
          </w:tcPr>
          <w:p w14:paraId="7FD0377C"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71ED8C6D" w14:textId="637B59EB" w:rsidR="009E5C3F" w:rsidRPr="00B138F3" w:rsidRDefault="009E5C3F" w:rsidP="009E5C3F">
            <w:pPr>
              <w:widowControl w:val="0"/>
              <w:jc w:val="center"/>
              <w:rPr>
                <w:rFonts w:ascii="GHEA Grapalat" w:hAnsi="GHEA Grapalat"/>
                <w:sz w:val="16"/>
                <w:szCs w:val="16"/>
              </w:rPr>
            </w:pPr>
            <w:r w:rsidRPr="004F3BD0">
              <w:rPr>
                <w:rFonts w:ascii="GHEA Grapalat" w:hAnsi="GHEA Grapalat" w:cs="Sylfaen"/>
                <w:color w:val="000000"/>
                <w:sz w:val="16"/>
                <w:szCs w:val="16"/>
                <w:shd w:val="clear" w:color="auto" w:fill="FFFFFF"/>
                <w:lang w:val="hy-AM"/>
              </w:rPr>
              <w:t>Класс 02; Яйца, отсортированные по весу одного яйца, срок годности - 25 дней, AST 182-2012 или эквивалентный.</w:t>
            </w:r>
            <w:r>
              <w:rPr>
                <w:rFonts w:ascii="GHEA Grapalat" w:hAnsi="GHEA Grapalat" w:cs="Sylfaen"/>
                <w:color w:val="000000"/>
                <w:sz w:val="16"/>
                <w:szCs w:val="16"/>
                <w:shd w:val="clear" w:color="auto" w:fill="FFFFFF"/>
              </w:rPr>
              <w:t xml:space="preserve"> </w:t>
            </w:r>
            <w:r w:rsidRPr="004F3BD0">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принятыми Постановлением Комиссии Таможенного союза от 16 августа 2011 г. № 769.Остаточный срок годности не менее 90%.Поставка осуществляется не реже двух раз в неделю. Конкретный день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телефону.Доставка осуществляется за счет Поставщика в соответствующие детские сады по указанным адресам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 порядке выдачи санитарного паспорта для транспортных средств, перевозящих пищевые продукты, и об утверждении образца санитарного паспорта» от 2017 года.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4F3BD0">
              <w:rPr>
                <w:rFonts w:ascii="Cambria Math" w:hAnsi="Cambria Math" w:cs="Cambria Math"/>
                <w:color w:val="000000"/>
                <w:sz w:val="16"/>
                <w:szCs w:val="16"/>
                <w:shd w:val="clear" w:color="auto" w:fill="FFFFFF"/>
                <w:lang w:val="hy-AM"/>
              </w:rPr>
              <w:t>​​</w:t>
            </w:r>
            <w:r w:rsidRPr="004F3BD0">
              <w:rPr>
                <w:rFonts w:ascii="GHEA Grapalat" w:hAnsi="GHEA Grapalat" w:cs="GHEA Grapalat"/>
                <w:color w:val="000000"/>
                <w:sz w:val="16"/>
                <w:szCs w:val="16"/>
                <w:shd w:val="clear" w:color="auto" w:fill="FFFFFF"/>
                <w:lang w:val="hy-AM"/>
              </w:rPr>
              <w:t>из</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моющихся</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и</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нетоксичных</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материалов</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и</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должна</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периодически</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подвергаться</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необходимой</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чистке</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мытью</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и</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дезинфекции</w:t>
            </w:r>
            <w:r w:rsidRPr="004F3BD0">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41311F85" w14:textId="3170F95C" w:rsidR="009E5C3F" w:rsidRPr="00EB70F1" w:rsidRDefault="009E5C3F" w:rsidP="009E5C3F">
            <w:pPr>
              <w:widowControl w:val="0"/>
              <w:jc w:val="center"/>
              <w:rPr>
                <w:rFonts w:ascii="GHEA Grapalat" w:hAnsi="GHEA Grapalat"/>
                <w:sz w:val="16"/>
                <w:szCs w:val="16"/>
              </w:rPr>
            </w:pPr>
            <w:proofErr w:type="spellStart"/>
            <w:r>
              <w:rPr>
                <w:rFonts w:ascii="GHEA Grapalat" w:hAnsi="GHEA Grapalat" w:cs="Sylfaen"/>
                <w:color w:val="000000"/>
                <w:sz w:val="14"/>
                <w:szCs w:val="14"/>
                <w:shd w:val="clear" w:color="auto" w:fill="FFFFFF"/>
              </w:rPr>
              <w:t>шт</w:t>
            </w:r>
            <w:proofErr w:type="spellEnd"/>
          </w:p>
        </w:tc>
        <w:tc>
          <w:tcPr>
            <w:tcW w:w="914" w:type="dxa"/>
          </w:tcPr>
          <w:p w14:paraId="1492F6C7" w14:textId="77777777" w:rsidR="009E5C3F" w:rsidRPr="00B138F3" w:rsidRDefault="009E5C3F" w:rsidP="009E5C3F">
            <w:pPr>
              <w:widowControl w:val="0"/>
              <w:jc w:val="center"/>
              <w:rPr>
                <w:rFonts w:ascii="GHEA Grapalat" w:hAnsi="GHEA Grapalat"/>
                <w:sz w:val="16"/>
                <w:szCs w:val="16"/>
              </w:rPr>
            </w:pPr>
          </w:p>
        </w:tc>
        <w:tc>
          <w:tcPr>
            <w:tcW w:w="1134" w:type="dxa"/>
          </w:tcPr>
          <w:p w14:paraId="6511F261"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7C8C5504" w14:textId="381F5FAA"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5000</w:t>
            </w:r>
          </w:p>
        </w:tc>
        <w:tc>
          <w:tcPr>
            <w:tcW w:w="709" w:type="dxa"/>
            <w:vAlign w:val="center"/>
          </w:tcPr>
          <w:p w14:paraId="2EA67C3B" w14:textId="4161C196"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43F8ADFD" w14:textId="349667B5"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3637927C" w14:textId="153F6734"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3C6872C8" w14:textId="77777777" w:rsidTr="001B29C1">
        <w:trPr>
          <w:gridAfter w:val="1"/>
          <w:wAfter w:w="31" w:type="dxa"/>
          <w:trHeight w:val="246"/>
          <w:jc w:val="center"/>
        </w:trPr>
        <w:tc>
          <w:tcPr>
            <w:tcW w:w="1242" w:type="dxa"/>
          </w:tcPr>
          <w:p w14:paraId="25C9B49B" w14:textId="136590C4"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21</w:t>
            </w:r>
          </w:p>
        </w:tc>
        <w:tc>
          <w:tcPr>
            <w:tcW w:w="1282" w:type="dxa"/>
            <w:vAlign w:val="center"/>
          </w:tcPr>
          <w:p w14:paraId="46225F92" w14:textId="64E52D6E"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15512000</w:t>
            </w:r>
          </w:p>
        </w:tc>
        <w:tc>
          <w:tcPr>
            <w:tcW w:w="1559" w:type="dxa"/>
            <w:vAlign w:val="center"/>
          </w:tcPr>
          <w:p w14:paraId="2FB945E6" w14:textId="51FBA232" w:rsidR="009E5C3F" w:rsidRPr="00B138F3" w:rsidRDefault="009E5C3F" w:rsidP="009E5C3F">
            <w:pPr>
              <w:widowControl w:val="0"/>
              <w:jc w:val="center"/>
              <w:rPr>
                <w:rFonts w:ascii="GHEA Grapalat" w:hAnsi="GHEA Grapalat"/>
                <w:sz w:val="16"/>
                <w:szCs w:val="16"/>
              </w:rPr>
            </w:pPr>
            <w:r w:rsidRPr="004F3BD0">
              <w:rPr>
                <w:rFonts w:ascii="GHEA Grapalat" w:hAnsi="GHEA Grapalat" w:cs="Sylfaen"/>
                <w:color w:val="000000"/>
                <w:sz w:val="16"/>
                <w:szCs w:val="16"/>
                <w:shd w:val="clear" w:color="auto" w:fill="FFFFFF"/>
                <w:lang w:val="hy-AM"/>
              </w:rPr>
              <w:t>сметана</w:t>
            </w:r>
          </w:p>
        </w:tc>
        <w:tc>
          <w:tcPr>
            <w:tcW w:w="1285" w:type="dxa"/>
          </w:tcPr>
          <w:p w14:paraId="71BB4492"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384281D6" w14:textId="66CF6769" w:rsidR="009E5C3F" w:rsidRPr="00B138F3" w:rsidRDefault="009E5C3F" w:rsidP="009E5C3F">
            <w:pPr>
              <w:widowControl w:val="0"/>
              <w:jc w:val="center"/>
              <w:rPr>
                <w:rFonts w:ascii="GHEA Grapalat" w:hAnsi="GHEA Grapalat"/>
                <w:sz w:val="16"/>
                <w:szCs w:val="16"/>
              </w:rPr>
            </w:pPr>
            <w:r w:rsidRPr="004F3BD0">
              <w:rPr>
                <w:rFonts w:ascii="GHEA Grapalat" w:hAnsi="GHEA Grapalat" w:cs="Sylfaen"/>
                <w:color w:val="000000"/>
                <w:sz w:val="16"/>
                <w:szCs w:val="16"/>
                <w:shd w:val="clear" w:color="auto" w:fill="FFFFFF"/>
                <w:lang w:val="hy-AM"/>
              </w:rPr>
              <w:t>Из чистого коровьего молока, содержание жира: 18%, кислотность: 65-100 0Т, упаковка: от 0,5 кг до 1 кг, максимум 1 кг, герметично запечатано фольгой и снабжено прозрачной одноразовой крышкой.</w:t>
            </w:r>
            <w:r>
              <w:rPr>
                <w:rFonts w:ascii="GHEA Grapalat" w:hAnsi="GHEA Grapalat" w:cs="Sylfaen"/>
                <w:color w:val="000000"/>
                <w:sz w:val="16"/>
                <w:szCs w:val="16"/>
                <w:shd w:val="clear" w:color="auto" w:fill="FFFFFF"/>
              </w:rPr>
              <w:t xml:space="preserve"> </w:t>
            </w:r>
            <w:r w:rsidRPr="004F3BD0">
              <w:rPr>
                <w:rFonts w:ascii="GHEA Grapalat" w:hAnsi="GHEA Grapalat" w:cs="Sylfaen"/>
                <w:color w:val="000000"/>
                <w:sz w:val="16"/>
                <w:szCs w:val="16"/>
                <w:shd w:val="clear" w:color="auto" w:fill="FFFFFF"/>
                <w:lang w:val="hy-AM"/>
              </w:rPr>
              <w:t>Согласно ГОСТ 31452-2012, стандартизирующему документу.</w:t>
            </w:r>
            <w:r>
              <w:rPr>
                <w:rFonts w:ascii="GHEA Grapalat" w:hAnsi="GHEA Grapalat" w:cs="Sylfaen"/>
                <w:color w:val="000000"/>
                <w:sz w:val="16"/>
                <w:szCs w:val="16"/>
                <w:shd w:val="clear" w:color="auto" w:fill="FFFFFF"/>
              </w:rPr>
              <w:t xml:space="preserve"> </w:t>
            </w:r>
            <w:r w:rsidRPr="004F3BD0">
              <w:rPr>
                <w:rFonts w:ascii="GHEA Grapalat" w:hAnsi="GHEA Grapalat" w:cs="Sylfaen"/>
                <w:color w:val="000000"/>
                <w:sz w:val="16"/>
                <w:szCs w:val="16"/>
                <w:shd w:val="clear" w:color="auto" w:fill="FFFFFF"/>
                <w:lang w:val="hy-AM"/>
              </w:rPr>
              <w:t>Безопасная упаковка, маркировка и идентификация в соответствии с Постановлением Совета Евразийской экономической комиссии № 67 от 9 октября 2013 г. «О безопасности молока и молочных продуктов» (ТС 033/2013), Постановлением Комиссии Таможенного союза № 880 от 9 декабря 2011 г. «О безопасности пищевых продуктов» (ТС 021/2011), Постановлением Комиссии Таможенного союза № 881 от 9 декабря 2011 г. «Пищевые продукты с точки зрения их маркировки» (ТС 022/2011), Постановлением Совета Евразийской экономической комиссии № 58 от 20 июля 2012 г. «Требования к безопасности пищевых добавок, ароматизаторов и технологических вспомогательных веществ» (ТС 029/2012), Постановлением Комиссии Таможенного союза № Технический регламент «О безопасности упаковки» (ТС). 005/2011), принятое Постановлением № 769 от 16 августа 2011 г.</w:t>
            </w:r>
            <w:r>
              <w:rPr>
                <w:rFonts w:ascii="GHEA Grapalat" w:hAnsi="GHEA Grapalat" w:cs="Sylfaen"/>
                <w:color w:val="000000"/>
                <w:sz w:val="16"/>
                <w:szCs w:val="16"/>
                <w:shd w:val="clear" w:color="auto" w:fill="FFFFFF"/>
              </w:rPr>
              <w:t xml:space="preserve"> </w:t>
            </w:r>
            <w:r w:rsidRPr="004F3BD0">
              <w:rPr>
                <w:rFonts w:ascii="GHEA Grapalat" w:hAnsi="GHEA Grapalat" w:cs="Sylfaen"/>
                <w:color w:val="000000"/>
                <w:sz w:val="16"/>
                <w:szCs w:val="16"/>
                <w:shd w:val="clear" w:color="auto" w:fill="FFFFFF"/>
                <w:lang w:val="hy-AM"/>
              </w:rPr>
              <w:t>Поставка осуществляется не реже одного раза в неделю. Конкретный день поставки определяется Покупателем путем предварительного (не ранее чем за 3 рабочих дня) заказа через единую электронную платформу для заказов, а в случае ее неработоспособности, сбоя или иной невозможности — по электронной почте или телефону.Поставка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соблюдаться следующие условия:</w:t>
            </w:r>
            <w:r>
              <w:rPr>
                <w:rFonts w:ascii="GHEA Grapalat" w:hAnsi="GHEA Grapalat" w:cs="Sylfaen"/>
                <w:color w:val="000000"/>
                <w:sz w:val="16"/>
                <w:szCs w:val="16"/>
                <w:shd w:val="clear" w:color="auto" w:fill="FFFFFF"/>
              </w:rPr>
              <w:t xml:space="preserve"> </w:t>
            </w:r>
            <w:r w:rsidRPr="004F3BD0">
              <w:rPr>
                <w:rFonts w:ascii="GHEA Grapalat" w:hAnsi="GHEA Grapalat" w:cs="Sylfaen"/>
                <w:color w:val="000000"/>
                <w:sz w:val="16"/>
                <w:szCs w:val="16"/>
                <w:shd w:val="clear" w:color="auto" w:fill="FFFFFF"/>
                <w:lang w:val="hy-AM"/>
              </w:rPr>
              <w:t xml:space="preserve">а. 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4F3BD0">
              <w:rPr>
                <w:rFonts w:ascii="Cambria Math" w:hAnsi="Cambria Math" w:cs="Cambria Math"/>
                <w:color w:val="000000"/>
                <w:sz w:val="16"/>
                <w:szCs w:val="16"/>
                <w:shd w:val="clear" w:color="auto" w:fill="FFFFFF"/>
                <w:lang w:val="hy-AM"/>
              </w:rPr>
              <w:t>​​</w:t>
            </w:r>
            <w:r w:rsidRPr="004F3BD0">
              <w:rPr>
                <w:rFonts w:ascii="GHEA Grapalat" w:hAnsi="GHEA Grapalat" w:cs="GHEA Grapalat"/>
                <w:color w:val="000000"/>
                <w:sz w:val="16"/>
                <w:szCs w:val="16"/>
                <w:shd w:val="clear" w:color="auto" w:fill="FFFFFF"/>
                <w:lang w:val="hy-AM"/>
              </w:rPr>
              <w:t>из</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моющихся</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и</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нетоксичных</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материалов</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и</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должна</w:t>
            </w:r>
            <w:r w:rsidRPr="004F3BD0">
              <w:rPr>
                <w:rFonts w:ascii="GHEA Grapalat" w:hAnsi="GHEA Grapalat" w:cs="Sylfaen"/>
                <w:color w:val="000000"/>
                <w:sz w:val="16"/>
                <w:szCs w:val="16"/>
                <w:shd w:val="clear" w:color="auto" w:fill="FFFFFF"/>
                <w:lang w:val="hy-AM"/>
              </w:rPr>
              <w:t xml:space="preserve"> </w:t>
            </w:r>
            <w:r w:rsidRPr="004F3BD0">
              <w:rPr>
                <w:rFonts w:ascii="GHEA Grapalat" w:hAnsi="GHEA Grapalat" w:cs="GHEA Grapalat"/>
                <w:color w:val="000000"/>
                <w:sz w:val="16"/>
                <w:szCs w:val="16"/>
                <w:shd w:val="clear" w:color="auto" w:fill="FFFFFF"/>
                <w:lang w:val="hy-AM"/>
              </w:rPr>
              <w:t>период</w:t>
            </w:r>
            <w:r w:rsidRPr="004F3BD0">
              <w:rPr>
                <w:rFonts w:ascii="GHEA Grapalat" w:hAnsi="GHEA Grapalat" w:cs="Sylfaen"/>
                <w:color w:val="000000"/>
                <w:sz w:val="16"/>
                <w:szCs w:val="16"/>
                <w:shd w:val="clear" w:color="auto" w:fill="FFFFFF"/>
                <w:lang w:val="hy-AM"/>
              </w:rPr>
              <w:t>ически подвергаться необходимой чистке, мытью и дезинфекции.</w:t>
            </w:r>
            <w:r>
              <w:rPr>
                <w:rFonts w:ascii="GHEA Grapalat" w:hAnsi="GHEA Grapalat" w:cs="Sylfaen"/>
                <w:color w:val="000000"/>
                <w:sz w:val="16"/>
                <w:szCs w:val="16"/>
                <w:shd w:val="clear" w:color="auto" w:fill="FFFFFF"/>
              </w:rPr>
              <w:t xml:space="preserve"> </w:t>
            </w:r>
            <w:r w:rsidRPr="004F3BD0">
              <w:rPr>
                <w:rFonts w:ascii="GHEA Grapalat" w:hAnsi="GHEA Grapalat" w:cs="Sylfaen"/>
                <w:color w:val="000000"/>
                <w:sz w:val="16"/>
                <w:szCs w:val="16"/>
                <w:shd w:val="clear" w:color="auto" w:fill="FFFFFF"/>
                <w:lang w:val="hy-AM"/>
              </w:rPr>
              <w:t>*Для видов продуктов питания, указанных в соответствующем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6A7BBEB0" w14:textId="642B0E7E"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284F5EE0" w14:textId="77777777" w:rsidR="009E5C3F" w:rsidRPr="00B138F3" w:rsidRDefault="009E5C3F" w:rsidP="009E5C3F">
            <w:pPr>
              <w:widowControl w:val="0"/>
              <w:jc w:val="center"/>
              <w:rPr>
                <w:rFonts w:ascii="GHEA Grapalat" w:hAnsi="GHEA Grapalat"/>
                <w:sz w:val="16"/>
                <w:szCs w:val="16"/>
              </w:rPr>
            </w:pPr>
          </w:p>
        </w:tc>
        <w:tc>
          <w:tcPr>
            <w:tcW w:w="1134" w:type="dxa"/>
          </w:tcPr>
          <w:p w14:paraId="07F7714C"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3AC233BF" w14:textId="5494BB7D"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w:t>
            </w:r>
          </w:p>
        </w:tc>
        <w:tc>
          <w:tcPr>
            <w:tcW w:w="709" w:type="dxa"/>
            <w:vAlign w:val="center"/>
          </w:tcPr>
          <w:p w14:paraId="4747F6A3" w14:textId="64ED359B"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2ECD934C" w14:textId="3D6E0E7E"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1F989A69" w14:textId="1799D7D1"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4F018BCE" w14:textId="77777777" w:rsidTr="001B29C1">
        <w:trPr>
          <w:gridAfter w:val="1"/>
          <w:wAfter w:w="31" w:type="dxa"/>
          <w:trHeight w:val="246"/>
          <w:jc w:val="center"/>
        </w:trPr>
        <w:tc>
          <w:tcPr>
            <w:tcW w:w="1242" w:type="dxa"/>
          </w:tcPr>
          <w:p w14:paraId="0E0824D2" w14:textId="5FA7CDAE"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22</w:t>
            </w:r>
          </w:p>
        </w:tc>
        <w:tc>
          <w:tcPr>
            <w:tcW w:w="1282" w:type="dxa"/>
            <w:vAlign w:val="center"/>
          </w:tcPr>
          <w:p w14:paraId="69794EAC" w14:textId="7CBDDEBA"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15551600</w:t>
            </w:r>
          </w:p>
        </w:tc>
        <w:tc>
          <w:tcPr>
            <w:tcW w:w="1559" w:type="dxa"/>
            <w:vAlign w:val="center"/>
          </w:tcPr>
          <w:p w14:paraId="6DCC1A23" w14:textId="48258520" w:rsidR="009E5C3F" w:rsidRPr="00B138F3" w:rsidRDefault="009E5C3F" w:rsidP="009E5C3F">
            <w:pPr>
              <w:widowControl w:val="0"/>
              <w:jc w:val="center"/>
              <w:rPr>
                <w:rFonts w:ascii="GHEA Grapalat" w:hAnsi="GHEA Grapalat"/>
                <w:sz w:val="16"/>
                <w:szCs w:val="16"/>
              </w:rPr>
            </w:pPr>
            <w:proofErr w:type="spellStart"/>
            <w:r>
              <w:rPr>
                <w:rFonts w:ascii="GHEA Grapalat" w:hAnsi="GHEA Grapalat" w:cs="Sylfaen"/>
                <w:color w:val="000000"/>
                <w:sz w:val="14"/>
                <w:szCs w:val="14"/>
                <w:shd w:val="clear" w:color="auto" w:fill="FFFFFF"/>
              </w:rPr>
              <w:t>мацуни</w:t>
            </w:r>
            <w:proofErr w:type="spellEnd"/>
          </w:p>
        </w:tc>
        <w:tc>
          <w:tcPr>
            <w:tcW w:w="1285" w:type="dxa"/>
          </w:tcPr>
          <w:p w14:paraId="4A13A202"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6E3AF2C7" w14:textId="0EE16B12" w:rsidR="009E5C3F" w:rsidRPr="00B138F3" w:rsidRDefault="009E5C3F" w:rsidP="009E5C3F">
            <w:pPr>
              <w:widowControl w:val="0"/>
              <w:jc w:val="center"/>
              <w:rPr>
                <w:rFonts w:ascii="GHEA Grapalat" w:hAnsi="GHEA Grapalat"/>
                <w:sz w:val="16"/>
                <w:szCs w:val="16"/>
              </w:rPr>
            </w:pPr>
            <w:proofErr w:type="spellStart"/>
            <w:r>
              <w:rPr>
                <w:rFonts w:ascii="GHEA Grapalat" w:hAnsi="GHEA Grapalat" w:cs="Sylfaen"/>
                <w:color w:val="000000"/>
                <w:sz w:val="16"/>
                <w:szCs w:val="16"/>
                <w:shd w:val="clear" w:color="auto" w:fill="FFFFFF"/>
              </w:rPr>
              <w:t>Мацуни</w:t>
            </w:r>
            <w:proofErr w:type="spellEnd"/>
            <w:r w:rsidRPr="005B7FFC">
              <w:rPr>
                <w:rFonts w:ascii="GHEA Grapalat" w:hAnsi="GHEA Grapalat" w:cs="Sylfaen"/>
                <w:color w:val="000000"/>
                <w:sz w:val="16"/>
                <w:szCs w:val="16"/>
                <w:shd w:val="clear" w:color="auto" w:fill="FFFFFF"/>
                <w:lang w:val="hy-AM"/>
              </w:rPr>
              <w:t>, соответствующий стандарту AST 120-2005 или эквивалентному. Изготовлен из чистого коровьего молока, густой однородный творог без отделения сыворотки и образования газов, молочно-белого или слегка кремового цвета, однородный по всей массе, содержание жира 2,5%, кислотность (90-140)°T, упаковка: 1 кг. Герметично запечатан фольгой и снабжен прозрачной одноразовой крышкой.</w:t>
            </w:r>
            <w:r>
              <w:rPr>
                <w:rFonts w:ascii="GHEA Grapalat" w:hAnsi="GHEA Grapalat" w:cs="Sylfaen"/>
                <w:color w:val="000000"/>
                <w:sz w:val="16"/>
                <w:szCs w:val="16"/>
                <w:shd w:val="clear" w:color="auto" w:fill="FFFFFF"/>
              </w:rPr>
              <w:t xml:space="preserve"> </w:t>
            </w:r>
            <w:r w:rsidRPr="005B7FFC">
              <w:rPr>
                <w:rFonts w:ascii="GHEA Grapalat" w:hAnsi="GHEA Grapalat" w:cs="Sylfaen"/>
                <w:color w:val="000000"/>
                <w:sz w:val="16"/>
                <w:szCs w:val="16"/>
                <w:shd w:val="clear" w:color="auto" w:fill="FFFFFF"/>
                <w:lang w:val="hy-AM"/>
              </w:rPr>
              <w:t>Безопасная упаковка, маркировка и идентификация в соответствии с Постановлением Совета Евразийской экономической комиссии № 67 от 9 октября 2013 г. «О безопасности молока и молочных продуктов» (ТС 033/2013), Постановлением Комиссии Таможенного союза № 880 от 9 декабря 2011 г. «О безопасности пищевых продуктов» (ТС 021/2011), Постановлением Комиссии Таможенного союза № 881 от 9 декабря 2011 г. «Пищевые продукты с точки зрения их маркировки» (ТС 022/2011), Постановлением Совета Евразийской экономической комиссии № 58 от 20 июля 2012 г. «Требования к безопасности пищевых добавок, ароматизаторов и технологических вспомогательных веществ» (ТС 029/2012), Постановлением Комиссии Таможенного союза № Технический регламент «О безопасности упаковки» (ТС). 005/2011), принятое Постановлением № 769 от 16 августа 2011 г.Поставка осуществляется не реже одного раза в неделю. Конкретный день поставки определяется Покупателем путем предварительного (не ранее чем за 3 рабочих дня) заказа через единую электронную платформу для заказов, а в случае ее неработоспособности, сбоя или иной невозможности — по электронной почте или телефону.Поставка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соблюдаться следующие условия:</w:t>
            </w:r>
            <w:r>
              <w:rPr>
                <w:rFonts w:ascii="GHEA Grapalat" w:hAnsi="GHEA Grapalat" w:cs="Sylfaen"/>
                <w:color w:val="000000"/>
                <w:sz w:val="16"/>
                <w:szCs w:val="16"/>
                <w:shd w:val="clear" w:color="auto" w:fill="FFFFFF"/>
              </w:rPr>
              <w:t xml:space="preserve"> </w:t>
            </w:r>
            <w:r w:rsidRPr="005B7FFC">
              <w:rPr>
                <w:rFonts w:ascii="GHEA Grapalat" w:hAnsi="GHEA Grapalat" w:cs="Sylfaen"/>
                <w:color w:val="000000"/>
                <w:sz w:val="16"/>
                <w:szCs w:val="16"/>
                <w:shd w:val="clear" w:color="auto" w:fill="FFFFFF"/>
                <w:lang w:val="hy-AM"/>
              </w:rPr>
              <w:t xml:space="preserve">а. 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5B7FFC">
              <w:rPr>
                <w:rFonts w:ascii="Cambria Math" w:hAnsi="Cambria Math" w:cs="Cambria Math"/>
                <w:color w:val="000000"/>
                <w:sz w:val="16"/>
                <w:szCs w:val="16"/>
                <w:shd w:val="clear" w:color="auto" w:fill="FFFFFF"/>
                <w:lang w:val="hy-AM"/>
              </w:rPr>
              <w:t>​​</w:t>
            </w:r>
            <w:r w:rsidRPr="005B7FFC">
              <w:rPr>
                <w:rFonts w:ascii="GHEA Grapalat" w:hAnsi="GHEA Grapalat" w:cs="GHEA Grapalat"/>
                <w:color w:val="000000"/>
                <w:sz w:val="16"/>
                <w:szCs w:val="16"/>
                <w:shd w:val="clear" w:color="auto" w:fill="FFFFFF"/>
                <w:lang w:val="hy-AM"/>
              </w:rPr>
              <w:t>из</w:t>
            </w:r>
            <w:r w:rsidRPr="005B7FFC">
              <w:rPr>
                <w:rFonts w:ascii="GHEA Grapalat" w:hAnsi="GHEA Grapalat" w:cs="Sylfaen"/>
                <w:color w:val="000000"/>
                <w:sz w:val="16"/>
                <w:szCs w:val="16"/>
                <w:shd w:val="clear" w:color="auto" w:fill="FFFFFF"/>
                <w:lang w:val="hy-AM"/>
              </w:rPr>
              <w:t xml:space="preserve"> </w:t>
            </w:r>
            <w:r w:rsidRPr="005B7FFC">
              <w:rPr>
                <w:rFonts w:ascii="GHEA Grapalat" w:hAnsi="GHEA Grapalat" w:cs="GHEA Grapalat"/>
                <w:color w:val="000000"/>
                <w:sz w:val="16"/>
                <w:szCs w:val="16"/>
                <w:shd w:val="clear" w:color="auto" w:fill="FFFFFF"/>
                <w:lang w:val="hy-AM"/>
              </w:rPr>
              <w:t>моющихся</w:t>
            </w:r>
            <w:r w:rsidRPr="005B7FFC">
              <w:rPr>
                <w:rFonts w:ascii="GHEA Grapalat" w:hAnsi="GHEA Grapalat" w:cs="Sylfaen"/>
                <w:color w:val="000000"/>
                <w:sz w:val="16"/>
                <w:szCs w:val="16"/>
                <w:shd w:val="clear" w:color="auto" w:fill="FFFFFF"/>
                <w:lang w:val="hy-AM"/>
              </w:rPr>
              <w:t xml:space="preserve"> </w:t>
            </w:r>
            <w:r w:rsidRPr="005B7FFC">
              <w:rPr>
                <w:rFonts w:ascii="GHEA Grapalat" w:hAnsi="GHEA Grapalat" w:cs="GHEA Grapalat"/>
                <w:color w:val="000000"/>
                <w:sz w:val="16"/>
                <w:szCs w:val="16"/>
                <w:shd w:val="clear" w:color="auto" w:fill="FFFFFF"/>
                <w:lang w:val="hy-AM"/>
              </w:rPr>
              <w:t>и</w:t>
            </w:r>
            <w:r w:rsidRPr="005B7FFC">
              <w:rPr>
                <w:rFonts w:ascii="GHEA Grapalat" w:hAnsi="GHEA Grapalat" w:cs="Sylfaen"/>
                <w:color w:val="000000"/>
                <w:sz w:val="16"/>
                <w:szCs w:val="16"/>
                <w:shd w:val="clear" w:color="auto" w:fill="FFFFFF"/>
                <w:lang w:val="hy-AM"/>
              </w:rPr>
              <w:t xml:space="preserve"> </w:t>
            </w:r>
            <w:r w:rsidRPr="005B7FFC">
              <w:rPr>
                <w:rFonts w:ascii="GHEA Grapalat" w:hAnsi="GHEA Grapalat" w:cs="GHEA Grapalat"/>
                <w:color w:val="000000"/>
                <w:sz w:val="16"/>
                <w:szCs w:val="16"/>
                <w:shd w:val="clear" w:color="auto" w:fill="FFFFFF"/>
                <w:lang w:val="hy-AM"/>
              </w:rPr>
              <w:t>нетоксичных</w:t>
            </w:r>
            <w:r w:rsidRPr="005B7FFC">
              <w:rPr>
                <w:rFonts w:ascii="GHEA Grapalat" w:hAnsi="GHEA Grapalat" w:cs="Sylfaen"/>
                <w:color w:val="000000"/>
                <w:sz w:val="16"/>
                <w:szCs w:val="16"/>
                <w:shd w:val="clear" w:color="auto" w:fill="FFFFFF"/>
                <w:lang w:val="hy-AM"/>
              </w:rPr>
              <w:t xml:space="preserve"> </w:t>
            </w:r>
            <w:r w:rsidRPr="005B7FFC">
              <w:rPr>
                <w:rFonts w:ascii="GHEA Grapalat" w:hAnsi="GHEA Grapalat" w:cs="GHEA Grapalat"/>
                <w:color w:val="000000"/>
                <w:sz w:val="16"/>
                <w:szCs w:val="16"/>
                <w:shd w:val="clear" w:color="auto" w:fill="FFFFFF"/>
                <w:lang w:val="hy-AM"/>
              </w:rPr>
              <w:t>материалов</w:t>
            </w:r>
            <w:r w:rsidRPr="005B7FFC">
              <w:rPr>
                <w:rFonts w:ascii="GHEA Grapalat" w:hAnsi="GHEA Grapalat" w:cs="Sylfaen"/>
                <w:color w:val="000000"/>
                <w:sz w:val="16"/>
                <w:szCs w:val="16"/>
                <w:shd w:val="clear" w:color="auto" w:fill="FFFFFF"/>
                <w:lang w:val="hy-AM"/>
              </w:rPr>
              <w:t xml:space="preserve"> </w:t>
            </w:r>
            <w:r w:rsidRPr="005B7FFC">
              <w:rPr>
                <w:rFonts w:ascii="GHEA Grapalat" w:hAnsi="GHEA Grapalat" w:cs="GHEA Grapalat"/>
                <w:color w:val="000000"/>
                <w:sz w:val="16"/>
                <w:szCs w:val="16"/>
                <w:shd w:val="clear" w:color="auto" w:fill="FFFFFF"/>
                <w:lang w:val="hy-AM"/>
              </w:rPr>
              <w:t>и</w:t>
            </w:r>
            <w:r w:rsidRPr="005B7FFC">
              <w:rPr>
                <w:rFonts w:ascii="GHEA Grapalat" w:hAnsi="GHEA Grapalat" w:cs="Sylfaen"/>
                <w:color w:val="000000"/>
                <w:sz w:val="16"/>
                <w:szCs w:val="16"/>
                <w:shd w:val="clear" w:color="auto" w:fill="FFFFFF"/>
                <w:lang w:val="hy-AM"/>
              </w:rPr>
              <w:t xml:space="preserve"> </w:t>
            </w:r>
            <w:r w:rsidRPr="005B7FFC">
              <w:rPr>
                <w:rFonts w:ascii="GHEA Grapalat" w:hAnsi="GHEA Grapalat" w:cs="GHEA Grapalat"/>
                <w:color w:val="000000"/>
                <w:sz w:val="16"/>
                <w:szCs w:val="16"/>
                <w:shd w:val="clear" w:color="auto" w:fill="FFFFFF"/>
                <w:lang w:val="hy-AM"/>
              </w:rPr>
              <w:t>должна</w:t>
            </w:r>
            <w:r w:rsidRPr="005B7FFC">
              <w:rPr>
                <w:rFonts w:ascii="GHEA Grapalat" w:hAnsi="GHEA Grapalat" w:cs="Sylfaen"/>
                <w:color w:val="000000"/>
                <w:sz w:val="16"/>
                <w:szCs w:val="16"/>
                <w:shd w:val="clear" w:color="auto" w:fill="FFFFFF"/>
                <w:lang w:val="hy-AM"/>
              </w:rPr>
              <w:t xml:space="preserve"> </w:t>
            </w:r>
            <w:r w:rsidRPr="005B7FFC">
              <w:rPr>
                <w:rFonts w:ascii="GHEA Grapalat" w:hAnsi="GHEA Grapalat" w:cs="GHEA Grapalat"/>
                <w:color w:val="000000"/>
                <w:sz w:val="16"/>
                <w:szCs w:val="16"/>
                <w:shd w:val="clear" w:color="auto" w:fill="FFFFFF"/>
                <w:lang w:val="hy-AM"/>
              </w:rPr>
              <w:t>период</w:t>
            </w:r>
            <w:r w:rsidRPr="005B7FFC">
              <w:rPr>
                <w:rFonts w:ascii="GHEA Grapalat" w:hAnsi="GHEA Grapalat" w:cs="Sylfaen"/>
                <w:color w:val="000000"/>
                <w:sz w:val="16"/>
                <w:szCs w:val="16"/>
                <w:shd w:val="clear" w:color="auto" w:fill="FFFFFF"/>
                <w:lang w:val="hy-AM"/>
              </w:rPr>
              <w:t>ически подвергаться необходимой чистке, мытью и дезинфекции.</w:t>
            </w:r>
            <w:r>
              <w:rPr>
                <w:rFonts w:ascii="GHEA Grapalat" w:hAnsi="GHEA Grapalat" w:cs="Sylfaen"/>
                <w:color w:val="000000"/>
                <w:sz w:val="16"/>
                <w:szCs w:val="16"/>
                <w:shd w:val="clear" w:color="auto" w:fill="FFFFFF"/>
              </w:rPr>
              <w:t xml:space="preserve"> </w:t>
            </w:r>
            <w:r w:rsidRPr="005B7FFC">
              <w:rPr>
                <w:rFonts w:ascii="GHEA Grapalat" w:hAnsi="GHEA Grapalat" w:cs="Sylfaen"/>
                <w:color w:val="000000"/>
                <w:sz w:val="16"/>
                <w:szCs w:val="16"/>
                <w:shd w:val="clear" w:color="auto" w:fill="FFFFFF"/>
                <w:lang w:val="hy-AM"/>
              </w:rPr>
              <w:t>*Для видов продуктов питания, указанных в соответствующем решении.</w:t>
            </w:r>
            <w:r>
              <w:rPr>
                <w:rFonts w:ascii="GHEA Grapalat" w:hAnsi="GHEA Grapalat" w:cs="Sylfaen"/>
                <w:color w:val="000000"/>
                <w:sz w:val="16"/>
                <w:szCs w:val="16"/>
                <w:shd w:val="clear" w:color="auto" w:fill="FFFFFF"/>
              </w:rPr>
              <w:t xml:space="preserve"> </w:t>
            </w:r>
            <w:r w:rsidRPr="005B7FFC">
              <w:rPr>
                <w:rFonts w:ascii="GHEA Grapalat" w:hAnsi="GHEA Grapalat" w:cs="Sylfaen"/>
                <w:color w:val="000000"/>
                <w:sz w:val="16"/>
                <w:szCs w:val="16"/>
                <w:shd w:val="clear" w:color="auto" w:fill="FFFFFF"/>
                <w:lang w:val="hy-AM"/>
              </w:rPr>
              <w:t>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6680A424" w14:textId="27F68570"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7025EFFD" w14:textId="77777777" w:rsidR="009E5C3F" w:rsidRPr="00B138F3" w:rsidRDefault="009E5C3F" w:rsidP="009E5C3F">
            <w:pPr>
              <w:widowControl w:val="0"/>
              <w:jc w:val="center"/>
              <w:rPr>
                <w:rFonts w:ascii="GHEA Grapalat" w:hAnsi="GHEA Grapalat"/>
                <w:sz w:val="16"/>
                <w:szCs w:val="16"/>
              </w:rPr>
            </w:pPr>
          </w:p>
        </w:tc>
        <w:tc>
          <w:tcPr>
            <w:tcW w:w="1134" w:type="dxa"/>
          </w:tcPr>
          <w:p w14:paraId="7A74A0DC"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674C241C" w14:textId="07851F48"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400</w:t>
            </w:r>
          </w:p>
        </w:tc>
        <w:tc>
          <w:tcPr>
            <w:tcW w:w="709" w:type="dxa"/>
            <w:vAlign w:val="center"/>
          </w:tcPr>
          <w:p w14:paraId="6F1240AD" w14:textId="426CB873"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2A482C61" w14:textId="2164410D"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2DDB3EB6" w14:textId="5BBB13C7"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6D6AED30" w14:textId="77777777" w:rsidTr="001B29C1">
        <w:trPr>
          <w:gridAfter w:val="1"/>
          <w:wAfter w:w="31" w:type="dxa"/>
          <w:trHeight w:val="246"/>
          <w:jc w:val="center"/>
        </w:trPr>
        <w:tc>
          <w:tcPr>
            <w:tcW w:w="1242" w:type="dxa"/>
          </w:tcPr>
          <w:p w14:paraId="42A81496" w14:textId="3381C3F8"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23</w:t>
            </w:r>
          </w:p>
        </w:tc>
        <w:tc>
          <w:tcPr>
            <w:tcW w:w="1282" w:type="dxa"/>
            <w:vAlign w:val="center"/>
          </w:tcPr>
          <w:p w14:paraId="452A9F13" w14:textId="224D292C"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15331167</w:t>
            </w:r>
          </w:p>
        </w:tc>
        <w:tc>
          <w:tcPr>
            <w:tcW w:w="1559" w:type="dxa"/>
            <w:vAlign w:val="center"/>
          </w:tcPr>
          <w:p w14:paraId="0F257AEA" w14:textId="4E2DAD3C" w:rsidR="009E5C3F" w:rsidRPr="00B138F3" w:rsidRDefault="009E5C3F" w:rsidP="009E5C3F">
            <w:pPr>
              <w:widowControl w:val="0"/>
              <w:jc w:val="center"/>
              <w:rPr>
                <w:rFonts w:ascii="GHEA Grapalat" w:hAnsi="GHEA Grapalat"/>
                <w:sz w:val="16"/>
                <w:szCs w:val="16"/>
              </w:rPr>
            </w:pPr>
            <w:r w:rsidRPr="00295FF0">
              <w:rPr>
                <w:rFonts w:ascii="GHEA Grapalat" w:hAnsi="GHEA Grapalat" w:cs="Sylfaen"/>
                <w:color w:val="000000"/>
                <w:sz w:val="16"/>
                <w:szCs w:val="16"/>
                <w:shd w:val="clear" w:color="auto" w:fill="FFFFFF"/>
                <w:lang w:val="hy-AM"/>
              </w:rPr>
              <w:t>кинза</w:t>
            </w:r>
          </w:p>
        </w:tc>
        <w:tc>
          <w:tcPr>
            <w:tcW w:w="1285" w:type="dxa"/>
          </w:tcPr>
          <w:p w14:paraId="2BE922C6"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29E7CF83" w14:textId="751DE5D1" w:rsidR="009E5C3F" w:rsidRPr="00B138F3" w:rsidRDefault="009E5C3F" w:rsidP="009E5C3F">
            <w:pPr>
              <w:widowControl w:val="0"/>
              <w:jc w:val="center"/>
              <w:rPr>
                <w:rFonts w:ascii="GHEA Grapalat" w:hAnsi="GHEA Grapalat"/>
                <w:sz w:val="16"/>
                <w:szCs w:val="16"/>
              </w:rPr>
            </w:pPr>
            <w:r w:rsidRPr="00295FF0">
              <w:rPr>
                <w:rFonts w:ascii="GHEA Grapalat" w:hAnsi="GHEA Grapalat" w:cs="Sylfaen"/>
                <w:color w:val="000000"/>
                <w:sz w:val="16"/>
                <w:szCs w:val="16"/>
                <w:shd w:val="clear" w:color="auto" w:fill="FFFFFF"/>
                <w:lang w:val="hy-AM"/>
              </w:rPr>
              <w:t>Свежая, не перезрелая кинза. ГОСТ 16732-71 или эквивалент.</w:t>
            </w:r>
            <w:r>
              <w:rPr>
                <w:rFonts w:ascii="GHEA Grapalat" w:hAnsi="GHEA Grapalat" w:cs="Sylfaen"/>
                <w:color w:val="000000"/>
                <w:sz w:val="16"/>
                <w:szCs w:val="16"/>
                <w:shd w:val="clear" w:color="auto" w:fill="FFFFFF"/>
              </w:rPr>
              <w:t xml:space="preserve"> </w:t>
            </w:r>
            <w:r w:rsidRPr="00295FF0">
              <w:rPr>
                <w:rFonts w:ascii="GHEA Grapalat" w:hAnsi="GHEA Grapalat" w:cs="Sylfaen"/>
                <w:color w:val="000000"/>
                <w:sz w:val="16"/>
                <w:szCs w:val="16"/>
                <w:shd w:val="clear" w:color="auto" w:fill="FFFFFF"/>
                <w:lang w:val="hy-AM"/>
              </w:rPr>
              <w:t>Безопасная упаковка, маркировка и идентификация в соответствии с техническими регламентами «О безопасности пищевых продуктов» (ТС ТС № 021/2011), принятыми Постановлением Комиссии Таможенного Союза от 9 декабря 2011 г. № 880, «О пищевых продуктах с точки зрения их маркировки» (ТС ТС № 022/2011), принятыми Постановлением Комиссии Таможенного Союза от 9 декабря 2011 г. № 881, «О пищевых продуктах с точки зрения их маркировки» (ТС ТС № 005/2011), принятыми Постановлением Комиссии Таможенного Союза от 16 августа 2011 г. № 769. Поставка осуществляется не реже одного раза в неделю. Конкретная дата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его невыполнения, невыполнения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295FF0">
              <w:rPr>
                <w:rFonts w:ascii="GHEA Grapalat" w:hAnsi="GHEA Grapalat" w:cs="Sylfaen"/>
                <w:color w:val="000000"/>
                <w:sz w:val="16"/>
                <w:szCs w:val="16"/>
                <w:shd w:val="clear" w:color="auto" w:fill="FFFFFF"/>
                <w:lang w:val="hy-AM"/>
              </w:rPr>
              <w:t>Доставка осуществляется за счет Поставщика по адресам, указанным в соответствующих детских садах, до 12:00, не менее чем тремя транспортными средствами, *транспортными средствами, предназначенными для перевозки пищевых продуктов, утвержденными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транспортными средствами должны быть обеспечены следующие условия:</w:t>
            </w:r>
            <w:r>
              <w:rPr>
                <w:rFonts w:ascii="GHEA Grapalat" w:hAnsi="GHEA Grapalat" w:cs="Sylfaen"/>
                <w:color w:val="000000"/>
                <w:sz w:val="16"/>
                <w:szCs w:val="16"/>
                <w:shd w:val="clear" w:color="auto" w:fill="FFFFFF"/>
              </w:rPr>
              <w:t xml:space="preserve"> </w:t>
            </w:r>
            <w:r w:rsidRPr="00295FF0">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295FF0">
              <w:rPr>
                <w:rFonts w:ascii="Cambria Math" w:hAnsi="Cambria Math" w:cs="Cambria Math"/>
                <w:color w:val="000000"/>
                <w:sz w:val="16"/>
                <w:szCs w:val="16"/>
                <w:shd w:val="clear" w:color="auto" w:fill="FFFFFF"/>
                <w:lang w:val="hy-AM"/>
              </w:rPr>
              <w:t>​​</w:t>
            </w:r>
            <w:r w:rsidRPr="00295FF0">
              <w:rPr>
                <w:rFonts w:ascii="GHEA Grapalat" w:hAnsi="GHEA Grapalat" w:cs="GHEA Grapalat"/>
                <w:color w:val="000000"/>
                <w:sz w:val="16"/>
                <w:szCs w:val="16"/>
                <w:shd w:val="clear" w:color="auto" w:fill="FFFFFF"/>
                <w:lang w:val="hy-AM"/>
              </w:rPr>
              <w:t>из</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моющихся</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и</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нетоксичных</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материалов</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и</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должна</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периодически</w:t>
            </w:r>
            <w:r w:rsidRPr="00295FF0">
              <w:rPr>
                <w:rFonts w:ascii="GHEA Grapalat" w:hAnsi="GHEA Grapalat" w:cs="Sylfaen"/>
                <w:color w:val="000000"/>
                <w:sz w:val="16"/>
                <w:szCs w:val="16"/>
                <w:shd w:val="clear" w:color="auto" w:fill="FFFFFF"/>
                <w:lang w:val="hy-AM"/>
              </w:rPr>
              <w:t xml:space="preserve"> подвергаться необходимой чистке, мытью и дезинфекции.</w:t>
            </w:r>
            <w:r>
              <w:rPr>
                <w:rFonts w:ascii="GHEA Grapalat" w:hAnsi="GHEA Grapalat" w:cs="Sylfaen"/>
                <w:color w:val="000000"/>
                <w:sz w:val="16"/>
                <w:szCs w:val="16"/>
                <w:shd w:val="clear" w:color="auto" w:fill="FFFFFF"/>
              </w:rPr>
              <w:t xml:space="preserve"> </w:t>
            </w:r>
            <w:r w:rsidRPr="00295FF0">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3D10964D" w14:textId="700998EC"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rPr>
              <w:t>Пучок</w:t>
            </w:r>
          </w:p>
        </w:tc>
        <w:tc>
          <w:tcPr>
            <w:tcW w:w="914" w:type="dxa"/>
          </w:tcPr>
          <w:p w14:paraId="4062ED47" w14:textId="77777777" w:rsidR="009E5C3F" w:rsidRPr="00B138F3" w:rsidRDefault="009E5C3F" w:rsidP="009E5C3F">
            <w:pPr>
              <w:widowControl w:val="0"/>
              <w:jc w:val="center"/>
              <w:rPr>
                <w:rFonts w:ascii="GHEA Grapalat" w:hAnsi="GHEA Grapalat"/>
                <w:sz w:val="16"/>
                <w:szCs w:val="16"/>
              </w:rPr>
            </w:pPr>
          </w:p>
        </w:tc>
        <w:tc>
          <w:tcPr>
            <w:tcW w:w="1134" w:type="dxa"/>
          </w:tcPr>
          <w:p w14:paraId="2E358673"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5673B275" w14:textId="20B27DA0"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249</w:t>
            </w:r>
          </w:p>
        </w:tc>
        <w:tc>
          <w:tcPr>
            <w:tcW w:w="709" w:type="dxa"/>
            <w:vAlign w:val="center"/>
          </w:tcPr>
          <w:p w14:paraId="2F9213B0" w14:textId="2399A9AE"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120A10F8" w14:textId="3B081730"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2739BF41" w14:textId="6805B010"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3603AA83" w14:textId="77777777" w:rsidTr="001B29C1">
        <w:trPr>
          <w:gridAfter w:val="1"/>
          <w:wAfter w:w="31" w:type="dxa"/>
          <w:trHeight w:val="246"/>
          <w:jc w:val="center"/>
        </w:trPr>
        <w:tc>
          <w:tcPr>
            <w:tcW w:w="1242" w:type="dxa"/>
          </w:tcPr>
          <w:p w14:paraId="3A1A3CB4" w14:textId="2056DAA6"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24</w:t>
            </w:r>
          </w:p>
        </w:tc>
        <w:tc>
          <w:tcPr>
            <w:tcW w:w="1282" w:type="dxa"/>
            <w:vAlign w:val="center"/>
          </w:tcPr>
          <w:p w14:paraId="1B979F62" w14:textId="5BA2E542"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15331167</w:t>
            </w:r>
          </w:p>
        </w:tc>
        <w:tc>
          <w:tcPr>
            <w:tcW w:w="1559" w:type="dxa"/>
            <w:vAlign w:val="center"/>
          </w:tcPr>
          <w:p w14:paraId="22CA2BD9" w14:textId="66BDD3B4" w:rsidR="009E5C3F" w:rsidRPr="00B138F3" w:rsidRDefault="009E5C3F" w:rsidP="009E5C3F">
            <w:pPr>
              <w:widowControl w:val="0"/>
              <w:jc w:val="center"/>
              <w:rPr>
                <w:rFonts w:ascii="GHEA Grapalat" w:hAnsi="GHEA Grapalat"/>
                <w:sz w:val="16"/>
                <w:szCs w:val="16"/>
              </w:rPr>
            </w:pPr>
            <w:r w:rsidRPr="00295FF0">
              <w:rPr>
                <w:rFonts w:ascii="GHEA Grapalat" w:hAnsi="GHEA Grapalat" w:cs="Sylfaen"/>
                <w:color w:val="000000"/>
                <w:sz w:val="16"/>
                <w:szCs w:val="16"/>
                <w:shd w:val="clear" w:color="auto" w:fill="FFFFFF"/>
                <w:lang w:val="hy-AM"/>
              </w:rPr>
              <w:t>петрушка</w:t>
            </w:r>
          </w:p>
        </w:tc>
        <w:tc>
          <w:tcPr>
            <w:tcW w:w="1285" w:type="dxa"/>
          </w:tcPr>
          <w:p w14:paraId="4100F4FB"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5CC31028" w14:textId="1C655FFA" w:rsidR="009E5C3F" w:rsidRPr="00B138F3" w:rsidRDefault="009E5C3F" w:rsidP="009E5C3F">
            <w:pPr>
              <w:widowControl w:val="0"/>
              <w:jc w:val="center"/>
              <w:rPr>
                <w:rFonts w:ascii="GHEA Grapalat" w:hAnsi="GHEA Grapalat"/>
                <w:sz w:val="16"/>
                <w:szCs w:val="16"/>
              </w:rPr>
            </w:pPr>
            <w:r w:rsidRPr="00295FF0">
              <w:rPr>
                <w:rFonts w:ascii="GHEA Grapalat" w:hAnsi="GHEA Grapalat" w:cs="Sylfaen"/>
                <w:color w:val="000000"/>
                <w:sz w:val="16"/>
                <w:szCs w:val="16"/>
                <w:shd w:val="clear" w:color="auto" w:fill="FFFFFF"/>
                <w:lang w:val="hy-AM"/>
              </w:rPr>
              <w:t>Свежая, не перезрелая петрушка. ГОСТ 16732-71 или эквивалент.</w:t>
            </w:r>
            <w:r>
              <w:rPr>
                <w:rFonts w:ascii="GHEA Grapalat" w:hAnsi="GHEA Grapalat" w:cs="Sylfaen"/>
                <w:color w:val="000000"/>
                <w:sz w:val="16"/>
                <w:szCs w:val="16"/>
                <w:shd w:val="clear" w:color="auto" w:fill="FFFFFF"/>
              </w:rPr>
              <w:t xml:space="preserve"> </w:t>
            </w:r>
            <w:r w:rsidRPr="00295FF0">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ТС № 021/2011), принятыми Постановлением Комиссии Таможенного Союза от 9 декабря 2011 г. № 880, «О пищевых продуктах с точки зрения их маркировки» (ТС ТС № 022/2011), принятыми Постановлением Комиссии Таможенного Союза от 9 декабря 2011 г. № 881, «О пищевых продуктах с точки зрения их маркировки» (ТС ТС № 005/2011), «О безопасности упаковки» (ТС ТС 005/2011), принятыми Постановлением Комиссии Таможенного Союза от 16 августа 2011 г. № 769. Поставка осуществляется не реже одного раза в неделю. Конкретная дата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его невыполнения, невыполнения или иной невозможности — по электронной почте или телефону.Доставка осуществляется за счет Поставщика по адресам, указанным в соответствующих детских садах, до 12:00, не менее чем тремя транспортными средствами, *транспортными средствами, предназначенными для перевозки пищевых продуктов, утвержденными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транспортными средствами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295FF0">
              <w:rPr>
                <w:rFonts w:ascii="Cambria Math" w:hAnsi="Cambria Math" w:cs="Cambria Math"/>
                <w:color w:val="000000"/>
                <w:sz w:val="16"/>
                <w:szCs w:val="16"/>
                <w:shd w:val="clear" w:color="auto" w:fill="FFFFFF"/>
                <w:lang w:val="hy-AM"/>
              </w:rPr>
              <w:t>​​</w:t>
            </w:r>
            <w:r w:rsidRPr="00295FF0">
              <w:rPr>
                <w:rFonts w:ascii="GHEA Grapalat" w:hAnsi="GHEA Grapalat" w:cs="GHEA Grapalat"/>
                <w:color w:val="000000"/>
                <w:sz w:val="16"/>
                <w:szCs w:val="16"/>
                <w:shd w:val="clear" w:color="auto" w:fill="FFFFFF"/>
                <w:lang w:val="hy-AM"/>
              </w:rPr>
              <w:t>из</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моющихся</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и</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нетоксичных</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материалов</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и</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должна</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периодически</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подвергаться</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необходимой</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чистке</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мытью</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и</w:t>
            </w:r>
            <w:r w:rsidRPr="00295FF0">
              <w:rPr>
                <w:rFonts w:ascii="GHEA Grapalat" w:hAnsi="GHEA Grapalat" w:cs="Sylfaen"/>
                <w:color w:val="000000"/>
                <w:sz w:val="16"/>
                <w:szCs w:val="16"/>
                <w:shd w:val="clear" w:color="auto" w:fill="FFFFFF"/>
                <w:lang w:val="hy-AM"/>
              </w:rPr>
              <w:t xml:space="preserve"> </w:t>
            </w:r>
            <w:r w:rsidRPr="00295FF0">
              <w:rPr>
                <w:rFonts w:ascii="GHEA Grapalat" w:hAnsi="GHEA Grapalat" w:cs="GHEA Grapalat"/>
                <w:color w:val="000000"/>
                <w:sz w:val="16"/>
                <w:szCs w:val="16"/>
                <w:shd w:val="clear" w:color="auto" w:fill="FFFFFF"/>
                <w:lang w:val="hy-AM"/>
              </w:rPr>
              <w:t>дезинфекции</w:t>
            </w:r>
            <w:r w:rsidRPr="00295FF0">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424FB99B" w14:textId="7456169D"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пучок</w:t>
            </w:r>
          </w:p>
        </w:tc>
        <w:tc>
          <w:tcPr>
            <w:tcW w:w="914" w:type="dxa"/>
          </w:tcPr>
          <w:p w14:paraId="07903871" w14:textId="77777777" w:rsidR="009E5C3F" w:rsidRPr="00B138F3" w:rsidRDefault="009E5C3F" w:rsidP="009E5C3F">
            <w:pPr>
              <w:widowControl w:val="0"/>
              <w:jc w:val="center"/>
              <w:rPr>
                <w:rFonts w:ascii="GHEA Grapalat" w:hAnsi="GHEA Grapalat"/>
                <w:sz w:val="16"/>
                <w:szCs w:val="16"/>
              </w:rPr>
            </w:pPr>
          </w:p>
        </w:tc>
        <w:tc>
          <w:tcPr>
            <w:tcW w:w="1134" w:type="dxa"/>
          </w:tcPr>
          <w:p w14:paraId="42D20551"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0E22CC18" w14:textId="6778B166"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170</w:t>
            </w:r>
          </w:p>
        </w:tc>
        <w:tc>
          <w:tcPr>
            <w:tcW w:w="709" w:type="dxa"/>
            <w:vAlign w:val="center"/>
          </w:tcPr>
          <w:p w14:paraId="67FC7C20" w14:textId="0DD9FCB4"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5C32B56F" w14:textId="323DCCB2"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20674D0D" w14:textId="1CDCFC66"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45606343" w14:textId="77777777" w:rsidTr="001B29C1">
        <w:trPr>
          <w:gridAfter w:val="1"/>
          <w:wAfter w:w="31" w:type="dxa"/>
          <w:trHeight w:val="246"/>
          <w:jc w:val="center"/>
        </w:trPr>
        <w:tc>
          <w:tcPr>
            <w:tcW w:w="1242" w:type="dxa"/>
          </w:tcPr>
          <w:p w14:paraId="45B145AC" w14:textId="38ABCE74"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25</w:t>
            </w:r>
          </w:p>
        </w:tc>
        <w:tc>
          <w:tcPr>
            <w:tcW w:w="1282" w:type="dxa"/>
            <w:vAlign w:val="center"/>
          </w:tcPr>
          <w:p w14:paraId="3CCAA868" w14:textId="21A4F918"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15331166</w:t>
            </w:r>
          </w:p>
        </w:tc>
        <w:tc>
          <w:tcPr>
            <w:tcW w:w="1559" w:type="dxa"/>
            <w:vAlign w:val="center"/>
          </w:tcPr>
          <w:p w14:paraId="45AB7E37" w14:textId="5CE01C14" w:rsidR="009E5C3F" w:rsidRPr="00B138F3" w:rsidRDefault="009E5C3F" w:rsidP="009E5C3F">
            <w:pPr>
              <w:widowControl w:val="0"/>
              <w:jc w:val="center"/>
              <w:rPr>
                <w:rFonts w:ascii="GHEA Grapalat" w:hAnsi="GHEA Grapalat"/>
                <w:sz w:val="16"/>
                <w:szCs w:val="16"/>
              </w:rPr>
            </w:pPr>
            <w:r w:rsidRPr="00363AC5">
              <w:rPr>
                <w:rFonts w:ascii="GHEA Grapalat" w:hAnsi="GHEA Grapalat" w:cs="Sylfaen"/>
                <w:color w:val="000000"/>
                <w:sz w:val="16"/>
                <w:szCs w:val="16"/>
                <w:shd w:val="clear" w:color="auto" w:fill="FFFFFF"/>
                <w:lang w:val="hy-AM"/>
              </w:rPr>
              <w:t>Лук, зеленый</w:t>
            </w:r>
          </w:p>
        </w:tc>
        <w:tc>
          <w:tcPr>
            <w:tcW w:w="1285" w:type="dxa"/>
          </w:tcPr>
          <w:p w14:paraId="5F15D50D"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639B4217" w14:textId="2F633323" w:rsidR="009E5C3F" w:rsidRPr="00B138F3" w:rsidRDefault="009E5C3F" w:rsidP="009E5C3F">
            <w:pPr>
              <w:widowControl w:val="0"/>
              <w:jc w:val="center"/>
              <w:rPr>
                <w:rFonts w:ascii="GHEA Grapalat" w:hAnsi="GHEA Grapalat"/>
                <w:sz w:val="16"/>
                <w:szCs w:val="16"/>
              </w:rPr>
            </w:pPr>
            <w:r w:rsidRPr="00363AC5">
              <w:rPr>
                <w:rFonts w:ascii="GHEA Grapalat" w:hAnsi="GHEA Grapalat" w:cs="Sylfaen"/>
                <w:color w:val="000000"/>
                <w:sz w:val="16"/>
                <w:szCs w:val="16"/>
                <w:shd w:val="clear" w:color="auto" w:fill="FFFFFF"/>
                <w:lang w:val="hy-AM"/>
              </w:rPr>
              <w:t>Зеленый лук, свежий и не перезрелый. ГОСТ 16732-71 или эквивалент.</w:t>
            </w:r>
            <w:r>
              <w:rPr>
                <w:rFonts w:ascii="GHEA Grapalat" w:hAnsi="GHEA Grapalat" w:cs="Sylfaen"/>
                <w:color w:val="000000"/>
                <w:sz w:val="16"/>
                <w:szCs w:val="16"/>
                <w:shd w:val="clear" w:color="auto" w:fill="FFFFFF"/>
              </w:rPr>
              <w:t xml:space="preserve"> </w:t>
            </w:r>
            <w:r w:rsidRPr="00363AC5">
              <w:rPr>
                <w:rFonts w:ascii="GHEA Grapalat" w:hAnsi="GHEA Grapalat" w:cs="Sylfaen"/>
                <w:color w:val="000000"/>
                <w:sz w:val="16"/>
                <w:szCs w:val="16"/>
                <w:shd w:val="clear" w:color="auto" w:fill="FFFFFF"/>
                <w:lang w:val="hy-AM"/>
              </w:rPr>
              <w:t>Безопасная упаковка, маркировка и идентификация в соответствии с техническими регламентами «О безопасности пищевых продуктов» (ТС 021/2011), принятыми Постановлением Комиссии Таможенного Союза от 9 декабря 2011 г. № 880, «О пищевых продуктах с точки зрения их маркировки» (ТС 022/2011), принятыми Постановлением Комиссии Таможенного Союза от 9 декабря 2011 г. № 881, «О пищевых продуктах с точки зрения их маркировки» (ТС 005/2011), «О безопасности упаковки» (ТС 005/2011), принятыми Постановлением Комиссии Таможенного Союза от 16 августа 2011 г. № 769. Поставка осуществляется не реже одного раза в неделю. Конкретная дата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его невыполнения, невыполнения или иной невозможности — по электронной почте или телефону.Доставка осуществляется за счет Поставщика по адресам, указанным в соответствующих детских садах, до 12:00, не менее чем тремя транспортными средствами, *транспортными средствами, предназначенными для перевозки пищевых продуктов, утвержденными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транспортными средствами должны быть обеспечены следующие условия:</w:t>
            </w:r>
            <w:r>
              <w:rPr>
                <w:rFonts w:ascii="GHEA Grapalat" w:hAnsi="GHEA Grapalat" w:cs="Sylfaen"/>
                <w:color w:val="000000"/>
                <w:sz w:val="16"/>
                <w:szCs w:val="16"/>
                <w:shd w:val="clear" w:color="auto" w:fill="FFFFFF"/>
              </w:rPr>
              <w:t xml:space="preserve"> </w:t>
            </w:r>
            <w:r w:rsidRPr="00363AC5">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363AC5">
              <w:rPr>
                <w:rFonts w:ascii="Cambria Math" w:hAnsi="Cambria Math" w:cs="Cambria Math"/>
                <w:color w:val="000000"/>
                <w:sz w:val="16"/>
                <w:szCs w:val="16"/>
                <w:shd w:val="clear" w:color="auto" w:fill="FFFFFF"/>
                <w:lang w:val="hy-AM"/>
              </w:rPr>
              <w:t>​​</w:t>
            </w:r>
            <w:r w:rsidRPr="00363AC5">
              <w:rPr>
                <w:rFonts w:ascii="GHEA Grapalat" w:hAnsi="GHEA Grapalat" w:cs="GHEA Grapalat"/>
                <w:color w:val="000000"/>
                <w:sz w:val="16"/>
                <w:szCs w:val="16"/>
                <w:shd w:val="clear" w:color="auto" w:fill="FFFFFF"/>
                <w:lang w:val="hy-AM"/>
              </w:rPr>
              <w:t>из</w:t>
            </w:r>
            <w:r w:rsidRPr="00363AC5">
              <w:rPr>
                <w:rFonts w:ascii="GHEA Grapalat" w:hAnsi="GHEA Grapalat" w:cs="Sylfaen"/>
                <w:color w:val="000000"/>
                <w:sz w:val="16"/>
                <w:szCs w:val="16"/>
                <w:shd w:val="clear" w:color="auto" w:fill="FFFFFF"/>
                <w:lang w:val="hy-AM"/>
              </w:rPr>
              <w:t xml:space="preserve"> </w:t>
            </w:r>
            <w:r w:rsidRPr="00363AC5">
              <w:rPr>
                <w:rFonts w:ascii="GHEA Grapalat" w:hAnsi="GHEA Grapalat" w:cs="GHEA Grapalat"/>
                <w:color w:val="000000"/>
                <w:sz w:val="16"/>
                <w:szCs w:val="16"/>
                <w:shd w:val="clear" w:color="auto" w:fill="FFFFFF"/>
                <w:lang w:val="hy-AM"/>
              </w:rPr>
              <w:t>моющихся</w:t>
            </w:r>
            <w:r w:rsidRPr="00363AC5">
              <w:rPr>
                <w:rFonts w:ascii="GHEA Grapalat" w:hAnsi="GHEA Grapalat" w:cs="Sylfaen"/>
                <w:color w:val="000000"/>
                <w:sz w:val="16"/>
                <w:szCs w:val="16"/>
                <w:shd w:val="clear" w:color="auto" w:fill="FFFFFF"/>
                <w:lang w:val="hy-AM"/>
              </w:rPr>
              <w:t xml:space="preserve"> </w:t>
            </w:r>
            <w:r w:rsidRPr="00363AC5">
              <w:rPr>
                <w:rFonts w:ascii="GHEA Grapalat" w:hAnsi="GHEA Grapalat" w:cs="GHEA Grapalat"/>
                <w:color w:val="000000"/>
                <w:sz w:val="16"/>
                <w:szCs w:val="16"/>
                <w:shd w:val="clear" w:color="auto" w:fill="FFFFFF"/>
                <w:lang w:val="hy-AM"/>
              </w:rPr>
              <w:t>и</w:t>
            </w:r>
            <w:r w:rsidRPr="00363AC5">
              <w:rPr>
                <w:rFonts w:ascii="GHEA Grapalat" w:hAnsi="GHEA Grapalat" w:cs="Sylfaen"/>
                <w:color w:val="000000"/>
                <w:sz w:val="16"/>
                <w:szCs w:val="16"/>
                <w:shd w:val="clear" w:color="auto" w:fill="FFFFFF"/>
                <w:lang w:val="hy-AM"/>
              </w:rPr>
              <w:t xml:space="preserve"> </w:t>
            </w:r>
            <w:r w:rsidRPr="00363AC5">
              <w:rPr>
                <w:rFonts w:ascii="GHEA Grapalat" w:hAnsi="GHEA Grapalat" w:cs="GHEA Grapalat"/>
                <w:color w:val="000000"/>
                <w:sz w:val="16"/>
                <w:szCs w:val="16"/>
                <w:shd w:val="clear" w:color="auto" w:fill="FFFFFF"/>
                <w:lang w:val="hy-AM"/>
              </w:rPr>
              <w:t>нетоксичных</w:t>
            </w:r>
            <w:r w:rsidRPr="00363AC5">
              <w:rPr>
                <w:rFonts w:ascii="GHEA Grapalat" w:hAnsi="GHEA Grapalat" w:cs="Sylfaen"/>
                <w:color w:val="000000"/>
                <w:sz w:val="16"/>
                <w:szCs w:val="16"/>
                <w:shd w:val="clear" w:color="auto" w:fill="FFFFFF"/>
                <w:lang w:val="hy-AM"/>
              </w:rPr>
              <w:t xml:space="preserve"> </w:t>
            </w:r>
            <w:r w:rsidRPr="00363AC5">
              <w:rPr>
                <w:rFonts w:ascii="GHEA Grapalat" w:hAnsi="GHEA Grapalat" w:cs="GHEA Grapalat"/>
                <w:color w:val="000000"/>
                <w:sz w:val="16"/>
                <w:szCs w:val="16"/>
                <w:shd w:val="clear" w:color="auto" w:fill="FFFFFF"/>
                <w:lang w:val="hy-AM"/>
              </w:rPr>
              <w:t>материа</w:t>
            </w:r>
            <w:r w:rsidRPr="00363AC5">
              <w:rPr>
                <w:rFonts w:ascii="GHEA Grapalat" w:hAnsi="GHEA Grapalat" w:cs="Sylfaen"/>
                <w:color w:val="000000"/>
                <w:sz w:val="16"/>
                <w:szCs w:val="16"/>
                <w:shd w:val="clear" w:color="auto" w:fill="FFFFFF"/>
                <w:lang w:val="hy-AM"/>
              </w:rPr>
              <w:t>лов и должна периодически подвергаться необходимой чистке, мытью и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56435B8C" w14:textId="1E47C257"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пучок</w:t>
            </w:r>
          </w:p>
        </w:tc>
        <w:tc>
          <w:tcPr>
            <w:tcW w:w="914" w:type="dxa"/>
          </w:tcPr>
          <w:p w14:paraId="711BF8FA" w14:textId="77777777" w:rsidR="009E5C3F" w:rsidRPr="00B138F3" w:rsidRDefault="009E5C3F" w:rsidP="009E5C3F">
            <w:pPr>
              <w:widowControl w:val="0"/>
              <w:jc w:val="center"/>
              <w:rPr>
                <w:rFonts w:ascii="GHEA Grapalat" w:hAnsi="GHEA Grapalat"/>
                <w:sz w:val="16"/>
                <w:szCs w:val="16"/>
              </w:rPr>
            </w:pPr>
          </w:p>
        </w:tc>
        <w:tc>
          <w:tcPr>
            <w:tcW w:w="1134" w:type="dxa"/>
          </w:tcPr>
          <w:p w14:paraId="592B76F8"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737FF483" w14:textId="726C369B"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200</w:t>
            </w:r>
          </w:p>
        </w:tc>
        <w:tc>
          <w:tcPr>
            <w:tcW w:w="709" w:type="dxa"/>
            <w:vAlign w:val="center"/>
          </w:tcPr>
          <w:p w14:paraId="0ED43F6D" w14:textId="5AF97F83"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7F91F98F" w14:textId="2969586B"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1E1FCF4C" w14:textId="2FA9AC3F"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6ECB6F04" w14:textId="77777777" w:rsidTr="001B29C1">
        <w:trPr>
          <w:gridAfter w:val="1"/>
          <w:wAfter w:w="31" w:type="dxa"/>
          <w:trHeight w:val="246"/>
          <w:jc w:val="center"/>
        </w:trPr>
        <w:tc>
          <w:tcPr>
            <w:tcW w:w="1242" w:type="dxa"/>
          </w:tcPr>
          <w:p w14:paraId="1DCCD437" w14:textId="78440EDD"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26</w:t>
            </w:r>
          </w:p>
        </w:tc>
        <w:tc>
          <w:tcPr>
            <w:tcW w:w="1282" w:type="dxa"/>
            <w:vAlign w:val="center"/>
          </w:tcPr>
          <w:p w14:paraId="55F5F169" w14:textId="117C2E06"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3221126</w:t>
            </w:r>
          </w:p>
        </w:tc>
        <w:tc>
          <w:tcPr>
            <w:tcW w:w="1559" w:type="dxa"/>
            <w:vAlign w:val="center"/>
          </w:tcPr>
          <w:p w14:paraId="573B2229" w14:textId="2E681006" w:rsidR="009E5C3F" w:rsidRPr="00B138F3" w:rsidRDefault="009E5C3F" w:rsidP="009E5C3F">
            <w:pPr>
              <w:widowControl w:val="0"/>
              <w:jc w:val="center"/>
              <w:rPr>
                <w:rFonts w:ascii="GHEA Grapalat" w:hAnsi="GHEA Grapalat"/>
                <w:sz w:val="16"/>
                <w:szCs w:val="16"/>
              </w:rPr>
            </w:pPr>
            <w:proofErr w:type="spellStart"/>
            <w:r>
              <w:rPr>
                <w:rFonts w:ascii="GHEA Grapalat" w:hAnsi="GHEA Grapalat" w:cs="Sylfaen"/>
                <w:color w:val="000000"/>
                <w:sz w:val="16"/>
                <w:szCs w:val="16"/>
                <w:shd w:val="clear" w:color="auto" w:fill="FFFFFF"/>
              </w:rPr>
              <w:t>мароль</w:t>
            </w:r>
            <w:proofErr w:type="spellEnd"/>
          </w:p>
        </w:tc>
        <w:tc>
          <w:tcPr>
            <w:tcW w:w="1285" w:type="dxa"/>
          </w:tcPr>
          <w:p w14:paraId="129A50A5"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451483F0" w14:textId="443F8FD8" w:rsidR="009E5C3F" w:rsidRPr="00B138F3" w:rsidRDefault="009E5C3F" w:rsidP="009E5C3F">
            <w:pPr>
              <w:widowControl w:val="0"/>
              <w:jc w:val="center"/>
              <w:rPr>
                <w:rFonts w:ascii="GHEA Grapalat" w:hAnsi="GHEA Grapalat"/>
                <w:sz w:val="16"/>
                <w:szCs w:val="16"/>
              </w:rPr>
            </w:pPr>
            <w:r w:rsidRPr="00363AC5">
              <w:rPr>
                <w:rFonts w:ascii="GHEA Grapalat" w:hAnsi="GHEA Grapalat" w:cs="Sylfaen"/>
                <w:color w:val="000000"/>
                <w:sz w:val="16"/>
                <w:szCs w:val="16"/>
                <w:shd w:val="clear" w:color="auto" w:fill="FFFFFF"/>
                <w:lang w:val="hy-AM"/>
              </w:rPr>
              <w:t>Мароль без поражения сельскохозяйственными вредителями, со свежими листьями, в безопасной упаковке, с маркировкой и идентификацией в соответствии с техническими регламентами «О безопасности пищевых продуктов» (ТС ТС 021/2011), принятыми Постановлением Комиссии Таможенного союза от 9 декабря 2011 г. № 880, «О пищевых продуктах с точки зрения их маркировки» (ТС ТС 022/2011), принятыми Постановлением Комиссии Таможенного союза от 9 декабря 2011 г. № 881, «О пищевых продуктах с точки зрения их маркировки» (ТС ТС 005/2011), принятыми Постановлением Комиссии Таможенного союза от 16 августа 2011 г. № 769. Конкретная дата поставки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обычной почте или телефону. Поставка осуществляется за счет поставщика по адресам, указанным в соответствующих детских садах,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w:t>
            </w:r>
            <w:r>
              <w:rPr>
                <w:rFonts w:ascii="GHEA Grapalat" w:hAnsi="GHEA Grapalat" w:cs="Sylfaen"/>
                <w:color w:val="000000"/>
                <w:sz w:val="16"/>
                <w:szCs w:val="16"/>
                <w:shd w:val="clear" w:color="auto" w:fill="FFFFFF"/>
              </w:rPr>
              <w:t xml:space="preserve"> </w:t>
            </w:r>
            <w:r w:rsidRPr="00363AC5">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363AC5">
              <w:rPr>
                <w:rFonts w:ascii="Cambria Math" w:hAnsi="Cambria Math" w:cs="Cambria Math"/>
                <w:color w:val="000000"/>
                <w:sz w:val="16"/>
                <w:szCs w:val="16"/>
                <w:shd w:val="clear" w:color="auto" w:fill="FFFFFF"/>
                <w:lang w:val="hy-AM"/>
              </w:rPr>
              <w:t>​​</w:t>
            </w:r>
            <w:r w:rsidRPr="00363AC5">
              <w:rPr>
                <w:rFonts w:ascii="GHEA Grapalat" w:hAnsi="GHEA Grapalat" w:cs="GHEA Grapalat"/>
                <w:color w:val="000000"/>
                <w:sz w:val="16"/>
                <w:szCs w:val="16"/>
                <w:shd w:val="clear" w:color="auto" w:fill="FFFFFF"/>
                <w:lang w:val="hy-AM"/>
              </w:rPr>
              <w:t>из</w:t>
            </w:r>
            <w:r w:rsidRPr="00363AC5">
              <w:rPr>
                <w:rFonts w:ascii="GHEA Grapalat" w:hAnsi="GHEA Grapalat" w:cs="Sylfaen"/>
                <w:color w:val="000000"/>
                <w:sz w:val="16"/>
                <w:szCs w:val="16"/>
                <w:shd w:val="clear" w:color="auto" w:fill="FFFFFF"/>
                <w:lang w:val="hy-AM"/>
              </w:rPr>
              <w:t xml:space="preserve"> </w:t>
            </w:r>
            <w:r w:rsidRPr="00363AC5">
              <w:rPr>
                <w:rFonts w:ascii="GHEA Grapalat" w:hAnsi="GHEA Grapalat" w:cs="GHEA Grapalat"/>
                <w:color w:val="000000"/>
                <w:sz w:val="16"/>
                <w:szCs w:val="16"/>
                <w:shd w:val="clear" w:color="auto" w:fill="FFFFFF"/>
                <w:lang w:val="hy-AM"/>
              </w:rPr>
              <w:t>моющихся</w:t>
            </w:r>
            <w:r w:rsidRPr="00363AC5">
              <w:rPr>
                <w:rFonts w:ascii="GHEA Grapalat" w:hAnsi="GHEA Grapalat" w:cs="Sylfaen"/>
                <w:color w:val="000000"/>
                <w:sz w:val="16"/>
                <w:szCs w:val="16"/>
                <w:shd w:val="clear" w:color="auto" w:fill="FFFFFF"/>
                <w:lang w:val="hy-AM"/>
              </w:rPr>
              <w:t xml:space="preserve"> </w:t>
            </w:r>
            <w:r w:rsidRPr="00363AC5">
              <w:rPr>
                <w:rFonts w:ascii="GHEA Grapalat" w:hAnsi="GHEA Grapalat" w:cs="GHEA Grapalat"/>
                <w:color w:val="000000"/>
                <w:sz w:val="16"/>
                <w:szCs w:val="16"/>
                <w:shd w:val="clear" w:color="auto" w:fill="FFFFFF"/>
                <w:lang w:val="hy-AM"/>
              </w:rPr>
              <w:t>и</w:t>
            </w:r>
            <w:r w:rsidRPr="00363AC5">
              <w:rPr>
                <w:rFonts w:ascii="GHEA Grapalat" w:hAnsi="GHEA Grapalat" w:cs="Sylfaen"/>
                <w:color w:val="000000"/>
                <w:sz w:val="16"/>
                <w:szCs w:val="16"/>
                <w:shd w:val="clear" w:color="auto" w:fill="FFFFFF"/>
                <w:lang w:val="hy-AM"/>
              </w:rPr>
              <w:t xml:space="preserve"> </w:t>
            </w:r>
            <w:r w:rsidRPr="00363AC5">
              <w:rPr>
                <w:rFonts w:ascii="GHEA Grapalat" w:hAnsi="GHEA Grapalat" w:cs="GHEA Grapalat"/>
                <w:color w:val="000000"/>
                <w:sz w:val="16"/>
                <w:szCs w:val="16"/>
                <w:shd w:val="clear" w:color="auto" w:fill="FFFFFF"/>
                <w:lang w:val="hy-AM"/>
              </w:rPr>
              <w:t>нетоксичных</w:t>
            </w:r>
            <w:r w:rsidRPr="00363AC5">
              <w:rPr>
                <w:rFonts w:ascii="GHEA Grapalat" w:hAnsi="GHEA Grapalat" w:cs="Sylfaen"/>
                <w:color w:val="000000"/>
                <w:sz w:val="16"/>
                <w:szCs w:val="16"/>
                <w:shd w:val="clear" w:color="auto" w:fill="FFFFFF"/>
                <w:lang w:val="hy-AM"/>
              </w:rPr>
              <w:t xml:space="preserve"> </w:t>
            </w:r>
            <w:r w:rsidRPr="00363AC5">
              <w:rPr>
                <w:rFonts w:ascii="GHEA Grapalat" w:hAnsi="GHEA Grapalat" w:cs="GHEA Grapalat"/>
                <w:color w:val="000000"/>
                <w:sz w:val="16"/>
                <w:szCs w:val="16"/>
                <w:shd w:val="clear" w:color="auto" w:fill="FFFFFF"/>
                <w:lang w:val="hy-AM"/>
              </w:rPr>
              <w:t>материа</w:t>
            </w:r>
            <w:r w:rsidRPr="00363AC5">
              <w:rPr>
                <w:rFonts w:ascii="GHEA Grapalat" w:hAnsi="GHEA Grapalat" w:cs="Sylfaen"/>
                <w:color w:val="000000"/>
                <w:sz w:val="16"/>
                <w:szCs w:val="16"/>
                <w:shd w:val="clear" w:color="auto" w:fill="FFFFFF"/>
                <w:lang w:val="hy-AM"/>
              </w:rPr>
              <w:t>лов и должна периодически подвергаться необходимой очистке, мытью и дезинфекции.</w:t>
            </w:r>
            <w:r>
              <w:rPr>
                <w:rFonts w:ascii="GHEA Grapalat" w:hAnsi="GHEA Grapalat" w:cs="Sylfaen"/>
                <w:color w:val="000000"/>
                <w:sz w:val="16"/>
                <w:szCs w:val="16"/>
                <w:shd w:val="clear" w:color="auto" w:fill="FFFFFF"/>
              </w:rPr>
              <w:t xml:space="preserve"> </w:t>
            </w:r>
            <w:r w:rsidRPr="00363AC5">
              <w:rPr>
                <w:rFonts w:ascii="GHEA Grapalat" w:hAnsi="GHEA Grapalat" w:cs="Sylfaen"/>
                <w:color w:val="000000"/>
                <w:sz w:val="16"/>
                <w:szCs w:val="16"/>
                <w:shd w:val="clear" w:color="auto" w:fill="FFFFFF"/>
                <w:lang w:val="hy-AM"/>
              </w:rPr>
              <w:t>*Для видов пищевых продуктов, указанных в данном решении.Указанный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фактически поставленному товару.</w:t>
            </w:r>
          </w:p>
        </w:tc>
        <w:tc>
          <w:tcPr>
            <w:tcW w:w="1085" w:type="dxa"/>
            <w:vAlign w:val="center"/>
          </w:tcPr>
          <w:p w14:paraId="3F16584B" w14:textId="6402AADC"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пучок</w:t>
            </w:r>
          </w:p>
        </w:tc>
        <w:tc>
          <w:tcPr>
            <w:tcW w:w="914" w:type="dxa"/>
          </w:tcPr>
          <w:p w14:paraId="5746015F" w14:textId="77777777" w:rsidR="009E5C3F" w:rsidRPr="00B138F3" w:rsidRDefault="009E5C3F" w:rsidP="009E5C3F">
            <w:pPr>
              <w:widowControl w:val="0"/>
              <w:jc w:val="center"/>
              <w:rPr>
                <w:rFonts w:ascii="GHEA Grapalat" w:hAnsi="GHEA Grapalat"/>
                <w:sz w:val="16"/>
                <w:szCs w:val="16"/>
              </w:rPr>
            </w:pPr>
          </w:p>
        </w:tc>
        <w:tc>
          <w:tcPr>
            <w:tcW w:w="1134" w:type="dxa"/>
          </w:tcPr>
          <w:p w14:paraId="33AF8855"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700DF127" w14:textId="459CBD4D"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230</w:t>
            </w:r>
          </w:p>
        </w:tc>
        <w:tc>
          <w:tcPr>
            <w:tcW w:w="709" w:type="dxa"/>
            <w:vAlign w:val="center"/>
          </w:tcPr>
          <w:p w14:paraId="61E961EC" w14:textId="767E2045"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515E8535" w14:textId="719B72F2"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3229205D" w14:textId="4C20D671"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494100FD" w14:textId="77777777" w:rsidTr="001B29C1">
        <w:trPr>
          <w:gridAfter w:val="1"/>
          <w:wAfter w:w="31" w:type="dxa"/>
          <w:trHeight w:val="246"/>
          <w:jc w:val="center"/>
        </w:trPr>
        <w:tc>
          <w:tcPr>
            <w:tcW w:w="1242" w:type="dxa"/>
          </w:tcPr>
          <w:p w14:paraId="0D6EE77D" w14:textId="6FD49FD8" w:rsidR="009E5C3F" w:rsidRPr="00F970F9" w:rsidRDefault="009E5C3F" w:rsidP="009E5C3F">
            <w:pPr>
              <w:widowControl w:val="0"/>
              <w:jc w:val="center"/>
              <w:rPr>
                <w:rFonts w:ascii="GHEA Grapalat" w:hAnsi="GHEA Grapalat"/>
                <w:sz w:val="16"/>
                <w:szCs w:val="16"/>
              </w:rPr>
            </w:pPr>
            <w:r>
              <w:rPr>
                <w:rFonts w:ascii="GHEA Grapalat" w:hAnsi="GHEA Grapalat"/>
                <w:sz w:val="16"/>
                <w:szCs w:val="16"/>
              </w:rPr>
              <w:t>27</w:t>
            </w:r>
          </w:p>
        </w:tc>
        <w:tc>
          <w:tcPr>
            <w:tcW w:w="1282" w:type="dxa"/>
            <w:vAlign w:val="center"/>
          </w:tcPr>
          <w:p w14:paraId="72B363C6" w14:textId="2AB81C85"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15331161</w:t>
            </w:r>
          </w:p>
        </w:tc>
        <w:tc>
          <w:tcPr>
            <w:tcW w:w="1559" w:type="dxa"/>
            <w:vAlign w:val="center"/>
          </w:tcPr>
          <w:p w14:paraId="67079A10" w14:textId="2BAC7952" w:rsidR="009E5C3F" w:rsidRPr="00B138F3" w:rsidRDefault="009E5C3F" w:rsidP="009E5C3F">
            <w:pPr>
              <w:widowControl w:val="0"/>
              <w:jc w:val="center"/>
              <w:rPr>
                <w:rFonts w:ascii="GHEA Grapalat" w:hAnsi="GHEA Grapalat"/>
                <w:sz w:val="16"/>
                <w:szCs w:val="16"/>
              </w:rPr>
            </w:pPr>
            <w:r w:rsidRPr="004B264F">
              <w:rPr>
                <w:rFonts w:ascii="GHEA Grapalat" w:hAnsi="GHEA Grapalat" w:cs="Sylfaen"/>
                <w:color w:val="000000"/>
                <w:sz w:val="16"/>
                <w:szCs w:val="16"/>
                <w:shd w:val="clear" w:color="auto" w:fill="FFFFFF"/>
                <w:lang w:val="hy-AM"/>
              </w:rPr>
              <w:t>Лук</w:t>
            </w:r>
            <w:r>
              <w:rPr>
                <w:rFonts w:ascii="GHEA Grapalat" w:hAnsi="GHEA Grapalat" w:cs="Sylfaen"/>
                <w:color w:val="000000"/>
                <w:sz w:val="16"/>
                <w:szCs w:val="16"/>
                <w:shd w:val="clear" w:color="auto" w:fill="FFFFFF"/>
              </w:rPr>
              <w:t xml:space="preserve"> /головка/</w:t>
            </w:r>
          </w:p>
        </w:tc>
        <w:tc>
          <w:tcPr>
            <w:tcW w:w="1285" w:type="dxa"/>
          </w:tcPr>
          <w:p w14:paraId="29AE50D3"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1F5F6F8B" w14:textId="208A56AC" w:rsidR="009E5C3F" w:rsidRPr="00B138F3" w:rsidRDefault="009E5C3F" w:rsidP="009E5C3F">
            <w:pPr>
              <w:widowControl w:val="0"/>
              <w:jc w:val="center"/>
              <w:rPr>
                <w:rFonts w:ascii="GHEA Grapalat" w:hAnsi="GHEA Grapalat"/>
                <w:sz w:val="16"/>
                <w:szCs w:val="16"/>
              </w:rPr>
            </w:pPr>
            <w:r w:rsidRPr="004B264F">
              <w:rPr>
                <w:rFonts w:ascii="GHEA Grapalat" w:hAnsi="GHEA Grapalat" w:cs="Sylfaen"/>
                <w:color w:val="000000"/>
                <w:sz w:val="16"/>
                <w:szCs w:val="16"/>
                <w:shd w:val="clear" w:color="auto" w:fill="FFFFFF"/>
                <w:lang w:val="hy-AM"/>
              </w:rPr>
              <w:t>Свежие, сладкие, отборного сорта, разделенные посередине на две части, диаметр не менее 6-7 см.</w:t>
            </w:r>
            <w:r>
              <w:rPr>
                <w:rFonts w:ascii="GHEA Grapalat" w:hAnsi="GHEA Grapalat" w:cs="Sylfaen"/>
                <w:color w:val="000000"/>
                <w:sz w:val="16"/>
                <w:szCs w:val="16"/>
                <w:shd w:val="clear" w:color="auto" w:fill="FFFFFF"/>
              </w:rPr>
              <w:t xml:space="preserve"> </w:t>
            </w:r>
            <w:r w:rsidRPr="004B264F">
              <w:rPr>
                <w:rFonts w:ascii="GHEA Grapalat" w:hAnsi="GHEA Grapalat" w:cs="Sylfaen"/>
                <w:color w:val="000000"/>
                <w:sz w:val="16"/>
                <w:szCs w:val="16"/>
                <w:shd w:val="clear" w:color="auto" w:fill="FFFFFF"/>
                <w:lang w:val="hy-AM"/>
              </w:rPr>
              <w:t>Согласно стандарту ГОСТ 34306-2017.</w:t>
            </w:r>
            <w:r>
              <w:rPr>
                <w:rFonts w:ascii="GHEA Grapalat" w:hAnsi="GHEA Grapalat" w:cs="Sylfaen"/>
                <w:color w:val="000000"/>
                <w:sz w:val="16"/>
                <w:szCs w:val="16"/>
                <w:shd w:val="clear" w:color="auto" w:fill="FFFFFF"/>
              </w:rPr>
              <w:t xml:space="preserve"> </w:t>
            </w:r>
            <w:r w:rsidRPr="004B264F">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«О безопасности упаковки» (ТС ТУ № 005/2011), принятыми Постановлением Комиссии Таможенного союза от 16 августа 2011 г. № 769.Поставка осуществляется не реже одного раза в неделю. Конкретная дата доставки определяется Покупателем посредством предварительного заказа (не ранее чем за 3 рабочих дня) через единую электронную платформу заказов, а в случае ее неработоспособности, неисправности или иной невозможности — по электронной почте или телефону.Доставка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4B264F">
              <w:rPr>
                <w:rFonts w:ascii="Cambria Math" w:hAnsi="Cambria Math" w:cs="Cambria Math"/>
                <w:color w:val="000000"/>
                <w:sz w:val="16"/>
                <w:szCs w:val="16"/>
                <w:shd w:val="clear" w:color="auto" w:fill="FFFFFF"/>
                <w:lang w:val="hy-AM"/>
              </w:rPr>
              <w:t>​​</w:t>
            </w:r>
            <w:r w:rsidRPr="004B264F">
              <w:rPr>
                <w:rFonts w:ascii="GHEA Grapalat" w:hAnsi="GHEA Grapalat" w:cs="GHEA Grapalat"/>
                <w:color w:val="000000"/>
                <w:sz w:val="16"/>
                <w:szCs w:val="16"/>
                <w:shd w:val="clear" w:color="auto" w:fill="FFFFFF"/>
                <w:lang w:val="hy-AM"/>
              </w:rPr>
              <w:t>из</w:t>
            </w:r>
            <w:r w:rsidRPr="004B264F">
              <w:rPr>
                <w:rFonts w:ascii="GHEA Grapalat" w:hAnsi="GHEA Grapalat" w:cs="Sylfaen"/>
                <w:color w:val="000000"/>
                <w:sz w:val="16"/>
                <w:szCs w:val="16"/>
                <w:shd w:val="clear" w:color="auto" w:fill="FFFFFF"/>
                <w:lang w:val="hy-AM"/>
              </w:rPr>
              <w:t xml:space="preserve"> </w:t>
            </w:r>
            <w:r w:rsidRPr="004B264F">
              <w:rPr>
                <w:rFonts w:ascii="GHEA Grapalat" w:hAnsi="GHEA Grapalat" w:cs="GHEA Grapalat"/>
                <w:color w:val="000000"/>
                <w:sz w:val="16"/>
                <w:szCs w:val="16"/>
                <w:shd w:val="clear" w:color="auto" w:fill="FFFFFF"/>
                <w:lang w:val="hy-AM"/>
              </w:rPr>
              <w:t>моющихся</w:t>
            </w:r>
            <w:r w:rsidRPr="004B264F">
              <w:rPr>
                <w:rFonts w:ascii="GHEA Grapalat" w:hAnsi="GHEA Grapalat" w:cs="Sylfaen"/>
                <w:color w:val="000000"/>
                <w:sz w:val="16"/>
                <w:szCs w:val="16"/>
                <w:shd w:val="clear" w:color="auto" w:fill="FFFFFF"/>
                <w:lang w:val="hy-AM"/>
              </w:rPr>
              <w:t xml:space="preserve"> </w:t>
            </w:r>
            <w:r w:rsidRPr="004B264F">
              <w:rPr>
                <w:rFonts w:ascii="GHEA Grapalat" w:hAnsi="GHEA Grapalat" w:cs="GHEA Grapalat"/>
                <w:color w:val="000000"/>
                <w:sz w:val="16"/>
                <w:szCs w:val="16"/>
                <w:shd w:val="clear" w:color="auto" w:fill="FFFFFF"/>
                <w:lang w:val="hy-AM"/>
              </w:rPr>
              <w:t>и</w:t>
            </w:r>
            <w:r w:rsidRPr="004B264F">
              <w:rPr>
                <w:rFonts w:ascii="GHEA Grapalat" w:hAnsi="GHEA Grapalat" w:cs="Sylfaen"/>
                <w:color w:val="000000"/>
                <w:sz w:val="16"/>
                <w:szCs w:val="16"/>
                <w:shd w:val="clear" w:color="auto" w:fill="FFFFFF"/>
                <w:lang w:val="hy-AM"/>
              </w:rPr>
              <w:t xml:space="preserve"> </w:t>
            </w:r>
            <w:r w:rsidRPr="004B264F">
              <w:rPr>
                <w:rFonts w:ascii="GHEA Grapalat" w:hAnsi="GHEA Grapalat" w:cs="GHEA Grapalat"/>
                <w:color w:val="000000"/>
                <w:sz w:val="16"/>
                <w:szCs w:val="16"/>
                <w:shd w:val="clear" w:color="auto" w:fill="FFFFFF"/>
                <w:lang w:val="hy-AM"/>
              </w:rPr>
              <w:t>нетоксич</w:t>
            </w:r>
            <w:r w:rsidRPr="004B264F">
              <w:rPr>
                <w:rFonts w:ascii="GHEA Grapalat" w:hAnsi="GHEA Grapalat" w:cs="Sylfaen"/>
                <w:color w:val="000000"/>
                <w:sz w:val="16"/>
                <w:szCs w:val="16"/>
                <w:shd w:val="clear" w:color="auto" w:fill="FFFFFF"/>
                <w:lang w:val="hy-AM"/>
              </w:rPr>
              <w:t>ных материалов и должна периодически подвергаться необходимой чистке, мытью и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2B46E683" w14:textId="06E102AC"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5A060036" w14:textId="77777777" w:rsidR="009E5C3F" w:rsidRPr="00B138F3" w:rsidRDefault="009E5C3F" w:rsidP="009E5C3F">
            <w:pPr>
              <w:widowControl w:val="0"/>
              <w:jc w:val="center"/>
              <w:rPr>
                <w:rFonts w:ascii="GHEA Grapalat" w:hAnsi="GHEA Grapalat"/>
                <w:sz w:val="16"/>
                <w:szCs w:val="16"/>
              </w:rPr>
            </w:pPr>
          </w:p>
        </w:tc>
        <w:tc>
          <w:tcPr>
            <w:tcW w:w="1134" w:type="dxa"/>
          </w:tcPr>
          <w:p w14:paraId="3343028A"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2CC549B1" w14:textId="0E6B2B05"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80</w:t>
            </w:r>
          </w:p>
        </w:tc>
        <w:tc>
          <w:tcPr>
            <w:tcW w:w="709" w:type="dxa"/>
            <w:vAlign w:val="center"/>
          </w:tcPr>
          <w:p w14:paraId="27A8D1CF" w14:textId="7657BD3D"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1285C91E" w14:textId="6FEA3A88"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31815259" w14:textId="779E5074"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60787B3F" w14:textId="77777777" w:rsidTr="001B29C1">
        <w:trPr>
          <w:gridAfter w:val="1"/>
          <w:wAfter w:w="31" w:type="dxa"/>
          <w:trHeight w:val="246"/>
          <w:jc w:val="center"/>
        </w:trPr>
        <w:tc>
          <w:tcPr>
            <w:tcW w:w="1242" w:type="dxa"/>
          </w:tcPr>
          <w:p w14:paraId="290E6B27" w14:textId="17F3D1FC" w:rsidR="009E5C3F" w:rsidRDefault="009E5C3F" w:rsidP="009E5C3F">
            <w:pPr>
              <w:widowControl w:val="0"/>
              <w:jc w:val="center"/>
              <w:rPr>
                <w:rFonts w:ascii="GHEA Grapalat" w:hAnsi="GHEA Grapalat"/>
                <w:sz w:val="16"/>
                <w:szCs w:val="16"/>
              </w:rPr>
            </w:pPr>
            <w:r>
              <w:rPr>
                <w:rFonts w:ascii="GHEA Grapalat" w:hAnsi="GHEA Grapalat"/>
                <w:sz w:val="16"/>
                <w:szCs w:val="16"/>
              </w:rPr>
              <w:t>28</w:t>
            </w:r>
          </w:p>
        </w:tc>
        <w:tc>
          <w:tcPr>
            <w:tcW w:w="1282" w:type="dxa"/>
            <w:vAlign w:val="center"/>
          </w:tcPr>
          <w:p w14:paraId="29318A1E" w14:textId="14303610"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03221124</w:t>
            </w:r>
          </w:p>
        </w:tc>
        <w:tc>
          <w:tcPr>
            <w:tcW w:w="1559" w:type="dxa"/>
            <w:vAlign w:val="center"/>
          </w:tcPr>
          <w:p w14:paraId="6C8C574B" w14:textId="6844AC17" w:rsidR="009E5C3F" w:rsidRPr="00B138F3" w:rsidRDefault="009E5C3F" w:rsidP="009E5C3F">
            <w:pPr>
              <w:widowControl w:val="0"/>
              <w:jc w:val="center"/>
              <w:rPr>
                <w:rFonts w:ascii="GHEA Grapalat" w:hAnsi="GHEA Grapalat"/>
                <w:sz w:val="16"/>
                <w:szCs w:val="16"/>
              </w:rPr>
            </w:pPr>
            <w:r w:rsidRPr="00D01226">
              <w:rPr>
                <w:rFonts w:ascii="GHEA Grapalat" w:hAnsi="GHEA Grapalat" w:cs="Sylfaen"/>
                <w:color w:val="000000"/>
                <w:sz w:val="16"/>
                <w:szCs w:val="16"/>
                <w:shd w:val="clear" w:color="auto" w:fill="FFFFFF"/>
                <w:lang w:val="hy-AM"/>
              </w:rPr>
              <w:t>Огурец</w:t>
            </w:r>
          </w:p>
        </w:tc>
        <w:tc>
          <w:tcPr>
            <w:tcW w:w="1285" w:type="dxa"/>
          </w:tcPr>
          <w:p w14:paraId="5EFDD380"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4AA7CE0F" w14:textId="3082BED6" w:rsidR="009E5C3F" w:rsidRPr="00B138F3" w:rsidRDefault="009E5C3F" w:rsidP="009E5C3F">
            <w:pPr>
              <w:widowControl w:val="0"/>
              <w:jc w:val="center"/>
              <w:rPr>
                <w:rFonts w:ascii="GHEA Grapalat" w:hAnsi="GHEA Grapalat"/>
                <w:sz w:val="16"/>
                <w:szCs w:val="16"/>
              </w:rPr>
            </w:pPr>
            <w:r w:rsidRPr="00D01226">
              <w:rPr>
                <w:rFonts w:ascii="GHEA Grapalat" w:hAnsi="GHEA Grapalat" w:cs="Sylfaen"/>
                <w:color w:val="000000"/>
                <w:sz w:val="16"/>
                <w:szCs w:val="16"/>
                <w:shd w:val="clear" w:color="auto" w:fill="FFFFFF"/>
                <w:lang w:val="hy-AM"/>
              </w:rPr>
              <w:t>Огурцы свежие, сладкие, без посторонних привкусов и запахов, неповрежденные, размером 10-15 см. Соответствуют стандарту ГОСТ 33932-2016.</w:t>
            </w:r>
            <w:r>
              <w:rPr>
                <w:rFonts w:ascii="GHEA Grapalat" w:hAnsi="GHEA Grapalat" w:cs="Sylfaen"/>
                <w:color w:val="000000"/>
                <w:sz w:val="16"/>
                <w:szCs w:val="16"/>
                <w:shd w:val="clear" w:color="auto" w:fill="FFFFFF"/>
              </w:rPr>
              <w:t xml:space="preserve"> </w:t>
            </w:r>
            <w:r w:rsidRPr="00D01226">
              <w:rPr>
                <w:rFonts w:ascii="GHEA Grapalat" w:hAnsi="GHEA Grapalat" w:cs="Sylfaen"/>
                <w:color w:val="000000"/>
                <w:sz w:val="16"/>
                <w:szCs w:val="16"/>
                <w:shd w:val="clear" w:color="auto" w:fill="FFFFFF"/>
                <w:lang w:val="hy-AM"/>
              </w:rPr>
              <w:t xml:space="preserve">Огурцы свежие, сладкие, без посторонних привкусов и запахов, без повреждений, размером 10-15 см. 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«О безопасности упаковки» (ТС ТУ № 005/2011), принятыми Постановлением Комиссии Таможенного союза от 16 августа 2011 г. № 769.Поставка осуществляется не реже одного раза в неделю. Конкретная дата доставки определяется Покупателем посредством предварительного заказа (не ранее чем за 3 рабочих дня) через единую электронную платформу заказов, а в случае ее неработоспособности, неисправности или иной невозможности — по электронной почте или телефону.Доставка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D01226">
              <w:rPr>
                <w:rFonts w:ascii="Cambria Math" w:hAnsi="Cambria Math" w:cs="Cambria Math"/>
                <w:color w:val="000000"/>
                <w:sz w:val="16"/>
                <w:szCs w:val="16"/>
                <w:shd w:val="clear" w:color="auto" w:fill="FFFFFF"/>
                <w:lang w:val="hy-AM"/>
              </w:rPr>
              <w:t>​​</w:t>
            </w:r>
            <w:r w:rsidRPr="00D01226">
              <w:rPr>
                <w:rFonts w:ascii="GHEA Grapalat" w:hAnsi="GHEA Grapalat" w:cs="GHEA Grapalat"/>
                <w:color w:val="000000"/>
                <w:sz w:val="16"/>
                <w:szCs w:val="16"/>
                <w:shd w:val="clear" w:color="auto" w:fill="FFFFFF"/>
                <w:lang w:val="hy-AM"/>
              </w:rPr>
              <w:t>из</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моющихся</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и</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нетоксичных</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материалов</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и</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долж</w:t>
            </w:r>
            <w:r w:rsidRPr="00D01226">
              <w:rPr>
                <w:rFonts w:ascii="GHEA Grapalat" w:hAnsi="GHEA Grapalat" w:cs="Sylfaen"/>
                <w:color w:val="000000"/>
                <w:sz w:val="16"/>
                <w:szCs w:val="16"/>
                <w:shd w:val="clear" w:color="auto" w:fill="FFFFFF"/>
                <w:lang w:val="hy-AM"/>
              </w:rPr>
              <w:t>на периодически подвергаться необходимой чистке, мытью и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2298F941" w14:textId="00332D1F"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619F0A5A" w14:textId="77777777" w:rsidR="009E5C3F" w:rsidRPr="00B138F3" w:rsidRDefault="009E5C3F" w:rsidP="009E5C3F">
            <w:pPr>
              <w:widowControl w:val="0"/>
              <w:jc w:val="center"/>
              <w:rPr>
                <w:rFonts w:ascii="GHEA Grapalat" w:hAnsi="GHEA Grapalat"/>
                <w:sz w:val="16"/>
                <w:szCs w:val="16"/>
              </w:rPr>
            </w:pPr>
          </w:p>
        </w:tc>
        <w:tc>
          <w:tcPr>
            <w:tcW w:w="1134" w:type="dxa"/>
          </w:tcPr>
          <w:p w14:paraId="2D5D136F"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66BF6303" w14:textId="74150B66"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400</w:t>
            </w:r>
          </w:p>
        </w:tc>
        <w:tc>
          <w:tcPr>
            <w:tcW w:w="709" w:type="dxa"/>
            <w:vAlign w:val="center"/>
          </w:tcPr>
          <w:p w14:paraId="57465430" w14:textId="0A02FBDD"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40189712" w14:textId="1AFCBBB7"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0A685B05" w14:textId="3A71EC71"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412921C6" w14:textId="77777777" w:rsidTr="001B29C1">
        <w:trPr>
          <w:gridAfter w:val="1"/>
          <w:wAfter w:w="31" w:type="dxa"/>
          <w:trHeight w:val="246"/>
          <w:jc w:val="center"/>
        </w:trPr>
        <w:tc>
          <w:tcPr>
            <w:tcW w:w="1242" w:type="dxa"/>
          </w:tcPr>
          <w:p w14:paraId="091D1514" w14:textId="3A69D91A" w:rsidR="009E5C3F" w:rsidRDefault="009E5C3F" w:rsidP="009E5C3F">
            <w:pPr>
              <w:widowControl w:val="0"/>
              <w:jc w:val="center"/>
              <w:rPr>
                <w:rFonts w:ascii="GHEA Grapalat" w:hAnsi="GHEA Grapalat"/>
                <w:sz w:val="16"/>
                <w:szCs w:val="16"/>
              </w:rPr>
            </w:pPr>
            <w:r>
              <w:rPr>
                <w:rFonts w:ascii="GHEA Grapalat" w:hAnsi="GHEA Grapalat"/>
                <w:sz w:val="16"/>
                <w:szCs w:val="16"/>
              </w:rPr>
              <w:t>29</w:t>
            </w:r>
          </w:p>
        </w:tc>
        <w:tc>
          <w:tcPr>
            <w:tcW w:w="1282" w:type="dxa"/>
            <w:vAlign w:val="center"/>
          </w:tcPr>
          <w:p w14:paraId="3BBE570A" w14:textId="40A1F2AA"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af-ZA"/>
              </w:rPr>
              <w:t>15331139</w:t>
            </w:r>
          </w:p>
        </w:tc>
        <w:tc>
          <w:tcPr>
            <w:tcW w:w="1559" w:type="dxa"/>
            <w:vAlign w:val="center"/>
          </w:tcPr>
          <w:p w14:paraId="101DEC02" w14:textId="036CBCB1" w:rsidR="009E5C3F" w:rsidRPr="00B138F3" w:rsidRDefault="009E5C3F" w:rsidP="009E5C3F">
            <w:pPr>
              <w:widowControl w:val="0"/>
              <w:jc w:val="center"/>
              <w:rPr>
                <w:rFonts w:ascii="GHEA Grapalat" w:hAnsi="GHEA Grapalat"/>
                <w:sz w:val="16"/>
                <w:szCs w:val="16"/>
              </w:rPr>
            </w:pPr>
            <w:r w:rsidRPr="00D01226">
              <w:rPr>
                <w:rFonts w:ascii="GHEA Grapalat" w:hAnsi="GHEA Grapalat" w:cs="Sylfaen"/>
                <w:color w:val="000000"/>
                <w:sz w:val="16"/>
                <w:szCs w:val="16"/>
                <w:shd w:val="clear" w:color="auto" w:fill="FFFFFF"/>
                <w:lang w:val="hy-AM"/>
              </w:rPr>
              <w:t>Помидор</w:t>
            </w:r>
          </w:p>
        </w:tc>
        <w:tc>
          <w:tcPr>
            <w:tcW w:w="1285" w:type="dxa"/>
          </w:tcPr>
          <w:p w14:paraId="66F3C63E"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3109173C" w14:textId="08677055" w:rsidR="009E5C3F" w:rsidRPr="00B138F3" w:rsidRDefault="009E5C3F" w:rsidP="009E5C3F">
            <w:pPr>
              <w:widowControl w:val="0"/>
              <w:jc w:val="center"/>
              <w:rPr>
                <w:rFonts w:ascii="GHEA Grapalat" w:hAnsi="GHEA Grapalat"/>
                <w:sz w:val="16"/>
                <w:szCs w:val="16"/>
              </w:rPr>
            </w:pPr>
            <w:r w:rsidRPr="00D01226">
              <w:rPr>
                <w:rFonts w:ascii="GHEA Grapalat" w:hAnsi="GHEA Grapalat" w:cs="Sylfaen"/>
                <w:color w:val="000000"/>
                <w:sz w:val="16"/>
                <w:szCs w:val="16"/>
                <w:shd w:val="clear" w:color="auto" w:fill="FFFFFF"/>
                <w:lang w:val="hy-AM"/>
              </w:rPr>
              <w:t>Помидоры свежие, целые, чистые, здоровые, не перезрелые, со стеблями или без них, без механических повреждений. ГОСТ 34298-2017 или эквивалентный.</w:t>
            </w:r>
            <w:r>
              <w:rPr>
                <w:rFonts w:ascii="GHEA Grapalat" w:hAnsi="GHEA Grapalat" w:cs="Sylfaen"/>
                <w:color w:val="000000"/>
                <w:sz w:val="16"/>
                <w:szCs w:val="16"/>
                <w:shd w:val="clear" w:color="auto" w:fill="FFFFFF"/>
              </w:rPr>
              <w:t xml:space="preserve"> </w:t>
            </w:r>
            <w:r w:rsidRPr="00D01226">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«О безопасности упаковки» (ТС ТУ № 005/2011), принятыми Постановлением Комиссии Таможенного союза от 16 августа 2011 г. № 769.Поставка осуществляется не реже одного раза в неделю. Конкретная дата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по другим причинам — по электронной почте или телефону.Доставка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D01226">
              <w:rPr>
                <w:rFonts w:ascii="Cambria Math" w:hAnsi="Cambria Math" w:cs="Cambria Math"/>
                <w:color w:val="000000"/>
                <w:sz w:val="16"/>
                <w:szCs w:val="16"/>
                <w:shd w:val="clear" w:color="auto" w:fill="FFFFFF"/>
                <w:lang w:val="hy-AM"/>
              </w:rPr>
              <w:t>​​</w:t>
            </w:r>
            <w:r w:rsidRPr="00D01226">
              <w:rPr>
                <w:rFonts w:ascii="GHEA Grapalat" w:hAnsi="GHEA Grapalat" w:cs="GHEA Grapalat"/>
                <w:color w:val="000000"/>
                <w:sz w:val="16"/>
                <w:szCs w:val="16"/>
                <w:shd w:val="clear" w:color="auto" w:fill="FFFFFF"/>
                <w:lang w:val="hy-AM"/>
              </w:rPr>
              <w:t>из</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моющихся</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и</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нетоксичных</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материалов</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и</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должна</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периодически</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подвергаться</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необходимой</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чистке</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мытью</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и</w:t>
            </w:r>
            <w:r w:rsidRPr="00D01226">
              <w:rPr>
                <w:rFonts w:ascii="GHEA Grapalat" w:hAnsi="GHEA Grapalat" w:cs="Sylfaen"/>
                <w:color w:val="000000"/>
                <w:sz w:val="16"/>
                <w:szCs w:val="16"/>
                <w:shd w:val="clear" w:color="auto" w:fill="FFFFFF"/>
                <w:lang w:val="hy-AM"/>
              </w:rPr>
              <w:t xml:space="preserve"> </w:t>
            </w:r>
            <w:r w:rsidRPr="00D01226">
              <w:rPr>
                <w:rFonts w:ascii="GHEA Grapalat" w:hAnsi="GHEA Grapalat" w:cs="GHEA Grapalat"/>
                <w:color w:val="000000"/>
                <w:sz w:val="16"/>
                <w:szCs w:val="16"/>
                <w:shd w:val="clear" w:color="auto" w:fill="FFFFFF"/>
                <w:lang w:val="hy-AM"/>
              </w:rPr>
              <w:t>дезинфекции</w:t>
            </w:r>
            <w:r w:rsidRPr="00D01226">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44CD230D" w14:textId="3F5B0631"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0CC683CA" w14:textId="77777777" w:rsidR="009E5C3F" w:rsidRPr="00B138F3" w:rsidRDefault="009E5C3F" w:rsidP="009E5C3F">
            <w:pPr>
              <w:widowControl w:val="0"/>
              <w:jc w:val="center"/>
              <w:rPr>
                <w:rFonts w:ascii="GHEA Grapalat" w:hAnsi="GHEA Grapalat"/>
                <w:sz w:val="16"/>
                <w:szCs w:val="16"/>
              </w:rPr>
            </w:pPr>
          </w:p>
        </w:tc>
        <w:tc>
          <w:tcPr>
            <w:tcW w:w="1134" w:type="dxa"/>
          </w:tcPr>
          <w:p w14:paraId="36BA9C99"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3016669C" w14:textId="7278FAD8"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150</w:t>
            </w:r>
          </w:p>
        </w:tc>
        <w:tc>
          <w:tcPr>
            <w:tcW w:w="709" w:type="dxa"/>
            <w:vAlign w:val="center"/>
          </w:tcPr>
          <w:p w14:paraId="666B3E05" w14:textId="6BBCE3E8"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3B372D5E" w14:textId="759FED75"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4ED44A09" w14:textId="38E03DC8"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3CC82FD9" w14:textId="77777777" w:rsidTr="001B29C1">
        <w:trPr>
          <w:gridAfter w:val="1"/>
          <w:wAfter w:w="31" w:type="dxa"/>
          <w:trHeight w:val="246"/>
          <w:jc w:val="center"/>
        </w:trPr>
        <w:tc>
          <w:tcPr>
            <w:tcW w:w="1242" w:type="dxa"/>
          </w:tcPr>
          <w:p w14:paraId="62016EFC" w14:textId="52792CFD" w:rsidR="009E5C3F" w:rsidRDefault="009E5C3F" w:rsidP="009E5C3F">
            <w:pPr>
              <w:widowControl w:val="0"/>
              <w:jc w:val="center"/>
              <w:rPr>
                <w:rFonts w:ascii="GHEA Grapalat" w:hAnsi="GHEA Grapalat"/>
                <w:sz w:val="16"/>
                <w:szCs w:val="16"/>
              </w:rPr>
            </w:pPr>
            <w:r>
              <w:rPr>
                <w:rFonts w:ascii="GHEA Grapalat" w:hAnsi="GHEA Grapalat"/>
                <w:sz w:val="16"/>
                <w:szCs w:val="16"/>
              </w:rPr>
              <w:t>30</w:t>
            </w:r>
          </w:p>
        </w:tc>
        <w:tc>
          <w:tcPr>
            <w:tcW w:w="1282" w:type="dxa"/>
            <w:vAlign w:val="center"/>
          </w:tcPr>
          <w:p w14:paraId="6C0BB361" w14:textId="05D2778E"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03222132</w:t>
            </w:r>
          </w:p>
        </w:tc>
        <w:tc>
          <w:tcPr>
            <w:tcW w:w="1559" w:type="dxa"/>
            <w:vAlign w:val="bottom"/>
          </w:tcPr>
          <w:p w14:paraId="17ED776B" w14:textId="3F92CC2C" w:rsidR="009E5C3F" w:rsidRPr="00B138F3" w:rsidRDefault="009E5C3F" w:rsidP="009E5C3F">
            <w:pPr>
              <w:widowControl w:val="0"/>
              <w:jc w:val="center"/>
              <w:rPr>
                <w:rFonts w:ascii="GHEA Grapalat" w:hAnsi="GHEA Grapalat"/>
                <w:sz w:val="16"/>
                <w:szCs w:val="16"/>
              </w:rPr>
            </w:pPr>
            <w:r w:rsidRPr="00F8773D">
              <w:rPr>
                <w:rFonts w:ascii="GHEA Grapalat" w:hAnsi="GHEA Grapalat" w:cs="Sylfaen"/>
                <w:color w:val="000000"/>
                <w:sz w:val="16"/>
                <w:szCs w:val="16"/>
                <w:shd w:val="clear" w:color="auto" w:fill="FFFFFF"/>
                <w:lang w:val="hy-AM"/>
              </w:rPr>
              <w:t>Персик</w:t>
            </w:r>
          </w:p>
        </w:tc>
        <w:tc>
          <w:tcPr>
            <w:tcW w:w="1285" w:type="dxa"/>
          </w:tcPr>
          <w:p w14:paraId="0C0AFBFF" w14:textId="77777777" w:rsidR="009E5C3F" w:rsidRPr="00B138F3" w:rsidRDefault="009E5C3F" w:rsidP="009E5C3F">
            <w:pPr>
              <w:widowControl w:val="0"/>
              <w:jc w:val="center"/>
              <w:rPr>
                <w:rFonts w:ascii="GHEA Grapalat" w:hAnsi="GHEA Grapalat"/>
                <w:sz w:val="16"/>
                <w:szCs w:val="16"/>
              </w:rPr>
            </w:pPr>
          </w:p>
        </w:tc>
        <w:tc>
          <w:tcPr>
            <w:tcW w:w="3356" w:type="dxa"/>
            <w:vAlign w:val="bottom"/>
          </w:tcPr>
          <w:p w14:paraId="59B8C101" w14:textId="77777777" w:rsidR="009E5C3F" w:rsidRPr="00F8773D" w:rsidRDefault="009E5C3F" w:rsidP="009E5C3F">
            <w:pPr>
              <w:jc w:val="center"/>
              <w:rPr>
                <w:rFonts w:ascii="GHEA Grapalat" w:hAnsi="GHEA Grapalat" w:cs="Sylfaen"/>
                <w:color w:val="000000"/>
                <w:sz w:val="16"/>
                <w:szCs w:val="16"/>
                <w:shd w:val="clear" w:color="auto" w:fill="FFFFFF"/>
                <w:lang w:val="hy-AM"/>
              </w:rPr>
            </w:pPr>
            <w:r w:rsidRPr="00F8773D">
              <w:rPr>
                <w:rFonts w:ascii="GHEA Grapalat" w:hAnsi="GHEA Grapalat" w:cs="Sylfaen"/>
                <w:color w:val="000000"/>
                <w:sz w:val="16"/>
                <w:szCs w:val="16"/>
                <w:shd w:val="clear" w:color="auto" w:fill="FFFFFF"/>
                <w:lang w:val="hy-AM"/>
              </w:rPr>
              <w:t>Свежие и сладкие, сочные, разных сортов, без повреждений, разделенные пополам посередине, диаметром не менее 80-85 мм. АСТ 352-2013 или эквивалент.</w:t>
            </w:r>
            <w:r>
              <w:rPr>
                <w:rFonts w:ascii="GHEA Grapalat" w:hAnsi="GHEA Grapalat" w:cs="Sylfaen"/>
                <w:color w:val="000000"/>
                <w:sz w:val="16"/>
                <w:szCs w:val="16"/>
                <w:shd w:val="clear" w:color="auto" w:fill="FFFFFF"/>
              </w:rPr>
              <w:t xml:space="preserve"> </w:t>
            </w:r>
            <w:r w:rsidRPr="00F8773D">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«О безопасности упаковки» (ТС ТУ № 005/2011), принятыми Постановлением Комиссии Таможенного союза от 16 августа 2011 г. № 769.Поставка осуществляется не реже одного раза в неделю. Конкретная дата доставки определяется Покупателем посредством предварительного заказа (не ранее чем за 3 рабочих дня) через единую электронную платформу заказов, а в случае ее неработоспособности, неисправности или иной невозможности — по электронной почте или телефону.Доставка осуществляется за счет Поставщика в соответствующие детские сады по указанным адресам надлежащим транспортным средством до 12:00. *Транспортными средствами, предназначенными для перевозки пищевых продуктов, утвержденными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транспортными средствами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F8773D">
              <w:rPr>
                <w:rFonts w:ascii="Cambria Math" w:hAnsi="Cambria Math" w:cs="Cambria Math"/>
                <w:color w:val="000000"/>
                <w:sz w:val="16"/>
                <w:szCs w:val="16"/>
                <w:shd w:val="clear" w:color="auto" w:fill="FFFFFF"/>
                <w:lang w:val="hy-AM"/>
              </w:rPr>
              <w:t>​​</w:t>
            </w:r>
            <w:r w:rsidRPr="00F8773D">
              <w:rPr>
                <w:rFonts w:ascii="GHEA Grapalat" w:hAnsi="GHEA Grapalat" w:cs="GHEA Grapalat"/>
                <w:color w:val="000000"/>
                <w:sz w:val="16"/>
                <w:szCs w:val="16"/>
                <w:shd w:val="clear" w:color="auto" w:fill="FFFFFF"/>
                <w:lang w:val="hy-AM"/>
              </w:rPr>
              <w:t>из</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моющихся</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и</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нет</w:t>
            </w:r>
            <w:r w:rsidRPr="00F8773D">
              <w:rPr>
                <w:rFonts w:ascii="GHEA Grapalat" w:hAnsi="GHEA Grapalat" w:cs="Sylfaen"/>
                <w:color w:val="000000"/>
                <w:sz w:val="16"/>
                <w:szCs w:val="16"/>
                <w:shd w:val="clear" w:color="auto" w:fill="FFFFFF"/>
                <w:lang w:val="hy-AM"/>
              </w:rPr>
              <w:t>оксичных материалов и должна периодически подвергаться необходимой чистке, мытью и дезинфекции.*Для видов продуктов питания, указанных в данном решении.</w:t>
            </w:r>
          </w:p>
          <w:p w14:paraId="1C721AFD" w14:textId="1FD13B7A" w:rsidR="009E5C3F" w:rsidRPr="00B138F3" w:rsidRDefault="009E5C3F" w:rsidP="009E5C3F">
            <w:pPr>
              <w:widowControl w:val="0"/>
              <w:jc w:val="center"/>
              <w:rPr>
                <w:rFonts w:ascii="GHEA Grapalat" w:hAnsi="GHEA Grapalat"/>
                <w:sz w:val="16"/>
                <w:szCs w:val="16"/>
              </w:rPr>
            </w:pPr>
            <w:r w:rsidRPr="00F8773D">
              <w:rPr>
                <w:rFonts w:ascii="GHEA Grapalat" w:hAnsi="GHEA Grapalat" w:cs="Sylfaen"/>
                <w:color w:val="000000"/>
                <w:sz w:val="16"/>
                <w:szCs w:val="16"/>
                <w:shd w:val="clear" w:color="auto" w:fill="FFFFFF"/>
                <w:lang w:val="hy-AM"/>
              </w:rPr>
              <w:t>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60821BF9" w14:textId="087EFA89"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կգ</w:t>
            </w:r>
          </w:p>
        </w:tc>
        <w:tc>
          <w:tcPr>
            <w:tcW w:w="914" w:type="dxa"/>
          </w:tcPr>
          <w:p w14:paraId="7A7804E8" w14:textId="77777777" w:rsidR="009E5C3F" w:rsidRPr="00B138F3" w:rsidRDefault="009E5C3F" w:rsidP="009E5C3F">
            <w:pPr>
              <w:widowControl w:val="0"/>
              <w:jc w:val="center"/>
              <w:rPr>
                <w:rFonts w:ascii="GHEA Grapalat" w:hAnsi="GHEA Grapalat"/>
                <w:sz w:val="16"/>
                <w:szCs w:val="16"/>
              </w:rPr>
            </w:pPr>
          </w:p>
        </w:tc>
        <w:tc>
          <w:tcPr>
            <w:tcW w:w="1134" w:type="dxa"/>
          </w:tcPr>
          <w:p w14:paraId="6961363C"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516A82AC" w14:textId="0A6C45E9"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150</w:t>
            </w:r>
          </w:p>
        </w:tc>
        <w:tc>
          <w:tcPr>
            <w:tcW w:w="709" w:type="dxa"/>
            <w:vAlign w:val="center"/>
          </w:tcPr>
          <w:p w14:paraId="7E23E961" w14:textId="26ADDF76"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42BD39D4" w14:textId="16801F81"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70606323" w14:textId="19F21413"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280E61C4" w14:textId="77777777" w:rsidTr="001B29C1">
        <w:trPr>
          <w:gridAfter w:val="1"/>
          <w:wAfter w:w="31" w:type="dxa"/>
          <w:trHeight w:val="246"/>
          <w:jc w:val="center"/>
        </w:trPr>
        <w:tc>
          <w:tcPr>
            <w:tcW w:w="1242" w:type="dxa"/>
          </w:tcPr>
          <w:p w14:paraId="66E074AB" w14:textId="11682C33" w:rsidR="009E5C3F" w:rsidRDefault="009E5C3F" w:rsidP="009E5C3F">
            <w:pPr>
              <w:widowControl w:val="0"/>
              <w:jc w:val="center"/>
              <w:rPr>
                <w:rFonts w:ascii="GHEA Grapalat" w:hAnsi="GHEA Grapalat"/>
                <w:sz w:val="16"/>
                <w:szCs w:val="16"/>
              </w:rPr>
            </w:pPr>
            <w:r>
              <w:rPr>
                <w:rFonts w:ascii="GHEA Grapalat" w:hAnsi="GHEA Grapalat"/>
                <w:sz w:val="16"/>
                <w:szCs w:val="16"/>
              </w:rPr>
              <w:t>31</w:t>
            </w:r>
          </w:p>
        </w:tc>
        <w:tc>
          <w:tcPr>
            <w:tcW w:w="1282" w:type="dxa"/>
            <w:vAlign w:val="center"/>
          </w:tcPr>
          <w:p w14:paraId="4BE89FFC" w14:textId="545C1841"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03222134</w:t>
            </w:r>
          </w:p>
        </w:tc>
        <w:tc>
          <w:tcPr>
            <w:tcW w:w="1559" w:type="dxa"/>
            <w:vAlign w:val="bottom"/>
          </w:tcPr>
          <w:p w14:paraId="364E548C" w14:textId="6DAFF33A" w:rsidR="009E5C3F" w:rsidRPr="00B138F3" w:rsidRDefault="009E5C3F" w:rsidP="009E5C3F">
            <w:pPr>
              <w:widowControl w:val="0"/>
              <w:jc w:val="center"/>
              <w:rPr>
                <w:rFonts w:ascii="GHEA Grapalat" w:hAnsi="GHEA Grapalat"/>
                <w:sz w:val="16"/>
                <w:szCs w:val="16"/>
              </w:rPr>
            </w:pPr>
            <w:r w:rsidRPr="00F8773D">
              <w:rPr>
                <w:rFonts w:ascii="GHEA Grapalat" w:hAnsi="GHEA Grapalat" w:cs="Sylfaen"/>
                <w:color w:val="000000"/>
                <w:sz w:val="16"/>
                <w:szCs w:val="16"/>
                <w:shd w:val="clear" w:color="auto" w:fill="FFFFFF"/>
                <w:lang w:val="hy-AM"/>
              </w:rPr>
              <w:t>слива</w:t>
            </w:r>
          </w:p>
        </w:tc>
        <w:tc>
          <w:tcPr>
            <w:tcW w:w="1285" w:type="dxa"/>
          </w:tcPr>
          <w:p w14:paraId="760E5C11" w14:textId="77777777" w:rsidR="009E5C3F" w:rsidRPr="00B138F3" w:rsidRDefault="009E5C3F" w:rsidP="009E5C3F">
            <w:pPr>
              <w:widowControl w:val="0"/>
              <w:jc w:val="center"/>
              <w:rPr>
                <w:rFonts w:ascii="GHEA Grapalat" w:hAnsi="GHEA Grapalat"/>
                <w:sz w:val="16"/>
                <w:szCs w:val="16"/>
              </w:rPr>
            </w:pPr>
          </w:p>
        </w:tc>
        <w:tc>
          <w:tcPr>
            <w:tcW w:w="3356" w:type="dxa"/>
            <w:vAlign w:val="bottom"/>
          </w:tcPr>
          <w:p w14:paraId="1FEEF6E2" w14:textId="5320F339" w:rsidR="009E5C3F" w:rsidRPr="00B138F3" w:rsidRDefault="009E5C3F" w:rsidP="009E5C3F">
            <w:pPr>
              <w:widowControl w:val="0"/>
              <w:jc w:val="center"/>
              <w:rPr>
                <w:rFonts w:ascii="GHEA Grapalat" w:hAnsi="GHEA Grapalat"/>
                <w:sz w:val="16"/>
                <w:szCs w:val="16"/>
              </w:rPr>
            </w:pPr>
            <w:r w:rsidRPr="00F8773D">
              <w:rPr>
                <w:rFonts w:ascii="GHEA Grapalat" w:hAnsi="GHEA Grapalat" w:cs="Sylfaen"/>
                <w:color w:val="000000"/>
                <w:sz w:val="16"/>
                <w:szCs w:val="16"/>
                <w:shd w:val="clear" w:color="auto" w:fill="FFFFFF"/>
                <w:lang w:val="hy-AM"/>
              </w:rPr>
              <w:t>Свежие и сладкие, различных сортов, среднего размера, не перезрелые. Без повреждений. AST 353-2013 или эквивалент. 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«О безопасности упаковки» (ТС ТУ № 005/2011), принятыми Постановлением Комиссии Таможенного союза от 16 августа 2011 г. № 769.</w:t>
            </w:r>
            <w:r>
              <w:rPr>
                <w:rFonts w:ascii="GHEA Grapalat" w:hAnsi="GHEA Grapalat" w:cs="Sylfaen"/>
                <w:color w:val="000000"/>
                <w:sz w:val="16"/>
                <w:szCs w:val="16"/>
                <w:shd w:val="clear" w:color="auto" w:fill="FFFFFF"/>
              </w:rPr>
              <w:t xml:space="preserve"> </w:t>
            </w:r>
            <w:r w:rsidRPr="00F8773D">
              <w:rPr>
                <w:rFonts w:ascii="GHEA Grapalat" w:hAnsi="GHEA Grapalat" w:cs="Sylfaen"/>
                <w:color w:val="000000"/>
                <w:sz w:val="16"/>
                <w:szCs w:val="16"/>
                <w:shd w:val="clear" w:color="auto" w:fill="FFFFFF"/>
                <w:lang w:val="hy-AM"/>
              </w:rPr>
              <w:t xml:space="preserve">Доставка осуществляется не реже одного раза в неделю. Конкретная дата доставки определяется Покупателем посредством предварительного заказа (не ранее чем за 3 рабочих дня) через единую электронную платформу заказов, а в случае ее неработоспособности, неисправности или иной невозможности — по электронной почте или телефону.Доставка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F8773D">
              <w:rPr>
                <w:rFonts w:ascii="Cambria Math" w:hAnsi="Cambria Math" w:cs="Cambria Math"/>
                <w:color w:val="000000"/>
                <w:sz w:val="16"/>
                <w:szCs w:val="16"/>
                <w:shd w:val="clear" w:color="auto" w:fill="FFFFFF"/>
                <w:lang w:val="hy-AM"/>
              </w:rPr>
              <w:t>​​</w:t>
            </w:r>
            <w:r w:rsidRPr="00F8773D">
              <w:rPr>
                <w:rFonts w:ascii="GHEA Grapalat" w:hAnsi="GHEA Grapalat" w:cs="GHEA Grapalat"/>
                <w:color w:val="000000"/>
                <w:sz w:val="16"/>
                <w:szCs w:val="16"/>
                <w:shd w:val="clear" w:color="auto" w:fill="FFFFFF"/>
                <w:lang w:val="hy-AM"/>
              </w:rPr>
              <w:t>из</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моющихся</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и</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нетоксичных</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материалов</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и</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должна</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периодически</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подвергаться</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необходимой</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чистке</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мытью</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и</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дезинфекции</w:t>
            </w:r>
            <w:r w:rsidRPr="00F8773D">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2D81F593" w14:textId="07BC60BA"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6DB6C817" w14:textId="77777777" w:rsidR="009E5C3F" w:rsidRPr="00B138F3" w:rsidRDefault="009E5C3F" w:rsidP="009E5C3F">
            <w:pPr>
              <w:widowControl w:val="0"/>
              <w:jc w:val="center"/>
              <w:rPr>
                <w:rFonts w:ascii="GHEA Grapalat" w:hAnsi="GHEA Grapalat"/>
                <w:sz w:val="16"/>
                <w:szCs w:val="16"/>
              </w:rPr>
            </w:pPr>
          </w:p>
        </w:tc>
        <w:tc>
          <w:tcPr>
            <w:tcW w:w="1134" w:type="dxa"/>
          </w:tcPr>
          <w:p w14:paraId="18270355"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2BB799CA" w14:textId="4167B608"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95</w:t>
            </w:r>
          </w:p>
        </w:tc>
        <w:tc>
          <w:tcPr>
            <w:tcW w:w="709" w:type="dxa"/>
            <w:vAlign w:val="center"/>
          </w:tcPr>
          <w:p w14:paraId="3D939FEB" w14:textId="3C25240F"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636AC36D" w14:textId="2B4FA0DA"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11D80A43" w14:textId="66E31CF9"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67C1BB71" w14:textId="77777777" w:rsidTr="001B29C1">
        <w:trPr>
          <w:gridAfter w:val="1"/>
          <w:wAfter w:w="31" w:type="dxa"/>
          <w:trHeight w:val="246"/>
          <w:jc w:val="center"/>
        </w:trPr>
        <w:tc>
          <w:tcPr>
            <w:tcW w:w="1242" w:type="dxa"/>
          </w:tcPr>
          <w:p w14:paraId="4AC9633C" w14:textId="5EC470A7" w:rsidR="009E5C3F" w:rsidRDefault="009E5C3F" w:rsidP="009E5C3F">
            <w:pPr>
              <w:widowControl w:val="0"/>
              <w:jc w:val="center"/>
              <w:rPr>
                <w:rFonts w:ascii="GHEA Grapalat" w:hAnsi="GHEA Grapalat"/>
                <w:sz w:val="16"/>
                <w:szCs w:val="16"/>
              </w:rPr>
            </w:pPr>
            <w:r>
              <w:rPr>
                <w:rFonts w:ascii="GHEA Grapalat" w:hAnsi="GHEA Grapalat"/>
                <w:sz w:val="16"/>
                <w:szCs w:val="16"/>
              </w:rPr>
              <w:t>32</w:t>
            </w:r>
          </w:p>
        </w:tc>
        <w:tc>
          <w:tcPr>
            <w:tcW w:w="1282" w:type="dxa"/>
            <w:vAlign w:val="center"/>
          </w:tcPr>
          <w:p w14:paraId="2AF0D621" w14:textId="78CC1537"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03222121</w:t>
            </w:r>
          </w:p>
        </w:tc>
        <w:tc>
          <w:tcPr>
            <w:tcW w:w="1559" w:type="dxa"/>
            <w:vAlign w:val="center"/>
          </w:tcPr>
          <w:p w14:paraId="745387F4" w14:textId="445BA6D3" w:rsidR="009E5C3F" w:rsidRPr="00B138F3" w:rsidRDefault="009E5C3F" w:rsidP="009E5C3F">
            <w:pPr>
              <w:widowControl w:val="0"/>
              <w:jc w:val="center"/>
              <w:rPr>
                <w:rFonts w:ascii="GHEA Grapalat" w:hAnsi="GHEA Grapalat"/>
                <w:sz w:val="16"/>
                <w:szCs w:val="16"/>
              </w:rPr>
            </w:pPr>
            <w:r w:rsidRPr="00F8773D">
              <w:rPr>
                <w:rFonts w:ascii="GHEA Grapalat" w:hAnsi="GHEA Grapalat" w:cs="Sylfaen"/>
                <w:color w:val="000000"/>
                <w:sz w:val="16"/>
                <w:szCs w:val="16"/>
                <w:shd w:val="clear" w:color="auto" w:fill="FFFFFF"/>
                <w:lang w:val="hy-AM"/>
              </w:rPr>
              <w:t>мандарин</w:t>
            </w:r>
          </w:p>
        </w:tc>
        <w:tc>
          <w:tcPr>
            <w:tcW w:w="1285" w:type="dxa"/>
          </w:tcPr>
          <w:p w14:paraId="43937EEC" w14:textId="77777777" w:rsidR="009E5C3F" w:rsidRPr="00B138F3" w:rsidRDefault="009E5C3F" w:rsidP="009E5C3F">
            <w:pPr>
              <w:widowControl w:val="0"/>
              <w:jc w:val="center"/>
              <w:rPr>
                <w:rFonts w:ascii="GHEA Grapalat" w:hAnsi="GHEA Grapalat"/>
                <w:sz w:val="16"/>
                <w:szCs w:val="16"/>
              </w:rPr>
            </w:pPr>
          </w:p>
        </w:tc>
        <w:tc>
          <w:tcPr>
            <w:tcW w:w="3356" w:type="dxa"/>
            <w:vAlign w:val="bottom"/>
          </w:tcPr>
          <w:p w14:paraId="0C78F124" w14:textId="46E0A873" w:rsidR="009E5C3F" w:rsidRPr="00B138F3" w:rsidRDefault="009E5C3F" w:rsidP="009E5C3F">
            <w:pPr>
              <w:widowControl w:val="0"/>
              <w:jc w:val="center"/>
              <w:rPr>
                <w:rFonts w:ascii="GHEA Grapalat" w:hAnsi="GHEA Grapalat"/>
                <w:sz w:val="16"/>
                <w:szCs w:val="16"/>
              </w:rPr>
            </w:pPr>
            <w:r w:rsidRPr="00F8773D">
              <w:rPr>
                <w:rFonts w:ascii="GHEA Grapalat" w:hAnsi="GHEA Grapalat" w:cs="Sylfaen"/>
                <w:color w:val="000000"/>
                <w:sz w:val="16"/>
                <w:szCs w:val="16"/>
                <w:shd w:val="clear" w:color="auto" w:fill="FFFFFF"/>
                <w:lang w:val="hy-AM"/>
              </w:rPr>
              <w:t>Свежий мандарин, группа плодов I, без повреждений, с желтой тонкой кожурой и здоровой мякотью, диаметр: 20% от общей массы: 35-50 мм, 80%: 50-70 мм, ГОСТ 4428-82 или эквивалент.</w:t>
            </w:r>
            <w:r>
              <w:rPr>
                <w:rFonts w:ascii="GHEA Grapalat" w:hAnsi="GHEA Grapalat" w:cs="Sylfaen"/>
                <w:color w:val="000000"/>
                <w:sz w:val="16"/>
                <w:szCs w:val="16"/>
                <w:shd w:val="clear" w:color="auto" w:fill="FFFFFF"/>
              </w:rPr>
              <w:t xml:space="preserve"> </w:t>
            </w:r>
            <w:r w:rsidRPr="00F8773D">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«Продукты питания с точки зрения их маркировки» (ТС ТУ № 022/2011), принятыми Постановлением Комиссии Таможенного союза от 9 декабря 2011 г. № 881, «Продукты питания с точки зрения их маркировки» (ТС ТУ № 022/2011), «О безопасности упаковки» (ТС ТУ № 005/2011), принятыми Постановлением Комиссии Таможенного союза от 16 августа 2011 г. № 769.Поставка осуществляется не реже одного раза в неделю. Конкретный день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обычной почте или телефону.Поставка осуществляется за счет поставщика по адресам, указанным в соответствующих детских садах,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F8773D">
              <w:rPr>
                <w:rFonts w:ascii="Cambria Math" w:hAnsi="Cambria Math" w:cs="Cambria Math"/>
                <w:color w:val="000000"/>
                <w:sz w:val="16"/>
                <w:szCs w:val="16"/>
                <w:shd w:val="clear" w:color="auto" w:fill="FFFFFF"/>
                <w:lang w:val="hy-AM"/>
              </w:rPr>
              <w:t>​​</w:t>
            </w:r>
            <w:r w:rsidRPr="00F8773D">
              <w:rPr>
                <w:rFonts w:ascii="GHEA Grapalat" w:hAnsi="GHEA Grapalat" w:cs="GHEA Grapalat"/>
                <w:color w:val="000000"/>
                <w:sz w:val="16"/>
                <w:szCs w:val="16"/>
                <w:shd w:val="clear" w:color="auto" w:fill="FFFFFF"/>
                <w:lang w:val="hy-AM"/>
              </w:rPr>
              <w:t>из</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моющихся</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и</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нетоксичных</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материалов</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и</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должна</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периодически</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подвергаться</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необходимой</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чистке</w:t>
            </w:r>
            <w:r w:rsidRPr="00F8773D">
              <w:rPr>
                <w:rFonts w:ascii="GHEA Grapalat" w:hAnsi="GHEA Grapalat" w:cs="Sylfaen"/>
                <w:color w:val="000000"/>
                <w:sz w:val="16"/>
                <w:szCs w:val="16"/>
                <w:shd w:val="clear" w:color="auto" w:fill="FFFFFF"/>
                <w:lang w:val="hy-AM"/>
              </w:rPr>
              <w:t xml:space="preserve">, </w:t>
            </w:r>
            <w:r w:rsidRPr="00F8773D">
              <w:rPr>
                <w:rFonts w:ascii="GHEA Grapalat" w:hAnsi="GHEA Grapalat" w:cs="GHEA Grapalat"/>
                <w:color w:val="000000"/>
                <w:sz w:val="16"/>
                <w:szCs w:val="16"/>
                <w:shd w:val="clear" w:color="auto" w:fill="FFFFFF"/>
                <w:lang w:val="hy-AM"/>
              </w:rPr>
              <w:t>мытью</w:t>
            </w:r>
            <w:r w:rsidRPr="00F8773D">
              <w:rPr>
                <w:rFonts w:ascii="GHEA Grapalat" w:hAnsi="GHEA Grapalat" w:cs="Sylfaen"/>
                <w:color w:val="000000"/>
                <w:sz w:val="16"/>
                <w:szCs w:val="16"/>
                <w:shd w:val="clear" w:color="auto" w:fill="FFFFFF"/>
                <w:lang w:val="hy-AM"/>
              </w:rPr>
              <w:t xml:space="preserve"> и дезинфекции.*Для видов продуктов питания, указанных в данном решении.Указанный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продукту.</w:t>
            </w:r>
          </w:p>
        </w:tc>
        <w:tc>
          <w:tcPr>
            <w:tcW w:w="1085" w:type="dxa"/>
            <w:vAlign w:val="center"/>
          </w:tcPr>
          <w:p w14:paraId="16C7978C" w14:textId="480917A5"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020D8272" w14:textId="77777777" w:rsidR="009E5C3F" w:rsidRPr="00B138F3" w:rsidRDefault="009E5C3F" w:rsidP="009E5C3F">
            <w:pPr>
              <w:widowControl w:val="0"/>
              <w:jc w:val="center"/>
              <w:rPr>
                <w:rFonts w:ascii="GHEA Grapalat" w:hAnsi="GHEA Grapalat"/>
                <w:sz w:val="16"/>
                <w:szCs w:val="16"/>
              </w:rPr>
            </w:pPr>
          </w:p>
        </w:tc>
        <w:tc>
          <w:tcPr>
            <w:tcW w:w="1134" w:type="dxa"/>
          </w:tcPr>
          <w:p w14:paraId="5B5205D0"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74B5D175" w14:textId="4B69FB27"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70</w:t>
            </w:r>
          </w:p>
        </w:tc>
        <w:tc>
          <w:tcPr>
            <w:tcW w:w="709" w:type="dxa"/>
            <w:vAlign w:val="center"/>
          </w:tcPr>
          <w:p w14:paraId="7E315EA0" w14:textId="72E54315"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47081A55" w14:textId="49D016D5"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1CE7129C" w14:textId="21694829"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36E32A0D" w14:textId="77777777" w:rsidTr="001B29C1">
        <w:trPr>
          <w:gridAfter w:val="1"/>
          <w:wAfter w:w="31" w:type="dxa"/>
          <w:trHeight w:val="246"/>
          <w:jc w:val="center"/>
        </w:trPr>
        <w:tc>
          <w:tcPr>
            <w:tcW w:w="1242" w:type="dxa"/>
          </w:tcPr>
          <w:p w14:paraId="0E40D6EA" w14:textId="19223977" w:rsidR="009E5C3F" w:rsidRDefault="009E5C3F" w:rsidP="009E5C3F">
            <w:pPr>
              <w:widowControl w:val="0"/>
              <w:jc w:val="center"/>
              <w:rPr>
                <w:rFonts w:ascii="GHEA Grapalat" w:hAnsi="GHEA Grapalat"/>
                <w:sz w:val="16"/>
                <w:szCs w:val="16"/>
              </w:rPr>
            </w:pPr>
            <w:r>
              <w:rPr>
                <w:rFonts w:ascii="GHEA Grapalat" w:hAnsi="GHEA Grapalat"/>
                <w:sz w:val="16"/>
                <w:szCs w:val="16"/>
              </w:rPr>
              <w:t>33</w:t>
            </w:r>
          </w:p>
        </w:tc>
        <w:tc>
          <w:tcPr>
            <w:tcW w:w="1282" w:type="dxa"/>
            <w:vAlign w:val="center"/>
          </w:tcPr>
          <w:p w14:paraId="688181F5" w14:textId="41CBD644"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03222128</w:t>
            </w:r>
          </w:p>
        </w:tc>
        <w:tc>
          <w:tcPr>
            <w:tcW w:w="1559" w:type="dxa"/>
            <w:vAlign w:val="center"/>
          </w:tcPr>
          <w:p w14:paraId="4B6381A0" w14:textId="2FA61B6B" w:rsidR="009E5C3F" w:rsidRPr="00B138F3" w:rsidRDefault="009E5C3F" w:rsidP="009E5C3F">
            <w:pPr>
              <w:widowControl w:val="0"/>
              <w:jc w:val="center"/>
              <w:rPr>
                <w:rFonts w:ascii="GHEA Grapalat" w:hAnsi="GHEA Grapalat"/>
                <w:sz w:val="16"/>
                <w:szCs w:val="16"/>
              </w:rPr>
            </w:pPr>
            <w:r w:rsidRPr="00DE6AF8">
              <w:rPr>
                <w:rFonts w:ascii="GHEA Grapalat" w:hAnsi="GHEA Grapalat" w:cs="Sylfaen"/>
                <w:color w:val="000000"/>
                <w:sz w:val="16"/>
                <w:szCs w:val="16"/>
                <w:shd w:val="clear" w:color="auto" w:fill="FFFFFF"/>
                <w:lang w:val="hy-AM"/>
              </w:rPr>
              <w:t>яблоко</w:t>
            </w:r>
          </w:p>
        </w:tc>
        <w:tc>
          <w:tcPr>
            <w:tcW w:w="1285" w:type="dxa"/>
          </w:tcPr>
          <w:p w14:paraId="4370A700" w14:textId="77777777" w:rsidR="009E5C3F" w:rsidRPr="00B138F3" w:rsidRDefault="009E5C3F" w:rsidP="009E5C3F">
            <w:pPr>
              <w:widowControl w:val="0"/>
              <w:jc w:val="center"/>
              <w:rPr>
                <w:rFonts w:ascii="GHEA Grapalat" w:hAnsi="GHEA Grapalat"/>
                <w:sz w:val="16"/>
                <w:szCs w:val="16"/>
              </w:rPr>
            </w:pPr>
          </w:p>
        </w:tc>
        <w:tc>
          <w:tcPr>
            <w:tcW w:w="3356" w:type="dxa"/>
            <w:vAlign w:val="bottom"/>
          </w:tcPr>
          <w:p w14:paraId="53C3769A" w14:textId="7BBE096F" w:rsidR="009E5C3F" w:rsidRPr="00B138F3" w:rsidRDefault="009E5C3F" w:rsidP="009E5C3F">
            <w:pPr>
              <w:widowControl w:val="0"/>
              <w:jc w:val="center"/>
              <w:rPr>
                <w:rFonts w:ascii="GHEA Grapalat" w:hAnsi="GHEA Grapalat"/>
                <w:sz w:val="16"/>
                <w:szCs w:val="16"/>
              </w:rPr>
            </w:pPr>
            <w:r w:rsidRPr="00DE6AF8">
              <w:rPr>
                <w:rFonts w:ascii="GHEA Grapalat" w:hAnsi="GHEA Grapalat" w:cs="Sylfaen"/>
                <w:color w:val="000000"/>
                <w:sz w:val="16"/>
                <w:szCs w:val="16"/>
                <w:shd w:val="clear" w:color="auto" w:fill="FFFFFF"/>
                <w:lang w:val="hy-AM"/>
              </w:rPr>
              <w:t>Свежие яблоки, группа I, различные сорта, без повреждений кожуры, ГОСТ 21122-75 или эквивалентный.</w:t>
            </w:r>
            <w:r>
              <w:rPr>
                <w:rFonts w:ascii="GHEA Grapalat" w:hAnsi="GHEA Grapalat" w:cs="Sylfaen"/>
                <w:color w:val="000000"/>
                <w:sz w:val="16"/>
                <w:szCs w:val="16"/>
                <w:shd w:val="clear" w:color="auto" w:fill="FFFFFF"/>
              </w:rPr>
              <w:t xml:space="preserve"> </w:t>
            </w:r>
            <w:r w:rsidRPr="00DE6AF8">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ТС № 021/2011), принятыми Постановлением Комиссии Таможенного Союза от 9 декабря 2011 г. № 880, «О пищевых продуктах с точки зрения их маркировки» (ТС ТС № 022/2011), принятыми Постановлением Комиссии Таможенного Союза от 9 декабря 2011 г. № 881, «О безопасности упаковки» (ТС ТС 005/2011), принятыми Постановлением Комиссии Таможенного Союза от 16 августа 2011 г. № 769.Поставка этих яблок не планируется в июне-августе.Поставка осуществляется не реже одного раза в неделю. Конкретная дата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телефону.Доставка осуществляется за счет Поставщика по адресам, указанным в соответствующих детских садах,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DE6AF8">
              <w:rPr>
                <w:rFonts w:ascii="Cambria Math" w:hAnsi="Cambria Math" w:cs="Cambria Math"/>
                <w:color w:val="000000"/>
                <w:sz w:val="16"/>
                <w:szCs w:val="16"/>
                <w:shd w:val="clear" w:color="auto" w:fill="FFFFFF"/>
                <w:lang w:val="hy-AM"/>
              </w:rPr>
              <w:t>​​</w:t>
            </w:r>
            <w:r w:rsidRPr="00DE6AF8">
              <w:rPr>
                <w:rFonts w:ascii="GHEA Grapalat" w:hAnsi="GHEA Grapalat" w:cs="GHEA Grapalat"/>
                <w:color w:val="000000"/>
                <w:sz w:val="16"/>
                <w:szCs w:val="16"/>
                <w:shd w:val="clear" w:color="auto" w:fill="FFFFFF"/>
                <w:lang w:val="hy-AM"/>
              </w:rPr>
              <w:t>из</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моющихся</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и</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нетоксичных</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материалов</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и</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должна</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периодически</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подвергаться</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необходимой</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чистк</w:t>
            </w:r>
            <w:r w:rsidRPr="00DE6AF8">
              <w:rPr>
                <w:rFonts w:ascii="GHEA Grapalat" w:hAnsi="GHEA Grapalat" w:cs="Sylfaen"/>
                <w:color w:val="000000"/>
                <w:sz w:val="16"/>
                <w:szCs w:val="16"/>
                <w:shd w:val="clear" w:color="auto" w:fill="FFFFFF"/>
                <w:lang w:val="hy-AM"/>
              </w:rPr>
              <w:t>е, мытью и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0CA9D65A" w14:textId="06A5998D"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6A90FD74" w14:textId="77777777" w:rsidR="009E5C3F" w:rsidRPr="00B138F3" w:rsidRDefault="009E5C3F" w:rsidP="009E5C3F">
            <w:pPr>
              <w:widowControl w:val="0"/>
              <w:jc w:val="center"/>
              <w:rPr>
                <w:rFonts w:ascii="GHEA Grapalat" w:hAnsi="GHEA Grapalat"/>
                <w:sz w:val="16"/>
                <w:szCs w:val="16"/>
              </w:rPr>
            </w:pPr>
          </w:p>
        </w:tc>
        <w:tc>
          <w:tcPr>
            <w:tcW w:w="1134" w:type="dxa"/>
          </w:tcPr>
          <w:p w14:paraId="57584546"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70666B1D" w14:textId="6CFA157B"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500</w:t>
            </w:r>
          </w:p>
        </w:tc>
        <w:tc>
          <w:tcPr>
            <w:tcW w:w="709" w:type="dxa"/>
            <w:vAlign w:val="center"/>
          </w:tcPr>
          <w:p w14:paraId="24282BD3" w14:textId="79BE4C2E"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342613E5" w14:textId="2E59FC3C"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33D614A7" w14:textId="06F65E4C"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72A95428" w14:textId="77777777" w:rsidTr="001B29C1">
        <w:trPr>
          <w:gridAfter w:val="1"/>
          <w:wAfter w:w="31" w:type="dxa"/>
          <w:trHeight w:val="246"/>
          <w:jc w:val="center"/>
        </w:trPr>
        <w:tc>
          <w:tcPr>
            <w:tcW w:w="1242" w:type="dxa"/>
          </w:tcPr>
          <w:p w14:paraId="43D11754" w14:textId="079375B3" w:rsidR="009E5C3F" w:rsidRDefault="009E5C3F" w:rsidP="009E5C3F">
            <w:pPr>
              <w:widowControl w:val="0"/>
              <w:jc w:val="center"/>
              <w:rPr>
                <w:rFonts w:ascii="GHEA Grapalat" w:hAnsi="GHEA Grapalat"/>
                <w:sz w:val="16"/>
                <w:szCs w:val="16"/>
              </w:rPr>
            </w:pPr>
            <w:r>
              <w:rPr>
                <w:rFonts w:ascii="GHEA Grapalat" w:hAnsi="GHEA Grapalat"/>
                <w:sz w:val="16"/>
                <w:szCs w:val="16"/>
              </w:rPr>
              <w:t>34</w:t>
            </w:r>
          </w:p>
        </w:tc>
        <w:tc>
          <w:tcPr>
            <w:tcW w:w="1282" w:type="dxa"/>
            <w:vAlign w:val="center"/>
          </w:tcPr>
          <w:p w14:paraId="4778CCDA" w14:textId="6B2B2BB7"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03222118</w:t>
            </w:r>
          </w:p>
        </w:tc>
        <w:tc>
          <w:tcPr>
            <w:tcW w:w="1559" w:type="dxa"/>
            <w:vAlign w:val="center"/>
          </w:tcPr>
          <w:p w14:paraId="0057B126" w14:textId="0D9C9720" w:rsidR="009E5C3F" w:rsidRPr="00B138F3" w:rsidRDefault="009E5C3F" w:rsidP="009E5C3F">
            <w:pPr>
              <w:widowControl w:val="0"/>
              <w:jc w:val="center"/>
              <w:rPr>
                <w:rFonts w:ascii="GHEA Grapalat" w:hAnsi="GHEA Grapalat"/>
                <w:sz w:val="16"/>
                <w:szCs w:val="16"/>
              </w:rPr>
            </w:pPr>
            <w:r w:rsidRPr="00DE6AF8">
              <w:rPr>
                <w:rFonts w:ascii="GHEA Grapalat" w:hAnsi="GHEA Grapalat" w:cs="Sylfaen"/>
                <w:color w:val="000000"/>
                <w:sz w:val="16"/>
                <w:szCs w:val="16"/>
                <w:shd w:val="clear" w:color="auto" w:fill="FFFFFF"/>
                <w:lang w:val="hy-AM"/>
              </w:rPr>
              <w:t>лимон</w:t>
            </w:r>
          </w:p>
        </w:tc>
        <w:tc>
          <w:tcPr>
            <w:tcW w:w="1285" w:type="dxa"/>
          </w:tcPr>
          <w:p w14:paraId="3F33AC23" w14:textId="77777777" w:rsidR="009E5C3F" w:rsidRPr="00B138F3" w:rsidRDefault="009E5C3F" w:rsidP="009E5C3F">
            <w:pPr>
              <w:widowControl w:val="0"/>
              <w:jc w:val="center"/>
              <w:rPr>
                <w:rFonts w:ascii="GHEA Grapalat" w:hAnsi="GHEA Grapalat"/>
                <w:sz w:val="16"/>
                <w:szCs w:val="16"/>
              </w:rPr>
            </w:pPr>
          </w:p>
        </w:tc>
        <w:tc>
          <w:tcPr>
            <w:tcW w:w="3356" w:type="dxa"/>
            <w:vAlign w:val="bottom"/>
          </w:tcPr>
          <w:p w14:paraId="3C5F906F" w14:textId="1B70FA63" w:rsidR="009E5C3F" w:rsidRPr="00B138F3" w:rsidRDefault="009E5C3F" w:rsidP="009E5C3F">
            <w:pPr>
              <w:widowControl w:val="0"/>
              <w:jc w:val="center"/>
              <w:rPr>
                <w:rFonts w:ascii="GHEA Grapalat" w:hAnsi="GHEA Grapalat"/>
                <w:sz w:val="16"/>
                <w:szCs w:val="16"/>
              </w:rPr>
            </w:pPr>
            <w:r w:rsidRPr="00DE6AF8">
              <w:rPr>
                <w:rFonts w:ascii="GHEA Grapalat" w:hAnsi="GHEA Grapalat" w:cs="Sylfaen"/>
                <w:color w:val="000000"/>
                <w:sz w:val="16"/>
                <w:szCs w:val="16"/>
                <w:shd w:val="clear" w:color="auto" w:fill="FFFFFF"/>
                <w:lang w:val="hy-AM"/>
              </w:rPr>
              <w:t>Свежий лимон, группа плодов I, без повреждений, с тонкой желтой кожурой и здоровой мякотью, диаметр: 20% от общей массы: 35-50 мм, 80%: 50-70 мм, ГОСТ 4428-82 или эквивалент.</w:t>
            </w:r>
            <w:r>
              <w:rPr>
                <w:rFonts w:ascii="GHEA Grapalat" w:hAnsi="GHEA Grapalat" w:cs="Sylfaen"/>
                <w:color w:val="000000"/>
                <w:sz w:val="16"/>
                <w:szCs w:val="16"/>
                <w:shd w:val="clear" w:color="auto" w:fill="FFFFFF"/>
              </w:rPr>
              <w:t xml:space="preserve"> </w:t>
            </w:r>
            <w:r w:rsidRPr="00DE6AF8">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«Продукты питания с точки зрения их маркировки» (ТС ТУ № 022/2011), принятыми Постановлением Комиссии Таможенного союза от 9 декабря 2011 г. № 881, «Продукты питания с точки зрения их маркировки» (ТС ТУ № 022/2011), «О безопасности упаковки» (ТС ТУ № 005/2011), принятыми Постановлением Комиссии Таможенного союза от 16 августа 2011 г. № 769.Поставка осуществляется не реже одного раза в неделю. Конкретный день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обычной почте или телефону.Поставка осуществляется за счет поставщика по адресам, указанным в соответствующих детских садах,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DE6AF8">
              <w:rPr>
                <w:rFonts w:ascii="Cambria Math" w:hAnsi="Cambria Math" w:cs="Cambria Math"/>
                <w:color w:val="000000"/>
                <w:sz w:val="16"/>
                <w:szCs w:val="16"/>
                <w:shd w:val="clear" w:color="auto" w:fill="FFFFFF"/>
                <w:lang w:val="hy-AM"/>
              </w:rPr>
              <w:t>​​</w:t>
            </w:r>
            <w:r w:rsidRPr="00DE6AF8">
              <w:rPr>
                <w:rFonts w:ascii="GHEA Grapalat" w:hAnsi="GHEA Grapalat" w:cs="GHEA Grapalat"/>
                <w:color w:val="000000"/>
                <w:sz w:val="16"/>
                <w:szCs w:val="16"/>
                <w:shd w:val="clear" w:color="auto" w:fill="FFFFFF"/>
                <w:lang w:val="hy-AM"/>
              </w:rPr>
              <w:t>из</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моющихся</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и</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нетоксичных</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материалов</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и</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должна</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периодически</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подвергаться</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необходимой</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чистке</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мытью</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и</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дезинфекции</w:t>
            </w:r>
            <w:r w:rsidRPr="00DE6AF8">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продукту.</w:t>
            </w:r>
          </w:p>
        </w:tc>
        <w:tc>
          <w:tcPr>
            <w:tcW w:w="1085" w:type="dxa"/>
            <w:vAlign w:val="center"/>
          </w:tcPr>
          <w:p w14:paraId="3934D2C2" w14:textId="03D7B9F2"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3A862D8D" w14:textId="77777777" w:rsidR="009E5C3F" w:rsidRPr="00B138F3" w:rsidRDefault="009E5C3F" w:rsidP="009E5C3F">
            <w:pPr>
              <w:widowControl w:val="0"/>
              <w:jc w:val="center"/>
              <w:rPr>
                <w:rFonts w:ascii="GHEA Grapalat" w:hAnsi="GHEA Grapalat"/>
                <w:sz w:val="16"/>
                <w:szCs w:val="16"/>
              </w:rPr>
            </w:pPr>
          </w:p>
        </w:tc>
        <w:tc>
          <w:tcPr>
            <w:tcW w:w="1134" w:type="dxa"/>
          </w:tcPr>
          <w:p w14:paraId="488E423B"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148F9A44" w14:textId="02E5289C"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20</w:t>
            </w:r>
          </w:p>
        </w:tc>
        <w:tc>
          <w:tcPr>
            <w:tcW w:w="709" w:type="dxa"/>
            <w:vAlign w:val="center"/>
          </w:tcPr>
          <w:p w14:paraId="641DEB75" w14:textId="1C4CE9FE"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6ADECFA7" w14:textId="60753712"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00D125F2" w14:textId="0FE4069E"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16530FC0" w14:textId="77777777" w:rsidTr="001B29C1">
        <w:trPr>
          <w:gridAfter w:val="1"/>
          <w:wAfter w:w="31" w:type="dxa"/>
          <w:trHeight w:val="246"/>
          <w:jc w:val="center"/>
        </w:trPr>
        <w:tc>
          <w:tcPr>
            <w:tcW w:w="1242" w:type="dxa"/>
          </w:tcPr>
          <w:p w14:paraId="650E78EB" w14:textId="744AD1B8" w:rsidR="009E5C3F" w:rsidRDefault="009E5C3F" w:rsidP="009E5C3F">
            <w:pPr>
              <w:widowControl w:val="0"/>
              <w:jc w:val="center"/>
              <w:rPr>
                <w:rFonts w:ascii="GHEA Grapalat" w:hAnsi="GHEA Grapalat"/>
                <w:sz w:val="16"/>
                <w:szCs w:val="16"/>
              </w:rPr>
            </w:pPr>
            <w:r>
              <w:rPr>
                <w:rFonts w:ascii="GHEA Grapalat" w:hAnsi="GHEA Grapalat"/>
                <w:sz w:val="16"/>
                <w:szCs w:val="16"/>
              </w:rPr>
              <w:t>35</w:t>
            </w:r>
          </w:p>
        </w:tc>
        <w:tc>
          <w:tcPr>
            <w:tcW w:w="1282" w:type="dxa"/>
            <w:vAlign w:val="center"/>
          </w:tcPr>
          <w:p w14:paraId="7741B472" w14:textId="7F3A5786"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03222131</w:t>
            </w:r>
          </w:p>
        </w:tc>
        <w:tc>
          <w:tcPr>
            <w:tcW w:w="1559" w:type="dxa"/>
            <w:vAlign w:val="center"/>
          </w:tcPr>
          <w:p w14:paraId="2EB47AE4" w14:textId="4161E9C2" w:rsidR="009E5C3F" w:rsidRPr="00B138F3" w:rsidRDefault="009E5C3F" w:rsidP="009E5C3F">
            <w:pPr>
              <w:widowControl w:val="0"/>
              <w:jc w:val="center"/>
              <w:rPr>
                <w:rFonts w:ascii="GHEA Grapalat" w:hAnsi="GHEA Grapalat"/>
                <w:sz w:val="16"/>
                <w:szCs w:val="16"/>
              </w:rPr>
            </w:pPr>
            <w:r w:rsidRPr="00DE6AF8">
              <w:rPr>
                <w:rFonts w:ascii="GHEA Grapalat" w:hAnsi="GHEA Grapalat" w:cs="Sylfaen"/>
                <w:color w:val="000000"/>
                <w:sz w:val="16"/>
                <w:szCs w:val="16"/>
                <w:shd w:val="clear" w:color="auto" w:fill="FFFFFF"/>
                <w:lang w:val="hy-AM"/>
              </w:rPr>
              <w:t>Абрикос</w:t>
            </w:r>
          </w:p>
        </w:tc>
        <w:tc>
          <w:tcPr>
            <w:tcW w:w="1285" w:type="dxa"/>
          </w:tcPr>
          <w:p w14:paraId="5CDB51DF"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0C7F8CCB" w14:textId="77777777" w:rsidR="009E5C3F" w:rsidRPr="00DE6AF8" w:rsidRDefault="009E5C3F" w:rsidP="009E5C3F">
            <w:pPr>
              <w:jc w:val="center"/>
              <w:rPr>
                <w:rFonts w:ascii="GHEA Grapalat" w:hAnsi="GHEA Grapalat" w:cs="Sylfaen"/>
                <w:color w:val="000000"/>
                <w:sz w:val="16"/>
                <w:szCs w:val="16"/>
                <w:shd w:val="clear" w:color="auto" w:fill="FFFFFF"/>
                <w:lang w:val="hy-AM"/>
              </w:rPr>
            </w:pPr>
            <w:r w:rsidRPr="00DE6AF8">
              <w:rPr>
                <w:rFonts w:ascii="GHEA Grapalat" w:hAnsi="GHEA Grapalat" w:cs="Sylfaen"/>
                <w:color w:val="000000"/>
                <w:sz w:val="16"/>
                <w:szCs w:val="16"/>
                <w:shd w:val="clear" w:color="auto" w:fill="FFFFFF"/>
                <w:lang w:val="hy-AM"/>
              </w:rPr>
              <w:t>Свежие и незрелые, среднего размера, различных сортов. Размер определяется максимальным диаметром поперечного сечения, который должен быть не менее 40-50 мм. Внешний вид: неповрежденный, хорошего качества (наличие признаков порчи, в результате которых продукт становится непригодным для употребления, не допускается), чистый, без каких-либо заметных посторонних веществ, без мест, поврежденных вредными насекомыми, без аномальной поверхностной влажности, без постороннего запаха и (или) вкуса (AST 351-2013). Безопасная упаковка, маркировка и идентификация в соответствии с Решением Комиссии Таможенного Союза № 880 от 9 декабря 2011 г. «О безопасности пищевых продуктов» (ТКТ ТУ № 021/2011), принятым Решением Комиссии Таможенного Союза № 881 от 9 декабря 2011 г. «Продукты питания с точки зрения их маркировки» (ТКТ ТУ № 022/2011), принятым Решением Комиссии Таможенного Союза № 769 от 16 августа 2011 г. Технические регламенты «О безопасности упаковки» (ТКТ ТУ № 005/2011).</w:t>
            </w:r>
            <w:r>
              <w:rPr>
                <w:rFonts w:ascii="GHEA Grapalat" w:hAnsi="GHEA Grapalat" w:cs="Sylfaen"/>
                <w:color w:val="000000"/>
                <w:sz w:val="16"/>
                <w:szCs w:val="16"/>
                <w:shd w:val="clear" w:color="auto" w:fill="FFFFFF"/>
              </w:rPr>
              <w:t xml:space="preserve"> </w:t>
            </w:r>
            <w:r w:rsidRPr="00DE6AF8">
              <w:rPr>
                <w:rFonts w:ascii="GHEA Grapalat" w:hAnsi="GHEA Grapalat" w:cs="Sylfaen"/>
                <w:color w:val="000000"/>
                <w:sz w:val="16"/>
                <w:szCs w:val="16"/>
                <w:shd w:val="clear" w:color="auto" w:fill="FFFFFF"/>
                <w:lang w:val="hy-AM"/>
              </w:rPr>
              <w:t>Доставка осуществляется не реже одного раза в неделю. Конкретный день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DE6AF8">
              <w:rPr>
                <w:rFonts w:ascii="GHEA Grapalat" w:hAnsi="GHEA Grapalat" w:cs="Sylfaen"/>
                <w:color w:val="000000"/>
                <w:sz w:val="16"/>
                <w:szCs w:val="16"/>
                <w:shd w:val="clear" w:color="auto" w:fill="FFFFFF"/>
                <w:lang w:val="hy-AM"/>
              </w:rPr>
              <w:t>Доставка осуществляется за счет Поставщика в соответствующие детские сады по указанным адресам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транспортом должны быть обеспечены следующие условия:</w:t>
            </w:r>
            <w:r>
              <w:rPr>
                <w:rFonts w:ascii="GHEA Grapalat" w:hAnsi="GHEA Grapalat" w:cs="Sylfaen"/>
                <w:color w:val="000000"/>
                <w:sz w:val="16"/>
                <w:szCs w:val="16"/>
                <w:shd w:val="clear" w:color="auto" w:fill="FFFFFF"/>
              </w:rPr>
              <w:t xml:space="preserve"> </w:t>
            </w:r>
            <w:r w:rsidRPr="00DE6AF8">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DE6AF8">
              <w:rPr>
                <w:rFonts w:ascii="Cambria Math" w:hAnsi="Cambria Math" w:cs="Cambria Math"/>
                <w:color w:val="000000"/>
                <w:sz w:val="16"/>
                <w:szCs w:val="16"/>
                <w:shd w:val="clear" w:color="auto" w:fill="FFFFFF"/>
                <w:lang w:val="hy-AM"/>
              </w:rPr>
              <w:t>​​</w:t>
            </w:r>
            <w:r w:rsidRPr="00DE6AF8">
              <w:rPr>
                <w:rFonts w:ascii="GHEA Grapalat" w:hAnsi="GHEA Grapalat" w:cs="GHEA Grapalat"/>
                <w:color w:val="000000"/>
                <w:sz w:val="16"/>
                <w:szCs w:val="16"/>
                <w:shd w:val="clear" w:color="auto" w:fill="FFFFFF"/>
                <w:lang w:val="hy-AM"/>
              </w:rPr>
              <w:t>из</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моющихся</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и</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нетоксичных</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материалов</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и</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должна</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периодически</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подвергаться</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необходимой</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чистке</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мытью</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и</w:t>
            </w:r>
            <w:r w:rsidRPr="00DE6AF8">
              <w:rPr>
                <w:rFonts w:ascii="GHEA Grapalat" w:hAnsi="GHEA Grapalat" w:cs="Sylfaen"/>
                <w:color w:val="000000"/>
                <w:sz w:val="16"/>
                <w:szCs w:val="16"/>
                <w:shd w:val="clear" w:color="auto" w:fill="FFFFFF"/>
                <w:lang w:val="hy-AM"/>
              </w:rPr>
              <w:t xml:space="preserve"> </w:t>
            </w:r>
            <w:r w:rsidRPr="00DE6AF8">
              <w:rPr>
                <w:rFonts w:ascii="GHEA Grapalat" w:hAnsi="GHEA Grapalat" w:cs="GHEA Grapalat"/>
                <w:color w:val="000000"/>
                <w:sz w:val="16"/>
                <w:szCs w:val="16"/>
                <w:shd w:val="clear" w:color="auto" w:fill="FFFFFF"/>
                <w:lang w:val="hy-AM"/>
              </w:rPr>
              <w:t>дезинфекции</w:t>
            </w:r>
            <w:r w:rsidRPr="00DE6AF8">
              <w:rPr>
                <w:rFonts w:ascii="GHEA Grapalat" w:hAnsi="GHEA Grapalat" w:cs="Sylfaen"/>
                <w:color w:val="000000"/>
                <w:sz w:val="16"/>
                <w:szCs w:val="16"/>
                <w:shd w:val="clear" w:color="auto" w:fill="FFFFFF"/>
                <w:lang w:val="hy-AM"/>
              </w:rPr>
              <w:t>.</w:t>
            </w:r>
          </w:p>
          <w:p w14:paraId="1448F6CE" w14:textId="77777777" w:rsidR="009E5C3F" w:rsidRPr="00DE6AF8" w:rsidRDefault="009E5C3F" w:rsidP="009E5C3F">
            <w:pPr>
              <w:jc w:val="center"/>
              <w:rPr>
                <w:rFonts w:ascii="GHEA Grapalat" w:hAnsi="GHEA Grapalat" w:cs="Sylfaen"/>
                <w:color w:val="000000"/>
                <w:sz w:val="16"/>
                <w:szCs w:val="16"/>
                <w:shd w:val="clear" w:color="auto" w:fill="FFFFFF"/>
                <w:lang w:val="hy-AM"/>
              </w:rPr>
            </w:pPr>
          </w:p>
          <w:p w14:paraId="64E0B811" w14:textId="4E30F302" w:rsidR="009E5C3F" w:rsidRPr="00B138F3" w:rsidRDefault="009E5C3F" w:rsidP="009E5C3F">
            <w:pPr>
              <w:widowControl w:val="0"/>
              <w:jc w:val="center"/>
              <w:rPr>
                <w:rFonts w:ascii="GHEA Grapalat" w:hAnsi="GHEA Grapalat"/>
                <w:sz w:val="16"/>
                <w:szCs w:val="16"/>
              </w:rPr>
            </w:pPr>
            <w:r w:rsidRPr="00DE6AF8">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1C025F23" w14:textId="39432FC0"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220877F7" w14:textId="77777777" w:rsidR="009E5C3F" w:rsidRPr="00B138F3" w:rsidRDefault="009E5C3F" w:rsidP="009E5C3F">
            <w:pPr>
              <w:widowControl w:val="0"/>
              <w:jc w:val="center"/>
              <w:rPr>
                <w:rFonts w:ascii="GHEA Grapalat" w:hAnsi="GHEA Grapalat"/>
                <w:sz w:val="16"/>
                <w:szCs w:val="16"/>
              </w:rPr>
            </w:pPr>
          </w:p>
        </w:tc>
        <w:tc>
          <w:tcPr>
            <w:tcW w:w="1134" w:type="dxa"/>
          </w:tcPr>
          <w:p w14:paraId="39EF05B0"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21BA0B4E" w14:textId="2A107991"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45</w:t>
            </w:r>
          </w:p>
        </w:tc>
        <w:tc>
          <w:tcPr>
            <w:tcW w:w="709" w:type="dxa"/>
            <w:vAlign w:val="center"/>
          </w:tcPr>
          <w:p w14:paraId="7950650E" w14:textId="0C93C52B"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1C41D35B" w14:textId="3BF9AEC1"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24561AE9" w14:textId="6B0A5216"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5138B760" w14:textId="77777777" w:rsidTr="001B29C1">
        <w:trPr>
          <w:gridAfter w:val="1"/>
          <w:wAfter w:w="31" w:type="dxa"/>
          <w:trHeight w:val="246"/>
          <w:jc w:val="center"/>
        </w:trPr>
        <w:tc>
          <w:tcPr>
            <w:tcW w:w="1242" w:type="dxa"/>
          </w:tcPr>
          <w:p w14:paraId="0B8FE795" w14:textId="76253B12" w:rsidR="009E5C3F" w:rsidRDefault="009E5C3F" w:rsidP="009E5C3F">
            <w:pPr>
              <w:widowControl w:val="0"/>
              <w:jc w:val="center"/>
              <w:rPr>
                <w:rFonts w:ascii="GHEA Grapalat" w:hAnsi="GHEA Grapalat"/>
                <w:sz w:val="16"/>
                <w:szCs w:val="16"/>
              </w:rPr>
            </w:pPr>
            <w:r>
              <w:rPr>
                <w:rFonts w:ascii="GHEA Grapalat" w:hAnsi="GHEA Grapalat"/>
                <w:sz w:val="16"/>
                <w:szCs w:val="16"/>
              </w:rPr>
              <w:t>36</w:t>
            </w:r>
          </w:p>
        </w:tc>
        <w:tc>
          <w:tcPr>
            <w:tcW w:w="1282" w:type="dxa"/>
            <w:vAlign w:val="center"/>
          </w:tcPr>
          <w:p w14:paraId="2AB406C3" w14:textId="2A294C1D"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03221110</w:t>
            </w:r>
          </w:p>
        </w:tc>
        <w:tc>
          <w:tcPr>
            <w:tcW w:w="1559" w:type="dxa"/>
            <w:vAlign w:val="center"/>
          </w:tcPr>
          <w:p w14:paraId="57743331" w14:textId="47BC9CA7" w:rsidR="009E5C3F" w:rsidRPr="00B138F3" w:rsidRDefault="009E5C3F" w:rsidP="009E5C3F">
            <w:pPr>
              <w:widowControl w:val="0"/>
              <w:jc w:val="center"/>
              <w:rPr>
                <w:rFonts w:ascii="GHEA Grapalat" w:hAnsi="GHEA Grapalat"/>
                <w:sz w:val="16"/>
                <w:szCs w:val="16"/>
              </w:rPr>
            </w:pPr>
            <w:r w:rsidRPr="009F44EE">
              <w:rPr>
                <w:rFonts w:ascii="GHEA Grapalat" w:hAnsi="GHEA Grapalat" w:cs="Sylfaen"/>
                <w:color w:val="000000"/>
                <w:sz w:val="16"/>
                <w:szCs w:val="16"/>
                <w:shd w:val="clear" w:color="auto" w:fill="FFFFFF"/>
                <w:lang w:val="hy-AM"/>
              </w:rPr>
              <w:t>морковь</w:t>
            </w:r>
          </w:p>
        </w:tc>
        <w:tc>
          <w:tcPr>
            <w:tcW w:w="1285" w:type="dxa"/>
          </w:tcPr>
          <w:p w14:paraId="1FDCBC2A"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722B572B" w14:textId="4796F94B" w:rsidR="009E5C3F" w:rsidRPr="00B138F3" w:rsidRDefault="009E5C3F" w:rsidP="009E5C3F">
            <w:pPr>
              <w:widowControl w:val="0"/>
              <w:jc w:val="center"/>
              <w:rPr>
                <w:rFonts w:ascii="GHEA Grapalat" w:hAnsi="GHEA Grapalat"/>
                <w:sz w:val="16"/>
                <w:szCs w:val="16"/>
              </w:rPr>
            </w:pPr>
            <w:r w:rsidRPr="009F44EE">
              <w:rPr>
                <w:rFonts w:ascii="GHEA Grapalat" w:hAnsi="GHEA Grapalat" w:cs="Sylfaen"/>
                <w:color w:val="000000"/>
                <w:sz w:val="16"/>
                <w:szCs w:val="16"/>
                <w:shd w:val="clear" w:color="auto" w:fill="FFFFFF"/>
                <w:lang w:val="hy-AM"/>
              </w:rPr>
              <w:t>Обычные и/или премиум-сорта, плоды свежие, целые, здоровые, без дефектов, не поврежденные сельскохозяйственными вредителями, без избыточной внутренней влажности, диаметр: 1,5-3,5 см, длина: 10-15 см, согласно ГОСТ 32284-2013 или эквивалентному документу.</w:t>
            </w:r>
            <w:r>
              <w:rPr>
                <w:rFonts w:ascii="GHEA Grapalat" w:hAnsi="GHEA Grapalat" w:cs="Sylfaen"/>
                <w:color w:val="000000"/>
                <w:sz w:val="16"/>
                <w:szCs w:val="16"/>
                <w:shd w:val="clear" w:color="auto" w:fill="FFFFFF"/>
              </w:rPr>
              <w:t xml:space="preserve"> </w:t>
            </w:r>
            <w:r w:rsidRPr="009F44EE">
              <w:rPr>
                <w:rFonts w:ascii="GHEA Grapalat" w:hAnsi="GHEA Grapalat" w:cs="Sylfaen"/>
                <w:color w:val="000000"/>
                <w:sz w:val="16"/>
                <w:szCs w:val="16"/>
                <w:shd w:val="clear" w:color="auto" w:fill="FFFFFF"/>
                <w:lang w:val="hy-AM"/>
              </w:rPr>
              <w:t>Безопасная упаковка, маркировка и идентификация в соответствии с техническими регламентами «О безопасности пищевых продуктов» (ТС ТУ № 021/2011), принятыми решением Комиссии Таможенного союза от 9 декабря 2011 г. № 880, «Продукты питания с точки зрения их маркировки» (ТС ТУ № 022/2011), принятыми решением Комиссии Таможенного союза от 9 декабря 2011 г. № 881, «Продукты питания с точки зрения их маркировки» (ТС ТУ № 005/2011), принятыми решением Комиссии Таможенного союза от 16 августа 2011 г. № 769.</w:t>
            </w:r>
            <w:r>
              <w:rPr>
                <w:rFonts w:ascii="GHEA Grapalat" w:hAnsi="GHEA Grapalat" w:cs="Sylfaen"/>
                <w:color w:val="000000"/>
                <w:sz w:val="16"/>
                <w:szCs w:val="16"/>
                <w:shd w:val="clear" w:color="auto" w:fill="FFFFFF"/>
              </w:rPr>
              <w:t xml:space="preserve"> </w:t>
            </w:r>
            <w:r w:rsidRPr="009F44EE">
              <w:rPr>
                <w:rFonts w:ascii="GHEA Grapalat" w:hAnsi="GHEA Grapalat" w:cs="Sylfaen"/>
                <w:color w:val="000000"/>
                <w:sz w:val="16"/>
                <w:szCs w:val="16"/>
                <w:shd w:val="clear" w:color="auto" w:fill="FFFFFF"/>
                <w:lang w:val="hy-AM"/>
              </w:rPr>
              <w:t>В июне-августе следует поставлять ранние сорта длиной не менее 10-12 см.</w:t>
            </w:r>
            <w:r>
              <w:rPr>
                <w:rFonts w:ascii="GHEA Grapalat" w:hAnsi="GHEA Grapalat" w:cs="Sylfaen"/>
                <w:color w:val="000000"/>
                <w:sz w:val="16"/>
                <w:szCs w:val="16"/>
                <w:shd w:val="clear" w:color="auto" w:fill="FFFFFF"/>
              </w:rPr>
              <w:t xml:space="preserve"> </w:t>
            </w:r>
            <w:r w:rsidRPr="009F44EE">
              <w:rPr>
                <w:rFonts w:ascii="GHEA Grapalat" w:hAnsi="GHEA Grapalat" w:cs="Sylfaen"/>
                <w:color w:val="000000"/>
                <w:sz w:val="16"/>
                <w:szCs w:val="16"/>
                <w:shd w:val="clear" w:color="auto" w:fill="FFFFFF"/>
                <w:lang w:val="hy-AM"/>
              </w:rPr>
              <w:t>Поставка осуществляется не реже одного раза в неделю. Конкретная дата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по другим причинам — по электронной почте или телефону.</w:t>
            </w:r>
            <w:r>
              <w:rPr>
                <w:rFonts w:ascii="GHEA Grapalat" w:hAnsi="GHEA Grapalat" w:cs="Sylfaen"/>
                <w:color w:val="000000"/>
                <w:sz w:val="16"/>
                <w:szCs w:val="16"/>
                <w:shd w:val="clear" w:color="auto" w:fill="FFFFFF"/>
              </w:rPr>
              <w:t xml:space="preserve"> </w:t>
            </w:r>
            <w:r w:rsidRPr="009F44EE">
              <w:rPr>
                <w:rFonts w:ascii="GHEA Grapalat" w:hAnsi="GHEA Grapalat" w:cs="Sylfaen"/>
                <w:color w:val="000000"/>
                <w:sz w:val="16"/>
                <w:szCs w:val="16"/>
                <w:shd w:val="clear" w:color="auto" w:fill="FFFFFF"/>
                <w:lang w:val="hy-AM"/>
              </w:rPr>
              <w:t>Доставка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w:t>
            </w:r>
            <w:r>
              <w:rPr>
                <w:rFonts w:ascii="GHEA Grapalat" w:hAnsi="GHEA Grapalat" w:cs="Sylfaen"/>
                <w:color w:val="000000"/>
                <w:sz w:val="16"/>
                <w:szCs w:val="16"/>
                <w:shd w:val="clear" w:color="auto" w:fill="FFFFFF"/>
              </w:rPr>
              <w:t xml:space="preserve"> </w:t>
            </w:r>
            <w:r w:rsidRPr="009F44EE">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9F44EE">
              <w:rPr>
                <w:rFonts w:ascii="Cambria Math" w:hAnsi="Cambria Math" w:cs="Cambria Math"/>
                <w:color w:val="000000"/>
                <w:sz w:val="16"/>
                <w:szCs w:val="16"/>
                <w:shd w:val="clear" w:color="auto" w:fill="FFFFFF"/>
                <w:lang w:val="hy-AM"/>
              </w:rPr>
              <w:t>​​</w:t>
            </w:r>
            <w:r w:rsidRPr="009F44EE">
              <w:rPr>
                <w:rFonts w:ascii="GHEA Grapalat" w:hAnsi="GHEA Grapalat" w:cs="GHEA Grapalat"/>
                <w:color w:val="000000"/>
                <w:sz w:val="16"/>
                <w:szCs w:val="16"/>
                <w:shd w:val="clear" w:color="auto" w:fill="FFFFFF"/>
                <w:lang w:val="hy-AM"/>
              </w:rPr>
              <w:t>из</w:t>
            </w:r>
            <w:r w:rsidRPr="009F44EE">
              <w:rPr>
                <w:rFonts w:ascii="GHEA Grapalat" w:hAnsi="GHEA Grapalat" w:cs="Sylfaen"/>
                <w:color w:val="000000"/>
                <w:sz w:val="16"/>
                <w:szCs w:val="16"/>
                <w:shd w:val="clear" w:color="auto" w:fill="FFFFFF"/>
                <w:lang w:val="hy-AM"/>
              </w:rPr>
              <w:t xml:space="preserve"> </w:t>
            </w:r>
            <w:r w:rsidRPr="009F44EE">
              <w:rPr>
                <w:rFonts w:ascii="GHEA Grapalat" w:hAnsi="GHEA Grapalat" w:cs="GHEA Grapalat"/>
                <w:color w:val="000000"/>
                <w:sz w:val="16"/>
                <w:szCs w:val="16"/>
                <w:shd w:val="clear" w:color="auto" w:fill="FFFFFF"/>
                <w:lang w:val="hy-AM"/>
              </w:rPr>
              <w:t>моющихся</w:t>
            </w:r>
            <w:r w:rsidRPr="009F44EE">
              <w:rPr>
                <w:rFonts w:ascii="GHEA Grapalat" w:hAnsi="GHEA Grapalat" w:cs="Sylfaen"/>
                <w:color w:val="000000"/>
                <w:sz w:val="16"/>
                <w:szCs w:val="16"/>
                <w:shd w:val="clear" w:color="auto" w:fill="FFFFFF"/>
                <w:lang w:val="hy-AM"/>
              </w:rPr>
              <w:t xml:space="preserve"> </w:t>
            </w:r>
            <w:r w:rsidRPr="009F44EE">
              <w:rPr>
                <w:rFonts w:ascii="GHEA Grapalat" w:hAnsi="GHEA Grapalat" w:cs="GHEA Grapalat"/>
                <w:color w:val="000000"/>
                <w:sz w:val="16"/>
                <w:szCs w:val="16"/>
                <w:shd w:val="clear" w:color="auto" w:fill="FFFFFF"/>
                <w:lang w:val="hy-AM"/>
              </w:rPr>
              <w:t>и</w:t>
            </w:r>
            <w:r w:rsidRPr="009F44EE">
              <w:rPr>
                <w:rFonts w:ascii="GHEA Grapalat" w:hAnsi="GHEA Grapalat" w:cs="Sylfaen"/>
                <w:color w:val="000000"/>
                <w:sz w:val="16"/>
                <w:szCs w:val="16"/>
                <w:shd w:val="clear" w:color="auto" w:fill="FFFFFF"/>
                <w:lang w:val="hy-AM"/>
              </w:rPr>
              <w:t xml:space="preserve"> </w:t>
            </w:r>
            <w:r w:rsidRPr="009F44EE">
              <w:rPr>
                <w:rFonts w:ascii="GHEA Grapalat" w:hAnsi="GHEA Grapalat" w:cs="GHEA Grapalat"/>
                <w:color w:val="000000"/>
                <w:sz w:val="16"/>
                <w:szCs w:val="16"/>
                <w:shd w:val="clear" w:color="auto" w:fill="FFFFFF"/>
                <w:lang w:val="hy-AM"/>
              </w:rPr>
              <w:t>неток</w:t>
            </w:r>
            <w:r w:rsidRPr="009F44EE">
              <w:rPr>
                <w:rFonts w:ascii="GHEA Grapalat" w:hAnsi="GHEA Grapalat" w:cs="Sylfaen"/>
                <w:color w:val="000000"/>
                <w:sz w:val="16"/>
                <w:szCs w:val="16"/>
                <w:shd w:val="clear" w:color="auto" w:fill="FFFFFF"/>
                <w:lang w:val="hy-AM"/>
              </w:rPr>
              <w:t>сичных материалов и должна периодически подвергаться необходимой чистке, мытью и дезинфекции.</w:t>
            </w:r>
            <w:r>
              <w:rPr>
                <w:rFonts w:ascii="GHEA Grapalat" w:hAnsi="GHEA Grapalat" w:cs="Sylfaen"/>
                <w:color w:val="000000"/>
                <w:sz w:val="16"/>
                <w:szCs w:val="16"/>
                <w:shd w:val="clear" w:color="auto" w:fill="FFFFFF"/>
              </w:rPr>
              <w:t xml:space="preserve"> </w:t>
            </w:r>
            <w:r w:rsidRPr="009F44EE">
              <w:rPr>
                <w:rFonts w:ascii="GHEA Grapalat" w:hAnsi="GHEA Grapalat" w:cs="Sylfaen"/>
                <w:color w:val="000000"/>
                <w:sz w:val="16"/>
                <w:szCs w:val="16"/>
                <w:shd w:val="clear" w:color="auto" w:fill="FFFFFF"/>
                <w:lang w:val="hy-AM"/>
              </w:rPr>
              <w:t>*Для видов продуктов питания, указанных в данном решении.</w:t>
            </w:r>
            <w:r>
              <w:rPr>
                <w:rFonts w:ascii="GHEA Grapalat" w:hAnsi="GHEA Grapalat" w:cs="Sylfaen"/>
                <w:color w:val="000000"/>
                <w:sz w:val="16"/>
                <w:szCs w:val="16"/>
                <w:shd w:val="clear" w:color="auto" w:fill="FFFFFF"/>
              </w:rPr>
              <w:t xml:space="preserve"> </w:t>
            </w:r>
            <w:r w:rsidRPr="009F44EE">
              <w:rPr>
                <w:rFonts w:ascii="GHEA Grapalat" w:hAnsi="GHEA Grapalat" w:cs="Sylfaen"/>
                <w:color w:val="000000"/>
                <w:sz w:val="16"/>
                <w:szCs w:val="16"/>
                <w:shd w:val="clear" w:color="auto" w:fill="FFFFFF"/>
                <w:lang w:val="hy-AM"/>
              </w:rPr>
              <w:t>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03BC0A81" w14:textId="7A56859E"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5FEBB055" w14:textId="77777777" w:rsidR="009E5C3F" w:rsidRPr="00B138F3" w:rsidRDefault="009E5C3F" w:rsidP="009E5C3F">
            <w:pPr>
              <w:widowControl w:val="0"/>
              <w:jc w:val="center"/>
              <w:rPr>
                <w:rFonts w:ascii="GHEA Grapalat" w:hAnsi="GHEA Grapalat"/>
                <w:sz w:val="16"/>
                <w:szCs w:val="16"/>
              </w:rPr>
            </w:pPr>
          </w:p>
        </w:tc>
        <w:tc>
          <w:tcPr>
            <w:tcW w:w="1134" w:type="dxa"/>
          </w:tcPr>
          <w:p w14:paraId="6FD892EE"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62899D6F" w14:textId="30CFE63A"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240</w:t>
            </w:r>
          </w:p>
        </w:tc>
        <w:tc>
          <w:tcPr>
            <w:tcW w:w="709" w:type="dxa"/>
            <w:vAlign w:val="center"/>
          </w:tcPr>
          <w:p w14:paraId="54699798" w14:textId="0AE23E5A"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71E98E1D" w14:textId="2B8CEE41"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27FDDDF5" w14:textId="1909301F"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1B01F69D" w14:textId="77777777" w:rsidTr="001B29C1">
        <w:trPr>
          <w:gridAfter w:val="1"/>
          <w:wAfter w:w="31" w:type="dxa"/>
          <w:trHeight w:val="246"/>
          <w:jc w:val="center"/>
        </w:trPr>
        <w:tc>
          <w:tcPr>
            <w:tcW w:w="1242" w:type="dxa"/>
          </w:tcPr>
          <w:p w14:paraId="07DFC0A2" w14:textId="0A6C3841" w:rsidR="009E5C3F" w:rsidRDefault="009E5C3F" w:rsidP="009E5C3F">
            <w:pPr>
              <w:widowControl w:val="0"/>
              <w:jc w:val="center"/>
              <w:rPr>
                <w:rFonts w:ascii="GHEA Grapalat" w:hAnsi="GHEA Grapalat"/>
                <w:sz w:val="16"/>
                <w:szCs w:val="16"/>
              </w:rPr>
            </w:pPr>
            <w:r>
              <w:rPr>
                <w:rFonts w:ascii="GHEA Grapalat" w:hAnsi="GHEA Grapalat"/>
                <w:sz w:val="16"/>
                <w:szCs w:val="16"/>
              </w:rPr>
              <w:t>37</w:t>
            </w:r>
          </w:p>
        </w:tc>
        <w:tc>
          <w:tcPr>
            <w:tcW w:w="1282" w:type="dxa"/>
            <w:vAlign w:val="center"/>
          </w:tcPr>
          <w:p w14:paraId="2DEDC9C4" w14:textId="0D8D6717"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15331163</w:t>
            </w:r>
          </w:p>
        </w:tc>
        <w:tc>
          <w:tcPr>
            <w:tcW w:w="1559" w:type="dxa"/>
            <w:vAlign w:val="center"/>
          </w:tcPr>
          <w:p w14:paraId="16621F8D" w14:textId="3A61ECFB" w:rsidR="009E5C3F" w:rsidRPr="00B138F3" w:rsidRDefault="009E5C3F" w:rsidP="009E5C3F">
            <w:pPr>
              <w:widowControl w:val="0"/>
              <w:jc w:val="center"/>
              <w:rPr>
                <w:rFonts w:ascii="GHEA Grapalat" w:hAnsi="GHEA Grapalat"/>
                <w:sz w:val="16"/>
                <w:szCs w:val="16"/>
              </w:rPr>
            </w:pPr>
            <w:r w:rsidRPr="00A2600E">
              <w:rPr>
                <w:rFonts w:ascii="GHEA Grapalat" w:hAnsi="GHEA Grapalat" w:cs="Sylfaen"/>
                <w:color w:val="000000"/>
                <w:sz w:val="16"/>
                <w:szCs w:val="16"/>
                <w:shd w:val="clear" w:color="auto" w:fill="FFFFFF"/>
                <w:lang w:val="hy-AM"/>
              </w:rPr>
              <w:t>свекла</w:t>
            </w:r>
          </w:p>
        </w:tc>
        <w:tc>
          <w:tcPr>
            <w:tcW w:w="1285" w:type="dxa"/>
          </w:tcPr>
          <w:p w14:paraId="4D61124E"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20080903" w14:textId="0E75B776" w:rsidR="009E5C3F" w:rsidRPr="00B138F3" w:rsidRDefault="009E5C3F" w:rsidP="009E5C3F">
            <w:pPr>
              <w:widowControl w:val="0"/>
              <w:jc w:val="center"/>
              <w:rPr>
                <w:rFonts w:ascii="GHEA Grapalat" w:hAnsi="GHEA Grapalat"/>
                <w:sz w:val="16"/>
                <w:szCs w:val="16"/>
              </w:rPr>
            </w:pPr>
            <w:r w:rsidRPr="005F4093">
              <w:rPr>
                <w:rFonts w:ascii="GHEA Grapalat" w:hAnsi="GHEA Grapalat" w:cs="Calibri"/>
                <w:sz w:val="14"/>
                <w:szCs w:val="14"/>
                <w:lang w:val="hy-AM"/>
              </w:rPr>
              <w:t>Внешний вид: корнеплоды свежие, целые, без болезней, сухие, незаражённые, без трещин и повреждений. Внутреннее строение: сочная мякоть, тёмно-красная, различных оттенков.</w:t>
            </w:r>
            <w:r>
              <w:rPr>
                <w:rFonts w:ascii="GHEA Grapalat" w:hAnsi="GHEA Grapalat" w:cs="Calibri"/>
                <w:sz w:val="14"/>
                <w:szCs w:val="14"/>
              </w:rPr>
              <w:t xml:space="preserve"> </w:t>
            </w:r>
            <w:r w:rsidRPr="005F4093">
              <w:rPr>
                <w:rFonts w:ascii="GHEA Grapalat" w:hAnsi="GHEA Grapalat" w:cs="Calibri"/>
                <w:sz w:val="14"/>
                <w:szCs w:val="14"/>
                <w:lang w:val="hy-AM"/>
              </w:rPr>
              <w:t>Размер корнеплодов (по наибольшему поперечному диаметру) 7-10 см. Допускаются отклонения от указанных размеров и механические повреждения глубиной более 3 мм, не более 5% от общего количества. В июне-августе следует поставлять ранние сорта диаметром не менее 5-7 см. Количество почвы, прилипшей к корнеплодам, не более 1% от общего количества. ГОСТ 32285-2013 или эквивалентные показатели данного ГОСТа.</w:t>
            </w:r>
            <w:r>
              <w:rPr>
                <w:rFonts w:ascii="GHEA Grapalat" w:hAnsi="GHEA Grapalat" w:cs="Calibri"/>
                <w:sz w:val="14"/>
                <w:szCs w:val="14"/>
              </w:rPr>
              <w:t xml:space="preserve"> </w:t>
            </w:r>
            <w:r w:rsidRPr="005F4093">
              <w:rPr>
                <w:rFonts w:ascii="GHEA Grapalat" w:hAnsi="GHEA Grapalat" w:cs="Calibri"/>
                <w:sz w:val="14"/>
                <w:szCs w:val="14"/>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«Продукты питания с точки зрения их маркировки» (ТС ТУ № 022/2011), принятыми Постановлением Комиссии Таможенного союза от 9 декабря 2011 г. № 881, «Продукты питания с точки зрения их маркировки» (ТС ТУ № 005/2011), «О безопасности упаковки» (ТС ТУ № 005/2011), принятыми Постановлением Комиссии Таможенного союза от 16 августа 2011 г. № 769.Поставка осуществляется не реже одного раза в неделю. Конкретный день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обычной почте или телефону.Поставка осуществляется за счет средств поставщика в соответствующие детские сады по указанным адресам,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5F4093">
              <w:rPr>
                <w:rFonts w:ascii="Cambria Math" w:hAnsi="Cambria Math" w:cs="Cambria Math"/>
                <w:sz w:val="14"/>
                <w:szCs w:val="14"/>
                <w:lang w:val="hy-AM"/>
              </w:rPr>
              <w:t>​​</w:t>
            </w:r>
            <w:r w:rsidRPr="005F4093">
              <w:rPr>
                <w:rFonts w:ascii="GHEA Grapalat" w:hAnsi="GHEA Grapalat" w:cs="GHEA Grapalat"/>
                <w:sz w:val="14"/>
                <w:szCs w:val="14"/>
                <w:lang w:val="hy-AM"/>
              </w:rPr>
              <w:t>из</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моющихся</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и</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нетоксичных</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материалов</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и</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должна</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периодически</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подвергаться</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необходимой</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чистке</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мытью</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и</w:t>
            </w:r>
            <w:r w:rsidRPr="005F4093">
              <w:rPr>
                <w:rFonts w:ascii="GHEA Grapalat" w:hAnsi="GHEA Grapalat" w:cs="Calibri"/>
                <w:sz w:val="14"/>
                <w:szCs w:val="14"/>
                <w:lang w:val="hy-AM"/>
              </w:rPr>
              <w:t xml:space="preserve"> </w:t>
            </w:r>
            <w:r w:rsidRPr="005F4093">
              <w:rPr>
                <w:rFonts w:ascii="GHEA Grapalat" w:hAnsi="GHEA Grapalat" w:cs="GHEA Grapalat"/>
                <w:sz w:val="14"/>
                <w:szCs w:val="14"/>
                <w:lang w:val="hy-AM"/>
              </w:rPr>
              <w:t>дезинфекции</w:t>
            </w:r>
            <w:r w:rsidRPr="005F4093">
              <w:rPr>
                <w:rFonts w:ascii="GHEA Grapalat" w:hAnsi="GHEA Grapalat" w:cs="Calibri"/>
                <w:sz w:val="14"/>
                <w:szCs w:val="14"/>
                <w:lang w:val="hy-AM"/>
              </w:rPr>
              <w:t>.*Для видов продуктов питания, указанных в данном решении.Указанный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продукту.</w:t>
            </w:r>
          </w:p>
        </w:tc>
        <w:tc>
          <w:tcPr>
            <w:tcW w:w="1085" w:type="dxa"/>
            <w:vAlign w:val="center"/>
          </w:tcPr>
          <w:p w14:paraId="6F4E8749" w14:textId="458A4FDF"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32A8FB80" w14:textId="77777777" w:rsidR="009E5C3F" w:rsidRPr="00B138F3" w:rsidRDefault="009E5C3F" w:rsidP="009E5C3F">
            <w:pPr>
              <w:widowControl w:val="0"/>
              <w:jc w:val="center"/>
              <w:rPr>
                <w:rFonts w:ascii="GHEA Grapalat" w:hAnsi="GHEA Grapalat"/>
                <w:sz w:val="16"/>
                <w:szCs w:val="16"/>
              </w:rPr>
            </w:pPr>
          </w:p>
        </w:tc>
        <w:tc>
          <w:tcPr>
            <w:tcW w:w="1134" w:type="dxa"/>
          </w:tcPr>
          <w:p w14:paraId="17C51A45"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7F8D8874" w14:textId="45FB9783"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50</w:t>
            </w:r>
          </w:p>
        </w:tc>
        <w:tc>
          <w:tcPr>
            <w:tcW w:w="709" w:type="dxa"/>
            <w:vAlign w:val="center"/>
          </w:tcPr>
          <w:p w14:paraId="73B8BD9A" w14:textId="206D3FF0"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114EB9B4" w14:textId="5841ABEA"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1436F281" w14:textId="7461B887"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082A2CF2" w14:textId="77777777" w:rsidTr="001B29C1">
        <w:trPr>
          <w:gridAfter w:val="1"/>
          <w:wAfter w:w="31" w:type="dxa"/>
          <w:trHeight w:val="246"/>
          <w:jc w:val="center"/>
        </w:trPr>
        <w:tc>
          <w:tcPr>
            <w:tcW w:w="1242" w:type="dxa"/>
          </w:tcPr>
          <w:p w14:paraId="355E9DE8" w14:textId="24E85689" w:rsidR="009E5C3F" w:rsidRDefault="009E5C3F" w:rsidP="009E5C3F">
            <w:pPr>
              <w:widowControl w:val="0"/>
              <w:jc w:val="center"/>
              <w:rPr>
                <w:rFonts w:ascii="GHEA Grapalat" w:hAnsi="GHEA Grapalat"/>
                <w:sz w:val="16"/>
                <w:szCs w:val="16"/>
              </w:rPr>
            </w:pPr>
            <w:r>
              <w:rPr>
                <w:rFonts w:ascii="GHEA Grapalat" w:hAnsi="GHEA Grapalat"/>
                <w:sz w:val="16"/>
                <w:szCs w:val="16"/>
              </w:rPr>
              <w:t>38</w:t>
            </w:r>
          </w:p>
        </w:tc>
        <w:tc>
          <w:tcPr>
            <w:tcW w:w="1282" w:type="dxa"/>
            <w:vAlign w:val="center"/>
          </w:tcPr>
          <w:p w14:paraId="09DCA1F4" w14:textId="2C6B2A0C"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03221120</w:t>
            </w:r>
          </w:p>
        </w:tc>
        <w:tc>
          <w:tcPr>
            <w:tcW w:w="1559" w:type="dxa"/>
            <w:vAlign w:val="bottom"/>
          </w:tcPr>
          <w:p w14:paraId="703DCADB" w14:textId="6F6D46FE" w:rsidR="009E5C3F" w:rsidRPr="00B138F3" w:rsidRDefault="009E5C3F" w:rsidP="009E5C3F">
            <w:pPr>
              <w:widowControl w:val="0"/>
              <w:jc w:val="center"/>
              <w:rPr>
                <w:rFonts w:ascii="GHEA Grapalat" w:hAnsi="GHEA Grapalat"/>
                <w:sz w:val="16"/>
                <w:szCs w:val="16"/>
              </w:rPr>
            </w:pPr>
            <w:r w:rsidRPr="003B3442">
              <w:rPr>
                <w:rFonts w:ascii="GHEA Grapalat" w:hAnsi="GHEA Grapalat" w:cs="Sylfaen"/>
                <w:color w:val="000000"/>
                <w:sz w:val="16"/>
                <w:szCs w:val="16"/>
                <w:shd w:val="clear" w:color="auto" w:fill="FFFFFF"/>
                <w:lang w:val="hy-AM"/>
              </w:rPr>
              <w:t>зеленый перец</w:t>
            </w:r>
          </w:p>
        </w:tc>
        <w:tc>
          <w:tcPr>
            <w:tcW w:w="1285" w:type="dxa"/>
          </w:tcPr>
          <w:p w14:paraId="0D9C1CC3"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39081937" w14:textId="7E92284A" w:rsidR="009E5C3F" w:rsidRPr="00B138F3" w:rsidRDefault="009E5C3F" w:rsidP="009E5C3F">
            <w:pPr>
              <w:widowControl w:val="0"/>
              <w:jc w:val="center"/>
              <w:rPr>
                <w:rFonts w:ascii="GHEA Grapalat" w:hAnsi="GHEA Grapalat"/>
                <w:sz w:val="16"/>
                <w:szCs w:val="16"/>
              </w:rPr>
            </w:pPr>
            <w:r w:rsidRPr="003B3442">
              <w:rPr>
                <w:rFonts w:ascii="GHEA Grapalat" w:hAnsi="GHEA Grapalat" w:cs="Sylfaen"/>
                <w:color w:val="000000"/>
                <w:sz w:val="16"/>
                <w:szCs w:val="16"/>
                <w:shd w:val="clear" w:color="auto" w:fill="FFFFFF"/>
                <w:lang w:val="hy-AM"/>
              </w:rPr>
              <w:t>Сладкий / зеленый /, узкий диаметр не менее 60-70 мм, без повреждений. Отборный или обычный тип.</w:t>
            </w:r>
            <w:r>
              <w:rPr>
                <w:rFonts w:ascii="GHEA Grapalat" w:hAnsi="GHEA Grapalat" w:cs="Sylfaen"/>
                <w:color w:val="000000"/>
                <w:sz w:val="16"/>
                <w:szCs w:val="16"/>
                <w:shd w:val="clear" w:color="auto" w:fill="FFFFFF"/>
              </w:rPr>
              <w:t xml:space="preserve"> </w:t>
            </w:r>
            <w:r w:rsidRPr="003B3442">
              <w:rPr>
                <w:rFonts w:ascii="GHEA Grapalat" w:hAnsi="GHEA Grapalat" w:cs="Sylfaen"/>
                <w:color w:val="000000"/>
                <w:sz w:val="16"/>
                <w:szCs w:val="16"/>
                <w:shd w:val="clear" w:color="auto" w:fill="FFFFFF"/>
                <w:lang w:val="hy-AM"/>
              </w:rPr>
              <w:t xml:space="preserve">Согласно стандарту ГОСТ 34325-2017.Безопасная упаковка, маркировка и идентификация в соответствии с техническими регламентами «О безопасности пищевых продуктов» (ТС 021/2011), принятыми Постановлением Комиссии Таможенного Союза от 9 декабря 2011 г. № 880, «О пищевых продуктах с точки зрения их маркировки» (ТС 022/2011), принятыми Постановлением Комиссии Таможенного Союза от 9 декабря 2011 г. № 881, «О пищевых продуктах с точки зрения их маркировки» (ТС 005/2011), принятыми Постановлением Комиссии Таможенного Союза от 16 августа 2011 г. № 769.Поставка осуществляется не реже одного раза в неделю. Конкретный день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телефону.Доставка осуществляется за счет Поставщика в соответствующие детские сады по указанным адресам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3B3442">
              <w:rPr>
                <w:rFonts w:ascii="Cambria Math" w:hAnsi="Cambria Math" w:cs="Cambria Math"/>
                <w:color w:val="000000"/>
                <w:sz w:val="16"/>
                <w:szCs w:val="16"/>
                <w:shd w:val="clear" w:color="auto" w:fill="FFFFFF"/>
                <w:lang w:val="hy-AM"/>
              </w:rPr>
              <w:t>​​</w:t>
            </w:r>
            <w:r w:rsidRPr="003B3442">
              <w:rPr>
                <w:rFonts w:ascii="GHEA Grapalat" w:hAnsi="GHEA Grapalat" w:cs="GHEA Grapalat"/>
                <w:color w:val="000000"/>
                <w:sz w:val="16"/>
                <w:szCs w:val="16"/>
                <w:shd w:val="clear" w:color="auto" w:fill="FFFFFF"/>
                <w:lang w:val="hy-AM"/>
              </w:rPr>
              <w:t>из</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моющихся</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и</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нетоксичных</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материалов</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и</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должна</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периодически</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подвергаться</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необходимой</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чистке</w:t>
            </w:r>
            <w:r w:rsidRPr="003B3442">
              <w:rPr>
                <w:rFonts w:ascii="GHEA Grapalat" w:hAnsi="GHEA Grapalat" w:cs="Sylfaen"/>
                <w:color w:val="000000"/>
                <w:sz w:val="16"/>
                <w:szCs w:val="16"/>
                <w:shd w:val="clear" w:color="auto" w:fill="FFFFFF"/>
                <w:lang w:val="hy-AM"/>
              </w:rPr>
              <w:t>, мытью и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06BC2B8D" w14:textId="24649942"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7BDF6828" w14:textId="77777777" w:rsidR="009E5C3F" w:rsidRPr="00B138F3" w:rsidRDefault="009E5C3F" w:rsidP="009E5C3F">
            <w:pPr>
              <w:widowControl w:val="0"/>
              <w:jc w:val="center"/>
              <w:rPr>
                <w:rFonts w:ascii="GHEA Grapalat" w:hAnsi="GHEA Grapalat"/>
                <w:sz w:val="16"/>
                <w:szCs w:val="16"/>
              </w:rPr>
            </w:pPr>
          </w:p>
        </w:tc>
        <w:tc>
          <w:tcPr>
            <w:tcW w:w="1134" w:type="dxa"/>
          </w:tcPr>
          <w:p w14:paraId="44ABBF9E"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0BE2D842" w14:textId="2FB62981"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145</w:t>
            </w:r>
          </w:p>
        </w:tc>
        <w:tc>
          <w:tcPr>
            <w:tcW w:w="709" w:type="dxa"/>
            <w:vAlign w:val="center"/>
          </w:tcPr>
          <w:p w14:paraId="188F16DF" w14:textId="433771BF"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446D3A02" w14:textId="26D75C4F"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2D574621" w14:textId="3F53AAC5"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49D60425" w14:textId="77777777" w:rsidTr="001B29C1">
        <w:trPr>
          <w:gridAfter w:val="1"/>
          <w:wAfter w:w="31" w:type="dxa"/>
          <w:trHeight w:val="246"/>
          <w:jc w:val="center"/>
        </w:trPr>
        <w:tc>
          <w:tcPr>
            <w:tcW w:w="1242" w:type="dxa"/>
          </w:tcPr>
          <w:p w14:paraId="550AE1EE" w14:textId="1471CDEB" w:rsidR="009E5C3F" w:rsidRDefault="009E5C3F" w:rsidP="009E5C3F">
            <w:pPr>
              <w:widowControl w:val="0"/>
              <w:jc w:val="center"/>
              <w:rPr>
                <w:rFonts w:ascii="GHEA Grapalat" w:hAnsi="GHEA Grapalat"/>
                <w:sz w:val="16"/>
                <w:szCs w:val="16"/>
              </w:rPr>
            </w:pPr>
            <w:r>
              <w:rPr>
                <w:rFonts w:ascii="GHEA Grapalat" w:hAnsi="GHEA Grapalat"/>
                <w:sz w:val="16"/>
                <w:szCs w:val="16"/>
              </w:rPr>
              <w:t>39</w:t>
            </w:r>
          </w:p>
        </w:tc>
        <w:tc>
          <w:tcPr>
            <w:tcW w:w="1282" w:type="dxa"/>
            <w:vAlign w:val="center"/>
          </w:tcPr>
          <w:p w14:paraId="1D8A5323" w14:textId="70754EE1"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03221122</w:t>
            </w:r>
          </w:p>
        </w:tc>
        <w:tc>
          <w:tcPr>
            <w:tcW w:w="1559" w:type="dxa"/>
            <w:vAlign w:val="center"/>
          </w:tcPr>
          <w:p w14:paraId="5EA419DD" w14:textId="0357047A" w:rsidR="009E5C3F" w:rsidRPr="00B138F3" w:rsidRDefault="009E5C3F" w:rsidP="009E5C3F">
            <w:pPr>
              <w:widowControl w:val="0"/>
              <w:jc w:val="center"/>
              <w:rPr>
                <w:rFonts w:ascii="GHEA Grapalat" w:hAnsi="GHEA Grapalat"/>
                <w:sz w:val="16"/>
                <w:szCs w:val="16"/>
              </w:rPr>
            </w:pPr>
            <w:proofErr w:type="spellStart"/>
            <w:r>
              <w:rPr>
                <w:rFonts w:ascii="GHEA Grapalat" w:hAnsi="GHEA Grapalat" w:cs="Calibri"/>
                <w:sz w:val="14"/>
                <w:szCs w:val="14"/>
              </w:rPr>
              <w:t>капчка</w:t>
            </w:r>
            <w:proofErr w:type="spellEnd"/>
          </w:p>
        </w:tc>
        <w:tc>
          <w:tcPr>
            <w:tcW w:w="1285" w:type="dxa"/>
          </w:tcPr>
          <w:p w14:paraId="58811D4F"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6C4E3A5C" w14:textId="4F71247D" w:rsidR="009E5C3F" w:rsidRPr="00B138F3" w:rsidRDefault="009E5C3F" w:rsidP="009E5C3F">
            <w:pPr>
              <w:widowControl w:val="0"/>
              <w:jc w:val="center"/>
              <w:rPr>
                <w:rFonts w:ascii="GHEA Grapalat" w:hAnsi="GHEA Grapalat"/>
                <w:sz w:val="16"/>
                <w:szCs w:val="16"/>
              </w:rPr>
            </w:pPr>
            <w:r w:rsidRPr="003B3442">
              <w:rPr>
                <w:rFonts w:ascii="GHEA Grapalat" w:hAnsi="GHEA Grapalat" w:cs="Sylfaen"/>
                <w:color w:val="000000"/>
                <w:sz w:val="16"/>
                <w:szCs w:val="16"/>
                <w:shd w:val="clear" w:color="auto" w:fill="FFFFFF"/>
                <w:lang w:val="hy-AM"/>
              </w:rPr>
              <w:t>Свежий, без внешних повреждений. ГОСТ 31822-2012 или эквивалент. Диаметр 3-5 см, длина 15-20 см.</w:t>
            </w:r>
            <w:r>
              <w:rPr>
                <w:rFonts w:ascii="GHEA Grapalat" w:hAnsi="GHEA Grapalat" w:cs="Sylfaen"/>
                <w:color w:val="000000"/>
                <w:sz w:val="16"/>
                <w:szCs w:val="16"/>
                <w:shd w:val="clear" w:color="auto" w:fill="FFFFFF"/>
              </w:rPr>
              <w:t xml:space="preserve"> </w:t>
            </w:r>
            <w:r w:rsidRPr="003B3442">
              <w:rPr>
                <w:rFonts w:ascii="GHEA Grapalat" w:hAnsi="GHEA Grapalat" w:cs="Sylfaen"/>
                <w:color w:val="000000"/>
                <w:sz w:val="16"/>
                <w:szCs w:val="16"/>
                <w:shd w:val="clear" w:color="auto" w:fill="FFFFFF"/>
                <w:lang w:val="hy-AM"/>
              </w:rPr>
              <w:t>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принятыми Постановлением Комиссии Таможенного Союза от 9 декабря 2011 г. № 881, «О пищевых продуктах с точки зрения их маркировки» (ТС ТУ № 005/2011), «О безопасности упаковки» (ТС ТУ № 005/2011), принятыми Постановлением Комиссии Таможенного Союза от 16 августа 2011 г. № 769.</w:t>
            </w:r>
            <w:r>
              <w:rPr>
                <w:rFonts w:ascii="GHEA Grapalat" w:hAnsi="GHEA Grapalat" w:cs="Sylfaen"/>
                <w:color w:val="000000"/>
                <w:sz w:val="16"/>
                <w:szCs w:val="16"/>
                <w:shd w:val="clear" w:color="auto" w:fill="FFFFFF"/>
              </w:rPr>
              <w:t xml:space="preserve"> </w:t>
            </w:r>
            <w:r w:rsidRPr="003B3442">
              <w:rPr>
                <w:rFonts w:ascii="GHEA Grapalat" w:hAnsi="GHEA Grapalat" w:cs="Sylfaen"/>
                <w:color w:val="000000"/>
                <w:sz w:val="16"/>
                <w:szCs w:val="16"/>
                <w:shd w:val="clear" w:color="auto" w:fill="FFFFFF"/>
                <w:lang w:val="hy-AM"/>
              </w:rPr>
              <w:t>Поставка осуществляется не реже одного раза в неделю. Конкретная дата доставки определяется Покупателем посредством предварительного заказа (не ранее чем за 3 рабочих дня)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3B3442">
              <w:rPr>
                <w:rFonts w:ascii="GHEA Grapalat" w:hAnsi="GHEA Grapalat" w:cs="Sylfaen"/>
                <w:color w:val="000000"/>
                <w:sz w:val="16"/>
                <w:szCs w:val="16"/>
                <w:shd w:val="clear" w:color="auto" w:fill="FFFFFF"/>
                <w:lang w:val="hy-AM"/>
              </w:rPr>
              <w:t xml:space="preserve">Доставка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3B3442">
              <w:rPr>
                <w:rFonts w:ascii="Cambria Math" w:hAnsi="Cambria Math" w:cs="Cambria Math"/>
                <w:color w:val="000000"/>
                <w:sz w:val="16"/>
                <w:szCs w:val="16"/>
                <w:shd w:val="clear" w:color="auto" w:fill="FFFFFF"/>
                <w:lang w:val="hy-AM"/>
              </w:rPr>
              <w:t>​​</w:t>
            </w:r>
            <w:r w:rsidRPr="003B3442">
              <w:rPr>
                <w:rFonts w:ascii="GHEA Grapalat" w:hAnsi="GHEA Grapalat" w:cs="GHEA Grapalat"/>
                <w:color w:val="000000"/>
                <w:sz w:val="16"/>
                <w:szCs w:val="16"/>
                <w:shd w:val="clear" w:color="auto" w:fill="FFFFFF"/>
                <w:lang w:val="hy-AM"/>
              </w:rPr>
              <w:t>из</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моющихся</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и</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нетоксичных</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материалов</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и</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должна</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периодически</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подвергаться</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необходимой</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чистке</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мытью</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и</w:t>
            </w:r>
            <w:r w:rsidRPr="003B3442">
              <w:rPr>
                <w:rFonts w:ascii="GHEA Grapalat" w:hAnsi="GHEA Grapalat" w:cs="Sylfaen"/>
                <w:color w:val="000000"/>
                <w:sz w:val="16"/>
                <w:szCs w:val="16"/>
                <w:shd w:val="clear" w:color="auto" w:fill="FFFFFF"/>
                <w:lang w:val="hy-AM"/>
              </w:rPr>
              <w:t xml:space="preserve"> </w:t>
            </w:r>
            <w:r w:rsidRPr="003B3442">
              <w:rPr>
                <w:rFonts w:ascii="GHEA Grapalat" w:hAnsi="GHEA Grapalat" w:cs="GHEA Grapalat"/>
                <w:color w:val="000000"/>
                <w:sz w:val="16"/>
                <w:szCs w:val="16"/>
                <w:shd w:val="clear" w:color="auto" w:fill="FFFFFF"/>
                <w:lang w:val="hy-AM"/>
              </w:rPr>
              <w:t>дезинфекции</w:t>
            </w:r>
            <w:r w:rsidRPr="003B3442">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1021D363" w14:textId="6919ADCA"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7CB72918" w14:textId="77777777" w:rsidR="009E5C3F" w:rsidRPr="00B138F3" w:rsidRDefault="009E5C3F" w:rsidP="009E5C3F">
            <w:pPr>
              <w:widowControl w:val="0"/>
              <w:jc w:val="center"/>
              <w:rPr>
                <w:rFonts w:ascii="GHEA Grapalat" w:hAnsi="GHEA Grapalat"/>
                <w:sz w:val="16"/>
                <w:szCs w:val="16"/>
              </w:rPr>
            </w:pPr>
          </w:p>
        </w:tc>
        <w:tc>
          <w:tcPr>
            <w:tcW w:w="1134" w:type="dxa"/>
          </w:tcPr>
          <w:p w14:paraId="19B07D66"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22C77950" w14:textId="178B1BEC"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20</w:t>
            </w:r>
          </w:p>
        </w:tc>
        <w:tc>
          <w:tcPr>
            <w:tcW w:w="709" w:type="dxa"/>
            <w:vAlign w:val="center"/>
          </w:tcPr>
          <w:p w14:paraId="5985C1EF" w14:textId="71A2D003"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7B6DDFC9" w14:textId="07FF8231"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412F2CC9" w14:textId="513A01C0"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46EF272A" w14:textId="77777777" w:rsidTr="001B29C1">
        <w:trPr>
          <w:gridAfter w:val="1"/>
          <w:wAfter w:w="31" w:type="dxa"/>
          <w:trHeight w:val="246"/>
          <w:jc w:val="center"/>
        </w:trPr>
        <w:tc>
          <w:tcPr>
            <w:tcW w:w="1242" w:type="dxa"/>
          </w:tcPr>
          <w:p w14:paraId="3269D336" w14:textId="1F4EC17E" w:rsidR="009E5C3F" w:rsidRDefault="009E5C3F" w:rsidP="009E5C3F">
            <w:pPr>
              <w:widowControl w:val="0"/>
              <w:jc w:val="center"/>
              <w:rPr>
                <w:rFonts w:ascii="GHEA Grapalat" w:hAnsi="GHEA Grapalat"/>
                <w:sz w:val="16"/>
                <w:szCs w:val="16"/>
              </w:rPr>
            </w:pPr>
            <w:r>
              <w:rPr>
                <w:rFonts w:ascii="GHEA Grapalat" w:hAnsi="GHEA Grapalat"/>
                <w:sz w:val="16"/>
                <w:szCs w:val="16"/>
              </w:rPr>
              <w:t>40</w:t>
            </w:r>
          </w:p>
        </w:tc>
        <w:tc>
          <w:tcPr>
            <w:tcW w:w="1282" w:type="dxa"/>
            <w:vAlign w:val="center"/>
          </w:tcPr>
          <w:p w14:paraId="20D89B4E" w14:textId="6739DF2F"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15331168</w:t>
            </w:r>
          </w:p>
        </w:tc>
        <w:tc>
          <w:tcPr>
            <w:tcW w:w="1559" w:type="dxa"/>
            <w:vAlign w:val="bottom"/>
          </w:tcPr>
          <w:p w14:paraId="30CACD43" w14:textId="11E96D68" w:rsidR="009E5C3F" w:rsidRPr="00B138F3" w:rsidRDefault="009E5C3F" w:rsidP="009E5C3F">
            <w:pPr>
              <w:widowControl w:val="0"/>
              <w:jc w:val="center"/>
              <w:rPr>
                <w:rFonts w:ascii="GHEA Grapalat" w:hAnsi="GHEA Grapalat"/>
                <w:sz w:val="16"/>
                <w:szCs w:val="16"/>
              </w:rPr>
            </w:pPr>
            <w:r w:rsidRPr="00250B1E">
              <w:rPr>
                <w:rFonts w:ascii="GHEA Grapalat" w:hAnsi="GHEA Grapalat" w:cs="Sylfaen"/>
                <w:color w:val="000000"/>
                <w:sz w:val="16"/>
                <w:szCs w:val="16"/>
                <w:shd w:val="clear" w:color="auto" w:fill="FFFFFF"/>
                <w:lang w:val="hy-AM"/>
              </w:rPr>
              <w:t>Баклажан</w:t>
            </w:r>
          </w:p>
        </w:tc>
        <w:tc>
          <w:tcPr>
            <w:tcW w:w="1285" w:type="dxa"/>
          </w:tcPr>
          <w:p w14:paraId="6F315994"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53468597" w14:textId="724BDA0D" w:rsidR="009E5C3F" w:rsidRPr="00B138F3" w:rsidRDefault="009E5C3F" w:rsidP="009E5C3F">
            <w:pPr>
              <w:widowControl w:val="0"/>
              <w:jc w:val="center"/>
              <w:rPr>
                <w:rFonts w:ascii="GHEA Grapalat" w:hAnsi="GHEA Grapalat"/>
                <w:sz w:val="16"/>
                <w:szCs w:val="16"/>
              </w:rPr>
            </w:pPr>
            <w:r w:rsidRPr="00250B1E">
              <w:rPr>
                <w:rFonts w:ascii="GHEA Grapalat" w:hAnsi="GHEA Grapalat" w:cs="Sylfaen"/>
                <w:color w:val="000000"/>
                <w:sz w:val="16"/>
                <w:szCs w:val="16"/>
                <w:shd w:val="clear" w:color="auto" w:fill="FFFFFF"/>
                <w:lang w:val="hy-AM"/>
              </w:rPr>
              <w:t>Свежие баклажаны, без повреждений, размером 15-20 см.</w:t>
            </w:r>
            <w:r>
              <w:rPr>
                <w:rFonts w:ascii="GHEA Grapalat" w:hAnsi="GHEA Grapalat" w:cs="Sylfaen"/>
                <w:color w:val="000000"/>
                <w:sz w:val="16"/>
                <w:szCs w:val="16"/>
                <w:shd w:val="clear" w:color="auto" w:fill="FFFFFF"/>
              </w:rPr>
              <w:t xml:space="preserve"> </w:t>
            </w:r>
            <w:r w:rsidRPr="00250B1E">
              <w:rPr>
                <w:rFonts w:ascii="GHEA Grapalat" w:hAnsi="GHEA Grapalat" w:cs="Sylfaen"/>
                <w:color w:val="000000"/>
                <w:sz w:val="16"/>
                <w:szCs w:val="16"/>
                <w:shd w:val="clear" w:color="auto" w:fill="FFFFFF"/>
                <w:lang w:val="hy-AM"/>
              </w:rPr>
              <w:t>Согласно стандарту ГОСТ 31821-2012.</w:t>
            </w:r>
            <w:r>
              <w:rPr>
                <w:rFonts w:ascii="GHEA Grapalat" w:hAnsi="GHEA Grapalat" w:cs="Sylfaen"/>
                <w:color w:val="000000"/>
                <w:sz w:val="16"/>
                <w:szCs w:val="16"/>
                <w:shd w:val="clear" w:color="auto" w:fill="FFFFFF"/>
              </w:rPr>
              <w:t xml:space="preserve"> </w:t>
            </w:r>
            <w:r w:rsidRPr="00250B1E">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021/2011), принятыми Постановлением Комиссии Таможенного Союза от 9 декабря 2011 г. № 880, «О пищевых продуктах с точки зрения их маркировки» (ТС 022/2011), принятыми Постановлением Комиссии Таможенного Союза от 9 декабря 2011 г. № 881, «О пищевых продуктах с точки зрения их маркировки» (ТС 005/2011), «О безопасности упаковки» (ТС 005/2011), принятыми Постановлением Комиссии Таможенного Союза от 16 августа 2011 г. № 769.Поставка осуществляется не реже одного раза в неделю. Конкретная дата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по другим причинам — по электронной почте или телефону.Доставка осуществляется за счет Поставщика в соответствующие детские сады по указанным адресам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 порядке выдачи санитарного паспорта для транспортных средств, перевозящих пищевые продукты, и утверждении образца санитарного паспорта» от 2017 года. При перевозке пищевых продуктов транспортным средством должны соблюдаться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250B1E">
              <w:rPr>
                <w:rFonts w:ascii="Cambria Math" w:hAnsi="Cambria Math" w:cs="Cambria Math"/>
                <w:color w:val="000000"/>
                <w:sz w:val="16"/>
                <w:szCs w:val="16"/>
                <w:shd w:val="clear" w:color="auto" w:fill="FFFFFF"/>
                <w:lang w:val="hy-AM"/>
              </w:rPr>
              <w:t>​​</w:t>
            </w:r>
            <w:r w:rsidRPr="00250B1E">
              <w:rPr>
                <w:rFonts w:ascii="GHEA Grapalat" w:hAnsi="GHEA Grapalat" w:cs="GHEA Grapalat"/>
                <w:color w:val="000000"/>
                <w:sz w:val="16"/>
                <w:szCs w:val="16"/>
                <w:shd w:val="clear" w:color="auto" w:fill="FFFFFF"/>
                <w:lang w:val="hy-AM"/>
              </w:rPr>
              <w:t>из</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моющихся</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и</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нетоксичных</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материалов</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и</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должна</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периодичес</w:t>
            </w:r>
            <w:r w:rsidRPr="00250B1E">
              <w:rPr>
                <w:rFonts w:ascii="GHEA Grapalat" w:hAnsi="GHEA Grapalat" w:cs="Sylfaen"/>
                <w:color w:val="000000"/>
                <w:sz w:val="16"/>
                <w:szCs w:val="16"/>
                <w:shd w:val="clear" w:color="auto" w:fill="FFFFFF"/>
                <w:lang w:val="hy-AM"/>
              </w:rPr>
              <w:t>ки подвергаться необходимой чистке, мытью и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537FD163" w14:textId="0866E82A"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6990B381" w14:textId="77777777" w:rsidR="009E5C3F" w:rsidRPr="00B138F3" w:rsidRDefault="009E5C3F" w:rsidP="009E5C3F">
            <w:pPr>
              <w:widowControl w:val="0"/>
              <w:jc w:val="center"/>
              <w:rPr>
                <w:rFonts w:ascii="GHEA Grapalat" w:hAnsi="GHEA Grapalat"/>
                <w:sz w:val="16"/>
                <w:szCs w:val="16"/>
              </w:rPr>
            </w:pPr>
          </w:p>
        </w:tc>
        <w:tc>
          <w:tcPr>
            <w:tcW w:w="1134" w:type="dxa"/>
          </w:tcPr>
          <w:p w14:paraId="6F435552"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052D157E" w14:textId="02E9D314"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80</w:t>
            </w:r>
          </w:p>
        </w:tc>
        <w:tc>
          <w:tcPr>
            <w:tcW w:w="709" w:type="dxa"/>
            <w:vAlign w:val="center"/>
          </w:tcPr>
          <w:p w14:paraId="2D9E2910" w14:textId="1B0B66AF"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279A1DAF" w14:textId="01DDF9AA"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5E71985E" w14:textId="3F83A335"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207027E1" w14:textId="77777777" w:rsidTr="001B29C1">
        <w:trPr>
          <w:gridAfter w:val="1"/>
          <w:wAfter w:w="31" w:type="dxa"/>
          <w:trHeight w:val="246"/>
          <w:jc w:val="center"/>
        </w:trPr>
        <w:tc>
          <w:tcPr>
            <w:tcW w:w="1242" w:type="dxa"/>
          </w:tcPr>
          <w:p w14:paraId="5FBE4801" w14:textId="5EE60893" w:rsidR="009E5C3F" w:rsidRDefault="009E5C3F" w:rsidP="009E5C3F">
            <w:pPr>
              <w:widowControl w:val="0"/>
              <w:jc w:val="center"/>
              <w:rPr>
                <w:rFonts w:ascii="GHEA Grapalat" w:hAnsi="GHEA Grapalat"/>
                <w:sz w:val="16"/>
                <w:szCs w:val="16"/>
              </w:rPr>
            </w:pPr>
            <w:r>
              <w:rPr>
                <w:rFonts w:ascii="GHEA Grapalat" w:hAnsi="GHEA Grapalat"/>
                <w:sz w:val="16"/>
                <w:szCs w:val="16"/>
              </w:rPr>
              <w:t>41</w:t>
            </w:r>
          </w:p>
        </w:tc>
        <w:tc>
          <w:tcPr>
            <w:tcW w:w="1282" w:type="dxa"/>
            <w:vAlign w:val="center"/>
          </w:tcPr>
          <w:p w14:paraId="21DD2EB9" w14:textId="636547F2"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03221430</w:t>
            </w:r>
          </w:p>
        </w:tc>
        <w:tc>
          <w:tcPr>
            <w:tcW w:w="1559" w:type="dxa"/>
            <w:vAlign w:val="bottom"/>
          </w:tcPr>
          <w:p w14:paraId="3D563950" w14:textId="0F4D6524" w:rsidR="009E5C3F" w:rsidRPr="00B138F3" w:rsidRDefault="009E5C3F" w:rsidP="009E5C3F">
            <w:pPr>
              <w:widowControl w:val="0"/>
              <w:jc w:val="center"/>
              <w:rPr>
                <w:rFonts w:ascii="GHEA Grapalat" w:hAnsi="GHEA Grapalat"/>
                <w:sz w:val="16"/>
                <w:szCs w:val="16"/>
              </w:rPr>
            </w:pPr>
            <w:r w:rsidRPr="00250B1E">
              <w:rPr>
                <w:rFonts w:ascii="GHEA Grapalat" w:hAnsi="GHEA Grapalat" w:cs="Sylfaen"/>
                <w:color w:val="000000"/>
                <w:sz w:val="16"/>
                <w:szCs w:val="16"/>
                <w:shd w:val="clear" w:color="auto" w:fill="FFFFFF"/>
                <w:lang w:val="hy-AM"/>
              </w:rPr>
              <w:t>Брокколи</w:t>
            </w:r>
          </w:p>
        </w:tc>
        <w:tc>
          <w:tcPr>
            <w:tcW w:w="1285" w:type="dxa"/>
          </w:tcPr>
          <w:p w14:paraId="2FE17E31"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78B2E641" w14:textId="6E2D7C94" w:rsidR="009E5C3F" w:rsidRPr="00B138F3" w:rsidRDefault="009E5C3F" w:rsidP="009E5C3F">
            <w:pPr>
              <w:widowControl w:val="0"/>
              <w:jc w:val="center"/>
              <w:rPr>
                <w:rFonts w:ascii="GHEA Grapalat" w:hAnsi="GHEA Grapalat"/>
                <w:sz w:val="16"/>
                <w:szCs w:val="16"/>
              </w:rPr>
            </w:pPr>
            <w:r w:rsidRPr="00250B1E">
              <w:rPr>
                <w:rFonts w:ascii="GHEA Grapalat" w:hAnsi="GHEA Grapalat" w:cs="Sylfaen"/>
                <w:color w:val="000000"/>
                <w:sz w:val="16"/>
                <w:szCs w:val="16"/>
                <w:shd w:val="clear" w:color="auto" w:fill="FFFFFF"/>
                <w:lang w:val="hy-AM"/>
              </w:rPr>
              <w:t>Свежие, здоровые листья, безопасные в соответствии с санитарно-эпидемиологическими нормами и правилами № 2-III-4,9-01-2003 (российский закон «Сан-Пин» 2,3,2-1078-01) и статьей 9 Закона Республики Армения «О безопасности пищевых продуктов». Свежие, здоровые листья, безопасные – в соответствии с санитарно-эпидемиологическими нормами и правилами № 2-III-4,9-01-2003 (российский закон «Сан-Пин» 2,3,2-1078-01) и статьей 9 Закона Республики Армения «О безопасности пищевых продуктов». Защитная упаковка, маркировка и идентификация – в соответствии с Постановлением Комиссии Таможенного Союза № 880 от 9 декабря 2011 г. «О безопасности пищевых продуктов» (ТКТ ТС 021/2011), Постановлением Комиссии Таможенного Союза № 881 от 9 декабря 2011 г. «О пищевых продуктах с точки зрения их маркировки» (ТКТ ТС 022/2011), Постановлением Комиссии Таможенного Союза № 769 от 16 августа 2011 г. «О безопасности упаковки» (ТКТ ТС 005/2011) и техническими регламентами.</w:t>
            </w:r>
            <w:r>
              <w:rPr>
                <w:rFonts w:ascii="GHEA Grapalat" w:hAnsi="GHEA Grapalat" w:cs="Sylfaen"/>
                <w:color w:val="000000"/>
                <w:sz w:val="16"/>
                <w:szCs w:val="16"/>
                <w:shd w:val="clear" w:color="auto" w:fill="FFFFFF"/>
              </w:rPr>
              <w:t xml:space="preserve"> </w:t>
            </w:r>
            <w:r w:rsidRPr="00250B1E">
              <w:rPr>
                <w:rFonts w:ascii="GHEA Grapalat" w:hAnsi="GHEA Grapalat" w:cs="Sylfaen"/>
                <w:color w:val="000000"/>
                <w:sz w:val="16"/>
                <w:szCs w:val="16"/>
                <w:shd w:val="clear" w:color="auto" w:fill="FFFFFF"/>
                <w:lang w:val="hy-AM"/>
              </w:rPr>
              <w:t>Поставка осуществляется не реже одного раза в неделю. Конкретный день поставки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сбоя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250B1E">
              <w:rPr>
                <w:rFonts w:ascii="GHEA Grapalat" w:hAnsi="GHEA Grapalat" w:cs="Sylfaen"/>
                <w:color w:val="000000"/>
                <w:sz w:val="16"/>
                <w:szCs w:val="16"/>
                <w:shd w:val="clear" w:color="auto" w:fill="FFFFFF"/>
                <w:lang w:val="hy-AM"/>
              </w:rPr>
              <w:t>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w:t>
            </w:r>
            <w:r>
              <w:rPr>
                <w:rFonts w:ascii="GHEA Grapalat" w:hAnsi="GHEA Grapalat" w:cs="Sylfaen"/>
                <w:color w:val="000000"/>
                <w:sz w:val="16"/>
                <w:szCs w:val="16"/>
                <w:shd w:val="clear" w:color="auto" w:fill="FFFFFF"/>
              </w:rPr>
              <w:t xml:space="preserve"> </w:t>
            </w:r>
            <w:r w:rsidRPr="00250B1E">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250B1E">
              <w:rPr>
                <w:rFonts w:ascii="Cambria Math" w:hAnsi="Cambria Math" w:cs="Cambria Math"/>
                <w:color w:val="000000"/>
                <w:sz w:val="16"/>
                <w:szCs w:val="16"/>
                <w:shd w:val="clear" w:color="auto" w:fill="FFFFFF"/>
                <w:lang w:val="hy-AM"/>
              </w:rPr>
              <w:t>​​</w:t>
            </w:r>
            <w:r w:rsidRPr="00250B1E">
              <w:rPr>
                <w:rFonts w:ascii="GHEA Grapalat" w:hAnsi="GHEA Grapalat" w:cs="GHEA Grapalat"/>
                <w:color w:val="000000"/>
                <w:sz w:val="16"/>
                <w:szCs w:val="16"/>
                <w:shd w:val="clear" w:color="auto" w:fill="FFFFFF"/>
                <w:lang w:val="hy-AM"/>
              </w:rPr>
              <w:t>из</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моющихся</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и</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нетоксичных</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материалов</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и</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должна</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периодически</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подвергаться</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необходимой</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очистке</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мытью</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и</w:t>
            </w:r>
            <w:r w:rsidRPr="00250B1E">
              <w:rPr>
                <w:rFonts w:ascii="GHEA Grapalat" w:hAnsi="GHEA Grapalat" w:cs="Sylfaen"/>
                <w:color w:val="000000"/>
                <w:sz w:val="16"/>
                <w:szCs w:val="16"/>
                <w:shd w:val="clear" w:color="auto" w:fill="FFFFFF"/>
                <w:lang w:val="hy-AM"/>
              </w:rPr>
              <w:t xml:space="preserve"> </w:t>
            </w:r>
            <w:r w:rsidRPr="00250B1E">
              <w:rPr>
                <w:rFonts w:ascii="GHEA Grapalat" w:hAnsi="GHEA Grapalat" w:cs="GHEA Grapalat"/>
                <w:color w:val="000000"/>
                <w:sz w:val="16"/>
                <w:szCs w:val="16"/>
                <w:shd w:val="clear" w:color="auto" w:fill="FFFFFF"/>
                <w:lang w:val="hy-AM"/>
              </w:rPr>
              <w:t>дезинфекции</w:t>
            </w:r>
            <w:r w:rsidRPr="00250B1E">
              <w:rPr>
                <w:rFonts w:ascii="GHEA Grapalat" w:hAnsi="GHEA Grapalat" w:cs="Sylfaen"/>
                <w:color w:val="000000"/>
                <w:sz w:val="16"/>
                <w:szCs w:val="16"/>
                <w:shd w:val="clear" w:color="auto" w:fill="FFFFFF"/>
                <w:lang w:val="hy-AM"/>
              </w:rPr>
              <w:t>.*Для видов пищевых продуктов, указанных в данном решении.Указанный объем каждого вида продукции является максимальным и может быть уменьшен Покупателем с учетом фактического количества детей, посещающих детский сад в течение года. Финансирование будет осуществляться на основе фактически поставленной продукции.</w:t>
            </w:r>
          </w:p>
        </w:tc>
        <w:tc>
          <w:tcPr>
            <w:tcW w:w="1085" w:type="dxa"/>
            <w:vAlign w:val="center"/>
          </w:tcPr>
          <w:p w14:paraId="02383E42" w14:textId="455AA559"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42B91A28" w14:textId="77777777" w:rsidR="009E5C3F" w:rsidRPr="00B138F3" w:rsidRDefault="009E5C3F" w:rsidP="009E5C3F">
            <w:pPr>
              <w:widowControl w:val="0"/>
              <w:jc w:val="center"/>
              <w:rPr>
                <w:rFonts w:ascii="GHEA Grapalat" w:hAnsi="GHEA Grapalat"/>
                <w:sz w:val="16"/>
                <w:szCs w:val="16"/>
              </w:rPr>
            </w:pPr>
          </w:p>
        </w:tc>
        <w:tc>
          <w:tcPr>
            <w:tcW w:w="1134" w:type="dxa"/>
          </w:tcPr>
          <w:p w14:paraId="522D4281"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2D5D34C4" w14:textId="323E66B8"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30</w:t>
            </w:r>
          </w:p>
        </w:tc>
        <w:tc>
          <w:tcPr>
            <w:tcW w:w="709" w:type="dxa"/>
            <w:vAlign w:val="center"/>
          </w:tcPr>
          <w:p w14:paraId="6BBE1E3D" w14:textId="16B7626C"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779AFE98" w14:textId="172BD0E9"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102617EA" w14:textId="488898C2"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2611B497" w14:textId="77777777" w:rsidTr="001B29C1">
        <w:trPr>
          <w:gridAfter w:val="1"/>
          <w:wAfter w:w="31" w:type="dxa"/>
          <w:trHeight w:val="246"/>
          <w:jc w:val="center"/>
        </w:trPr>
        <w:tc>
          <w:tcPr>
            <w:tcW w:w="1242" w:type="dxa"/>
          </w:tcPr>
          <w:p w14:paraId="09B69B3D" w14:textId="74F0C712" w:rsidR="009E5C3F" w:rsidRDefault="009E5C3F" w:rsidP="009E5C3F">
            <w:pPr>
              <w:widowControl w:val="0"/>
              <w:jc w:val="center"/>
              <w:rPr>
                <w:rFonts w:ascii="GHEA Grapalat" w:hAnsi="GHEA Grapalat"/>
                <w:sz w:val="16"/>
                <w:szCs w:val="16"/>
              </w:rPr>
            </w:pPr>
            <w:r>
              <w:rPr>
                <w:rFonts w:ascii="GHEA Grapalat" w:hAnsi="GHEA Grapalat"/>
                <w:sz w:val="16"/>
                <w:szCs w:val="16"/>
              </w:rPr>
              <w:t>42</w:t>
            </w:r>
          </w:p>
        </w:tc>
        <w:tc>
          <w:tcPr>
            <w:tcW w:w="1282" w:type="dxa"/>
            <w:vAlign w:val="center"/>
          </w:tcPr>
          <w:p w14:paraId="3D6E24FD" w14:textId="25322063"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03221123</w:t>
            </w:r>
          </w:p>
        </w:tc>
        <w:tc>
          <w:tcPr>
            <w:tcW w:w="1559" w:type="dxa"/>
            <w:vAlign w:val="center"/>
          </w:tcPr>
          <w:p w14:paraId="458DCFBB" w14:textId="216F7A37" w:rsidR="009E5C3F" w:rsidRPr="00B138F3" w:rsidRDefault="009E5C3F" w:rsidP="009E5C3F">
            <w:pPr>
              <w:widowControl w:val="0"/>
              <w:jc w:val="center"/>
              <w:rPr>
                <w:rFonts w:ascii="GHEA Grapalat" w:hAnsi="GHEA Grapalat"/>
                <w:sz w:val="16"/>
                <w:szCs w:val="16"/>
              </w:rPr>
            </w:pPr>
            <w:r w:rsidRPr="0090605A">
              <w:rPr>
                <w:rFonts w:ascii="GHEA Grapalat" w:hAnsi="GHEA Grapalat" w:cs="Sylfaen"/>
                <w:color w:val="000000"/>
                <w:sz w:val="16"/>
                <w:szCs w:val="16"/>
                <w:shd w:val="clear" w:color="auto" w:fill="FFFFFF"/>
                <w:lang w:val="hy-AM"/>
              </w:rPr>
              <w:t>Тыква</w:t>
            </w:r>
          </w:p>
        </w:tc>
        <w:tc>
          <w:tcPr>
            <w:tcW w:w="1285" w:type="dxa"/>
          </w:tcPr>
          <w:p w14:paraId="6C672042"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4B4D7053" w14:textId="50745503" w:rsidR="009E5C3F" w:rsidRPr="00B138F3" w:rsidRDefault="009E5C3F" w:rsidP="009E5C3F">
            <w:pPr>
              <w:widowControl w:val="0"/>
              <w:jc w:val="center"/>
              <w:rPr>
                <w:rFonts w:ascii="GHEA Grapalat" w:hAnsi="GHEA Grapalat"/>
                <w:sz w:val="16"/>
                <w:szCs w:val="16"/>
              </w:rPr>
            </w:pPr>
            <w:r w:rsidRPr="0090605A">
              <w:rPr>
                <w:rFonts w:ascii="GHEA Grapalat" w:hAnsi="GHEA Grapalat" w:cs="Sylfaen"/>
                <w:color w:val="000000"/>
                <w:sz w:val="16"/>
                <w:szCs w:val="16"/>
                <w:shd w:val="clear" w:color="auto" w:fill="FFFFFF"/>
                <w:lang w:val="hy-AM"/>
              </w:rPr>
              <w:t>Свежие, без внешних повреждений, вес 3-6 кг.</w:t>
            </w:r>
            <w:r>
              <w:rPr>
                <w:rFonts w:ascii="GHEA Grapalat" w:hAnsi="GHEA Grapalat" w:cs="Sylfaen"/>
                <w:color w:val="000000"/>
                <w:sz w:val="16"/>
                <w:szCs w:val="16"/>
                <w:shd w:val="clear" w:color="auto" w:fill="FFFFFF"/>
              </w:rPr>
              <w:t xml:space="preserve"> </w:t>
            </w:r>
            <w:r w:rsidRPr="0090605A">
              <w:rPr>
                <w:rFonts w:ascii="GHEA Grapalat" w:hAnsi="GHEA Grapalat" w:cs="Sylfaen"/>
                <w:color w:val="000000"/>
                <w:sz w:val="16"/>
                <w:szCs w:val="16"/>
                <w:shd w:val="clear" w:color="auto" w:fill="FFFFFF"/>
                <w:lang w:val="hy-AM"/>
              </w:rPr>
              <w:t xml:space="preserve">Согласно стандарту ГОСТ 7975-2013.Безопасная упаковка, маркировка и идентификация в соответствии с техническими регламентами «О безопасности пищевых продуктов» (ТС 021/2011), принятыми Постановлением Комиссии Таможенного Союза от 9 декабря 2011 г. № 880, «О пищевых продуктах с точки зрения их маркировки» (ТС 022/2011), принятыми Постановлением Комиссии Таможенного Союза от 9 декабря 2011 г. № 881, «О пищевых продуктах с точки зрения их маркировки» (ТС 005/2011), «О безопасности упаковки» (ТС 005/2011), принятыми Постановлением Комиссии Таможенного Союза от 16 августа 2011 г. № 769.Поставка осуществляется не реже двух раз в месяц. Конкретная дата доставки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по другим причинам — по электронной почте или телефону. Тыква не заказывается с 1 мая по 1 сентября.Доставка осуществляется за счет Поставщика по адресам, указанным в соответствующих детских садах,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90605A">
              <w:rPr>
                <w:rFonts w:ascii="Cambria Math" w:hAnsi="Cambria Math" w:cs="Cambria Math"/>
                <w:color w:val="000000"/>
                <w:sz w:val="16"/>
                <w:szCs w:val="16"/>
                <w:shd w:val="clear" w:color="auto" w:fill="FFFFFF"/>
                <w:lang w:val="hy-AM"/>
              </w:rPr>
              <w:t>​​</w:t>
            </w:r>
            <w:r w:rsidRPr="0090605A">
              <w:rPr>
                <w:rFonts w:ascii="GHEA Grapalat" w:hAnsi="GHEA Grapalat" w:cs="GHEA Grapalat"/>
                <w:color w:val="000000"/>
                <w:sz w:val="16"/>
                <w:szCs w:val="16"/>
                <w:shd w:val="clear" w:color="auto" w:fill="FFFFFF"/>
                <w:lang w:val="hy-AM"/>
              </w:rPr>
              <w:t>из</w:t>
            </w:r>
            <w:r w:rsidRPr="0090605A">
              <w:rPr>
                <w:rFonts w:ascii="GHEA Grapalat" w:hAnsi="GHEA Grapalat" w:cs="Sylfaen"/>
                <w:color w:val="000000"/>
                <w:sz w:val="16"/>
                <w:szCs w:val="16"/>
                <w:shd w:val="clear" w:color="auto" w:fill="FFFFFF"/>
                <w:lang w:val="hy-AM"/>
              </w:rPr>
              <w:t xml:space="preserve"> </w:t>
            </w:r>
            <w:r w:rsidRPr="0090605A">
              <w:rPr>
                <w:rFonts w:ascii="GHEA Grapalat" w:hAnsi="GHEA Grapalat" w:cs="GHEA Grapalat"/>
                <w:color w:val="000000"/>
                <w:sz w:val="16"/>
                <w:szCs w:val="16"/>
                <w:shd w:val="clear" w:color="auto" w:fill="FFFFFF"/>
                <w:lang w:val="hy-AM"/>
              </w:rPr>
              <w:t>моющихся</w:t>
            </w:r>
            <w:r w:rsidRPr="0090605A">
              <w:rPr>
                <w:rFonts w:ascii="GHEA Grapalat" w:hAnsi="GHEA Grapalat" w:cs="Sylfaen"/>
                <w:color w:val="000000"/>
                <w:sz w:val="16"/>
                <w:szCs w:val="16"/>
                <w:shd w:val="clear" w:color="auto" w:fill="FFFFFF"/>
                <w:lang w:val="hy-AM"/>
              </w:rPr>
              <w:t xml:space="preserve"> </w:t>
            </w:r>
            <w:r w:rsidRPr="0090605A">
              <w:rPr>
                <w:rFonts w:ascii="GHEA Grapalat" w:hAnsi="GHEA Grapalat" w:cs="GHEA Grapalat"/>
                <w:color w:val="000000"/>
                <w:sz w:val="16"/>
                <w:szCs w:val="16"/>
                <w:shd w:val="clear" w:color="auto" w:fill="FFFFFF"/>
                <w:lang w:val="hy-AM"/>
              </w:rPr>
              <w:t>и</w:t>
            </w:r>
            <w:r w:rsidRPr="0090605A">
              <w:rPr>
                <w:rFonts w:ascii="GHEA Grapalat" w:hAnsi="GHEA Grapalat" w:cs="Sylfaen"/>
                <w:color w:val="000000"/>
                <w:sz w:val="16"/>
                <w:szCs w:val="16"/>
                <w:shd w:val="clear" w:color="auto" w:fill="FFFFFF"/>
                <w:lang w:val="hy-AM"/>
              </w:rPr>
              <w:t xml:space="preserve"> нетоксичных материалов и должна периодически подвергаться необходимой чистке, мытью и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74DAECCD" w14:textId="60E37AF3"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0DBB6DB6" w14:textId="77777777" w:rsidR="009E5C3F" w:rsidRPr="00B138F3" w:rsidRDefault="009E5C3F" w:rsidP="009E5C3F">
            <w:pPr>
              <w:widowControl w:val="0"/>
              <w:jc w:val="center"/>
              <w:rPr>
                <w:rFonts w:ascii="GHEA Grapalat" w:hAnsi="GHEA Grapalat"/>
                <w:sz w:val="16"/>
                <w:szCs w:val="16"/>
              </w:rPr>
            </w:pPr>
          </w:p>
        </w:tc>
        <w:tc>
          <w:tcPr>
            <w:tcW w:w="1134" w:type="dxa"/>
          </w:tcPr>
          <w:p w14:paraId="6A6C8EB2"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61AB299D" w14:textId="672639D6"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17</w:t>
            </w:r>
          </w:p>
        </w:tc>
        <w:tc>
          <w:tcPr>
            <w:tcW w:w="709" w:type="dxa"/>
            <w:vAlign w:val="center"/>
          </w:tcPr>
          <w:p w14:paraId="7E685BE6" w14:textId="633A311B"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049A8E07" w14:textId="64BEE6F3"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3847659B" w14:textId="752EDBF9"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2AE45452" w14:textId="77777777" w:rsidTr="001B29C1">
        <w:trPr>
          <w:gridAfter w:val="1"/>
          <w:wAfter w:w="31" w:type="dxa"/>
          <w:trHeight w:val="246"/>
          <w:jc w:val="center"/>
        </w:trPr>
        <w:tc>
          <w:tcPr>
            <w:tcW w:w="1242" w:type="dxa"/>
          </w:tcPr>
          <w:p w14:paraId="1049D110" w14:textId="4D29E2D8" w:rsidR="009E5C3F" w:rsidRDefault="009E5C3F" w:rsidP="009E5C3F">
            <w:pPr>
              <w:widowControl w:val="0"/>
              <w:jc w:val="center"/>
              <w:rPr>
                <w:rFonts w:ascii="GHEA Grapalat" w:hAnsi="GHEA Grapalat"/>
                <w:sz w:val="16"/>
                <w:szCs w:val="16"/>
              </w:rPr>
            </w:pPr>
            <w:r>
              <w:rPr>
                <w:rFonts w:ascii="GHEA Grapalat" w:hAnsi="GHEA Grapalat"/>
                <w:sz w:val="16"/>
                <w:szCs w:val="16"/>
              </w:rPr>
              <w:t>43</w:t>
            </w:r>
          </w:p>
        </w:tc>
        <w:tc>
          <w:tcPr>
            <w:tcW w:w="1282" w:type="dxa"/>
            <w:vAlign w:val="center"/>
          </w:tcPr>
          <w:p w14:paraId="7AE5FBDF" w14:textId="238E34DB"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15821500</w:t>
            </w:r>
          </w:p>
        </w:tc>
        <w:tc>
          <w:tcPr>
            <w:tcW w:w="1559" w:type="dxa"/>
            <w:vAlign w:val="center"/>
          </w:tcPr>
          <w:p w14:paraId="63FC8887" w14:textId="7209914A" w:rsidR="009E5C3F" w:rsidRPr="00B138F3" w:rsidRDefault="009E5C3F" w:rsidP="009E5C3F">
            <w:pPr>
              <w:widowControl w:val="0"/>
              <w:jc w:val="center"/>
              <w:rPr>
                <w:rFonts w:ascii="GHEA Grapalat" w:hAnsi="GHEA Grapalat"/>
                <w:sz w:val="16"/>
                <w:szCs w:val="16"/>
              </w:rPr>
            </w:pPr>
            <w:r w:rsidRPr="002C6D33">
              <w:rPr>
                <w:rFonts w:ascii="GHEA Grapalat" w:hAnsi="GHEA Grapalat" w:cs="Sylfaen"/>
                <w:color w:val="000000"/>
                <w:sz w:val="16"/>
                <w:szCs w:val="16"/>
                <w:shd w:val="clear" w:color="auto" w:fill="FFFFFF"/>
                <w:lang w:val="hy-AM"/>
              </w:rPr>
              <w:t>Овсяное печенье</w:t>
            </w:r>
          </w:p>
        </w:tc>
        <w:tc>
          <w:tcPr>
            <w:tcW w:w="1285" w:type="dxa"/>
          </w:tcPr>
          <w:p w14:paraId="6A0EA03F" w14:textId="77777777" w:rsidR="009E5C3F" w:rsidRPr="00B138F3" w:rsidRDefault="009E5C3F" w:rsidP="009E5C3F">
            <w:pPr>
              <w:widowControl w:val="0"/>
              <w:jc w:val="center"/>
              <w:rPr>
                <w:rFonts w:ascii="GHEA Grapalat" w:hAnsi="GHEA Grapalat"/>
                <w:sz w:val="16"/>
                <w:szCs w:val="16"/>
              </w:rPr>
            </w:pPr>
          </w:p>
        </w:tc>
        <w:tc>
          <w:tcPr>
            <w:tcW w:w="3356" w:type="dxa"/>
            <w:vAlign w:val="bottom"/>
          </w:tcPr>
          <w:p w14:paraId="5A75F81F" w14:textId="77777777" w:rsidR="009E5C3F" w:rsidRPr="002C6D33" w:rsidRDefault="009E5C3F" w:rsidP="009E5C3F">
            <w:pPr>
              <w:jc w:val="both"/>
              <w:rPr>
                <w:rFonts w:ascii="GHEA Grapalat" w:hAnsi="GHEA Grapalat" w:cs="Sylfaen"/>
                <w:color w:val="000000"/>
                <w:sz w:val="16"/>
                <w:szCs w:val="16"/>
                <w:shd w:val="clear" w:color="auto" w:fill="FFFFFF"/>
                <w:lang w:val="hy-AM"/>
              </w:rPr>
            </w:pPr>
            <w:r w:rsidRPr="002C6D33">
              <w:rPr>
                <w:rFonts w:ascii="GHEA Grapalat" w:hAnsi="GHEA Grapalat" w:cs="Sylfaen"/>
                <w:color w:val="000000"/>
                <w:sz w:val="16"/>
                <w:szCs w:val="16"/>
                <w:shd w:val="clear" w:color="auto" w:fill="FFFFFF"/>
                <w:lang w:val="hy-AM"/>
              </w:rPr>
              <w:t>Изготовлено из овсяной муки. Влажность: от 3% до 10%, содержание сахара: от 20% до 27%, содержание жира: от 3% до 30%. Упаковка: картонные коробки весом до 5 кг с соответствующей маркировкой.</w:t>
            </w:r>
            <w:r>
              <w:rPr>
                <w:rFonts w:ascii="GHEA Grapalat" w:hAnsi="GHEA Grapalat" w:cs="Sylfaen"/>
                <w:color w:val="000000"/>
                <w:sz w:val="16"/>
                <w:szCs w:val="16"/>
                <w:shd w:val="clear" w:color="auto" w:fill="FFFFFF"/>
              </w:rPr>
              <w:t xml:space="preserve"> </w:t>
            </w:r>
            <w:r w:rsidRPr="002C6D33">
              <w:rPr>
                <w:rFonts w:ascii="GHEA Grapalat" w:hAnsi="GHEA Grapalat" w:cs="Sylfaen"/>
                <w:color w:val="000000"/>
                <w:sz w:val="16"/>
                <w:szCs w:val="16"/>
                <w:shd w:val="clear" w:color="auto" w:fill="FFFFFF"/>
                <w:lang w:val="hy-AM"/>
              </w:rPr>
              <w:t>Согласно стандарту ГОСТ 24901-14. Упаковка должна быть помечена как «предназначена для детского сада, а не для продажи».Безопасная упаковка, маркировка и идентификация должны соответствовать Постановлению Комиссии Таможенного Союза от 9 декабря 2011 г. № 880 «О безопасности пищевых продуктов» (ТС ТС 021/2011), Постановлению Комиссии Таможенного Союза от 9 декабря 2011 г. № 881 «О пищевых продуктах с точки зрения их маркировки» (ТС ТС 022/2011), Постановлению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веществ» (ТС ТС 029/2012), Постановлению Комиссии Таможенного Союза от 16 августа 2011 г. № 769 «О безопасности упаковки» (ТС ТС 005/2011) и техническим регламентам.Поставка осуществляется не реже одного раза в неделю. Конкретный день поставки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p>
          <w:p w14:paraId="4E267EBB" w14:textId="7ABCB465" w:rsidR="009E5C3F" w:rsidRPr="00B138F3" w:rsidRDefault="009E5C3F" w:rsidP="009E5C3F">
            <w:pPr>
              <w:widowControl w:val="0"/>
              <w:jc w:val="center"/>
              <w:rPr>
                <w:rFonts w:ascii="GHEA Grapalat" w:hAnsi="GHEA Grapalat"/>
                <w:sz w:val="16"/>
                <w:szCs w:val="16"/>
              </w:rPr>
            </w:pPr>
            <w:r w:rsidRPr="002C6D33">
              <w:rPr>
                <w:rFonts w:ascii="GHEA Grapalat" w:hAnsi="GHEA Grapalat" w:cs="Sylfaen"/>
                <w:color w:val="000000"/>
                <w:sz w:val="16"/>
                <w:szCs w:val="16"/>
                <w:shd w:val="clear" w:color="auto" w:fill="FFFFFF"/>
                <w:lang w:val="hy-AM"/>
              </w:rPr>
              <w:t xml:space="preserve">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2C6D33">
              <w:rPr>
                <w:rFonts w:ascii="Cambria Math" w:hAnsi="Cambria Math" w:cs="Cambria Math"/>
                <w:color w:val="000000"/>
                <w:sz w:val="16"/>
                <w:szCs w:val="16"/>
                <w:shd w:val="clear" w:color="auto" w:fill="FFFFFF"/>
                <w:lang w:val="hy-AM"/>
              </w:rPr>
              <w:t>​​</w:t>
            </w:r>
            <w:r w:rsidRPr="002C6D33">
              <w:rPr>
                <w:rFonts w:ascii="GHEA Grapalat" w:hAnsi="GHEA Grapalat" w:cs="GHEA Grapalat"/>
                <w:color w:val="000000"/>
                <w:sz w:val="16"/>
                <w:szCs w:val="16"/>
                <w:shd w:val="clear" w:color="auto" w:fill="FFFFFF"/>
                <w:lang w:val="hy-AM"/>
              </w:rPr>
              <w:t>из</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моющихся</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и</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нетоксичных</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материалов</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и</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должна</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периодически</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подвергаться</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необходимой</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чистке</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мытью</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и</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дезинфекции</w:t>
            </w:r>
            <w:r w:rsidRPr="002C6D33">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35D8B0B7" w14:textId="1B671D9D"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55001BB8" w14:textId="77777777" w:rsidR="009E5C3F" w:rsidRPr="00B138F3" w:rsidRDefault="009E5C3F" w:rsidP="009E5C3F">
            <w:pPr>
              <w:widowControl w:val="0"/>
              <w:jc w:val="center"/>
              <w:rPr>
                <w:rFonts w:ascii="GHEA Grapalat" w:hAnsi="GHEA Grapalat"/>
                <w:sz w:val="16"/>
                <w:szCs w:val="16"/>
              </w:rPr>
            </w:pPr>
          </w:p>
        </w:tc>
        <w:tc>
          <w:tcPr>
            <w:tcW w:w="1134" w:type="dxa"/>
          </w:tcPr>
          <w:p w14:paraId="00344760"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70A2E612" w14:textId="72C06866"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en-US"/>
              </w:rPr>
              <w:t>50</w:t>
            </w:r>
          </w:p>
        </w:tc>
        <w:tc>
          <w:tcPr>
            <w:tcW w:w="709" w:type="dxa"/>
            <w:vAlign w:val="center"/>
          </w:tcPr>
          <w:p w14:paraId="34612339" w14:textId="61836B62"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0D910C1D" w14:textId="7A627204"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108A762D" w14:textId="44AA1394"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0A7084B0" w14:textId="77777777" w:rsidTr="001B29C1">
        <w:trPr>
          <w:gridAfter w:val="1"/>
          <w:wAfter w:w="31" w:type="dxa"/>
          <w:trHeight w:val="246"/>
          <w:jc w:val="center"/>
        </w:trPr>
        <w:tc>
          <w:tcPr>
            <w:tcW w:w="1242" w:type="dxa"/>
          </w:tcPr>
          <w:p w14:paraId="554D2DDF" w14:textId="5ECDE867" w:rsidR="009E5C3F" w:rsidRDefault="009E5C3F" w:rsidP="009E5C3F">
            <w:pPr>
              <w:widowControl w:val="0"/>
              <w:jc w:val="center"/>
              <w:rPr>
                <w:rFonts w:ascii="GHEA Grapalat" w:hAnsi="GHEA Grapalat"/>
                <w:sz w:val="16"/>
                <w:szCs w:val="16"/>
              </w:rPr>
            </w:pPr>
            <w:r>
              <w:rPr>
                <w:rFonts w:ascii="GHEA Grapalat" w:hAnsi="GHEA Grapalat"/>
                <w:sz w:val="16"/>
                <w:szCs w:val="16"/>
              </w:rPr>
              <w:t>44</w:t>
            </w:r>
          </w:p>
        </w:tc>
        <w:tc>
          <w:tcPr>
            <w:tcW w:w="1282" w:type="dxa"/>
            <w:vAlign w:val="center"/>
          </w:tcPr>
          <w:p w14:paraId="0CE59D1B" w14:textId="4C1590FB"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15332412</w:t>
            </w:r>
          </w:p>
        </w:tc>
        <w:tc>
          <w:tcPr>
            <w:tcW w:w="1559" w:type="dxa"/>
            <w:vAlign w:val="bottom"/>
          </w:tcPr>
          <w:p w14:paraId="5FC8C729" w14:textId="13AF72D1" w:rsidR="009E5C3F" w:rsidRPr="00B138F3" w:rsidRDefault="009E5C3F" w:rsidP="009E5C3F">
            <w:pPr>
              <w:widowControl w:val="0"/>
              <w:jc w:val="center"/>
              <w:rPr>
                <w:rFonts w:ascii="GHEA Grapalat" w:hAnsi="GHEA Grapalat"/>
                <w:sz w:val="16"/>
                <w:szCs w:val="16"/>
              </w:rPr>
            </w:pPr>
            <w:r w:rsidRPr="002C6D33">
              <w:rPr>
                <w:rFonts w:ascii="GHEA Grapalat" w:hAnsi="GHEA Grapalat" w:cs="Sylfaen"/>
                <w:color w:val="000000"/>
                <w:sz w:val="16"/>
                <w:szCs w:val="16"/>
                <w:shd w:val="clear" w:color="auto" w:fill="FFFFFF"/>
                <w:lang w:val="hy-AM"/>
              </w:rPr>
              <w:t>Изюм</w:t>
            </w:r>
          </w:p>
        </w:tc>
        <w:tc>
          <w:tcPr>
            <w:tcW w:w="1285" w:type="dxa"/>
          </w:tcPr>
          <w:p w14:paraId="348D4C22" w14:textId="77777777" w:rsidR="009E5C3F" w:rsidRPr="00B138F3" w:rsidRDefault="009E5C3F" w:rsidP="009E5C3F">
            <w:pPr>
              <w:widowControl w:val="0"/>
              <w:jc w:val="center"/>
              <w:rPr>
                <w:rFonts w:ascii="GHEA Grapalat" w:hAnsi="GHEA Grapalat"/>
                <w:sz w:val="16"/>
                <w:szCs w:val="16"/>
              </w:rPr>
            </w:pPr>
          </w:p>
        </w:tc>
        <w:tc>
          <w:tcPr>
            <w:tcW w:w="3356" w:type="dxa"/>
            <w:vAlign w:val="bottom"/>
          </w:tcPr>
          <w:p w14:paraId="2BAE7ED5" w14:textId="23467C18" w:rsidR="009E5C3F" w:rsidRPr="00B138F3" w:rsidRDefault="009E5C3F" w:rsidP="009E5C3F">
            <w:pPr>
              <w:widowControl w:val="0"/>
              <w:jc w:val="center"/>
              <w:rPr>
                <w:rFonts w:ascii="GHEA Grapalat" w:hAnsi="GHEA Grapalat"/>
                <w:sz w:val="16"/>
                <w:szCs w:val="16"/>
              </w:rPr>
            </w:pPr>
            <w:r w:rsidRPr="002C6D33">
              <w:rPr>
                <w:rFonts w:ascii="GHEA Grapalat" w:hAnsi="GHEA Grapalat" w:cs="Sylfaen"/>
                <w:color w:val="000000"/>
                <w:sz w:val="16"/>
                <w:szCs w:val="16"/>
                <w:shd w:val="clear" w:color="auto" w:fill="FFFFFF"/>
                <w:lang w:val="hy-AM"/>
              </w:rPr>
              <w:t>Упаковка: до 1 кг. Виноград выращен на заводе, без косточек, хранится при температуре от 5°C до 25°C с влажностью не более 70%. Упаковка: в пищевой полиэтиленовый пакет с соответствующей маркировкой. ГОСТ 6882-88 или аналогичный.</w:t>
            </w:r>
            <w:r>
              <w:rPr>
                <w:rFonts w:ascii="GHEA Grapalat" w:hAnsi="GHEA Grapalat" w:cs="Sylfaen"/>
                <w:color w:val="000000"/>
                <w:sz w:val="16"/>
                <w:szCs w:val="16"/>
                <w:shd w:val="clear" w:color="auto" w:fill="FFFFFF"/>
              </w:rPr>
              <w:t xml:space="preserve"> </w:t>
            </w:r>
            <w:r w:rsidRPr="002C6D33">
              <w:rPr>
                <w:rFonts w:ascii="GHEA Grapalat" w:hAnsi="GHEA Grapalat" w:cs="Sylfaen"/>
                <w:color w:val="000000"/>
                <w:sz w:val="16"/>
                <w:szCs w:val="16"/>
                <w:shd w:val="clear" w:color="auto" w:fill="FFFFFF"/>
                <w:lang w:val="hy-AM"/>
              </w:rPr>
              <w:t>Безопасная упаковка, маркировка и идентификация в соответствии с техническими регламентами «О безопасности пищевых продуктов» (ТС ТК № 021/2011), принятыми решением Комиссии Таможенного союза от 9 декабря 2011 г. № 880, «Продукты питания с точки зрения их маркировки» (ТС ТК № 022/2011), принятыми решением Комиссии Таможенного союза от 9 декабря 2011 г. № 881, «Требования к безопасности пищевых добавок, ароматизаторов и технологических вспомогательных веществ» (ТС ТК 029/2012), утвержденными решением Совета Евразийской экономической комиссии от 20 июля 2012 г. № 58, «О безопасности упаковки» (ТС ТК 005/2011), принятыми решением Комиссии Таможенного союза от 16 августа 2011 г. № 769.Поставка осуществляется не реже двух раз в месяц. Конкретный день доставки определяется Покупателем путем предварительного (не ранее чем за 3 рабочих дня) оформления заказа через единую электронную платформу заказов, а в случае ее неработоспособности, неисправности или по другим причинам — по электронной почте или телефону. На упаковке должна быть маркировка «предназначено для детского сада, а не для продажи».</w:t>
            </w:r>
            <w:r>
              <w:rPr>
                <w:rFonts w:ascii="GHEA Grapalat" w:hAnsi="GHEA Grapalat" w:cs="Sylfaen"/>
                <w:color w:val="000000"/>
                <w:sz w:val="16"/>
                <w:szCs w:val="16"/>
                <w:shd w:val="clear" w:color="auto" w:fill="FFFFFF"/>
              </w:rPr>
              <w:t xml:space="preserve"> </w:t>
            </w:r>
            <w:r w:rsidRPr="002C6D33">
              <w:rPr>
                <w:rFonts w:ascii="GHEA Grapalat" w:hAnsi="GHEA Grapalat" w:cs="Sylfaen"/>
                <w:color w:val="000000"/>
                <w:sz w:val="16"/>
                <w:szCs w:val="16"/>
                <w:shd w:val="clear" w:color="auto" w:fill="FFFFFF"/>
                <w:lang w:val="hy-AM"/>
              </w:rPr>
              <w:t xml:space="preserve">Доставка осуществляется за счет поставщика по указанным адресам соответствующих детских садов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2C6D33">
              <w:rPr>
                <w:rFonts w:ascii="Cambria Math" w:hAnsi="Cambria Math" w:cs="Cambria Math"/>
                <w:color w:val="000000"/>
                <w:sz w:val="16"/>
                <w:szCs w:val="16"/>
                <w:shd w:val="clear" w:color="auto" w:fill="FFFFFF"/>
                <w:lang w:val="hy-AM"/>
              </w:rPr>
              <w:t>​​</w:t>
            </w:r>
            <w:r w:rsidRPr="002C6D33">
              <w:rPr>
                <w:rFonts w:ascii="GHEA Grapalat" w:hAnsi="GHEA Grapalat" w:cs="GHEA Grapalat"/>
                <w:color w:val="000000"/>
                <w:sz w:val="16"/>
                <w:szCs w:val="16"/>
                <w:shd w:val="clear" w:color="auto" w:fill="FFFFFF"/>
                <w:lang w:val="hy-AM"/>
              </w:rPr>
              <w:t>из</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моющихся</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и</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нетоксичных</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материалов</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и</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должна</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периодически</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подвергаться</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необходимой</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чистке</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мытью</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и</w:t>
            </w:r>
            <w:r w:rsidRPr="002C6D33">
              <w:rPr>
                <w:rFonts w:ascii="GHEA Grapalat" w:hAnsi="GHEA Grapalat" w:cs="Sylfaen"/>
                <w:color w:val="000000"/>
                <w:sz w:val="16"/>
                <w:szCs w:val="16"/>
                <w:shd w:val="clear" w:color="auto" w:fill="FFFFFF"/>
                <w:lang w:val="hy-AM"/>
              </w:rPr>
              <w:t xml:space="preserve"> </w:t>
            </w:r>
            <w:r w:rsidRPr="002C6D33">
              <w:rPr>
                <w:rFonts w:ascii="GHEA Grapalat" w:hAnsi="GHEA Grapalat" w:cs="GHEA Grapalat"/>
                <w:color w:val="000000"/>
                <w:sz w:val="16"/>
                <w:szCs w:val="16"/>
                <w:shd w:val="clear" w:color="auto" w:fill="FFFFFF"/>
                <w:lang w:val="hy-AM"/>
              </w:rPr>
              <w:t>дезинфекции</w:t>
            </w:r>
            <w:r w:rsidRPr="002C6D33">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604479FC" w14:textId="1ED73D8C"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3E0892C3" w14:textId="77777777" w:rsidR="009E5C3F" w:rsidRPr="00B138F3" w:rsidRDefault="009E5C3F" w:rsidP="009E5C3F">
            <w:pPr>
              <w:widowControl w:val="0"/>
              <w:jc w:val="center"/>
              <w:rPr>
                <w:rFonts w:ascii="GHEA Grapalat" w:hAnsi="GHEA Grapalat"/>
                <w:sz w:val="16"/>
                <w:szCs w:val="16"/>
              </w:rPr>
            </w:pPr>
          </w:p>
        </w:tc>
        <w:tc>
          <w:tcPr>
            <w:tcW w:w="1134" w:type="dxa"/>
          </w:tcPr>
          <w:p w14:paraId="69F310FD"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2CDFA50F" w14:textId="4F552F0B"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25</w:t>
            </w:r>
          </w:p>
        </w:tc>
        <w:tc>
          <w:tcPr>
            <w:tcW w:w="709" w:type="dxa"/>
            <w:vAlign w:val="center"/>
          </w:tcPr>
          <w:p w14:paraId="1ACC008D" w14:textId="53F15826"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1F3DDB5F" w14:textId="6F6D48F3"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23157D31" w14:textId="307A3BD6"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53F60182" w14:textId="77777777" w:rsidTr="001B29C1">
        <w:trPr>
          <w:gridAfter w:val="1"/>
          <w:wAfter w:w="31" w:type="dxa"/>
          <w:trHeight w:val="246"/>
          <w:jc w:val="center"/>
        </w:trPr>
        <w:tc>
          <w:tcPr>
            <w:tcW w:w="1242" w:type="dxa"/>
          </w:tcPr>
          <w:p w14:paraId="199F1D25" w14:textId="3465744B" w:rsidR="009E5C3F" w:rsidRDefault="009E5C3F" w:rsidP="009E5C3F">
            <w:pPr>
              <w:widowControl w:val="0"/>
              <w:jc w:val="center"/>
              <w:rPr>
                <w:rFonts w:ascii="GHEA Grapalat" w:hAnsi="GHEA Grapalat"/>
                <w:sz w:val="16"/>
                <w:szCs w:val="16"/>
              </w:rPr>
            </w:pPr>
            <w:r>
              <w:rPr>
                <w:rFonts w:ascii="GHEA Grapalat" w:hAnsi="GHEA Grapalat"/>
                <w:sz w:val="16"/>
                <w:szCs w:val="16"/>
              </w:rPr>
              <w:t>45</w:t>
            </w:r>
          </w:p>
        </w:tc>
        <w:tc>
          <w:tcPr>
            <w:tcW w:w="1282" w:type="dxa"/>
            <w:vAlign w:val="center"/>
          </w:tcPr>
          <w:p w14:paraId="082DD9AE" w14:textId="109F679B"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en-US"/>
              </w:rPr>
              <w:t>15332410</w:t>
            </w:r>
          </w:p>
        </w:tc>
        <w:tc>
          <w:tcPr>
            <w:tcW w:w="1559" w:type="dxa"/>
            <w:vAlign w:val="center"/>
          </w:tcPr>
          <w:p w14:paraId="62049564" w14:textId="61CCA65D" w:rsidR="009E5C3F" w:rsidRPr="00B138F3" w:rsidRDefault="009E5C3F" w:rsidP="009E5C3F">
            <w:pPr>
              <w:widowControl w:val="0"/>
              <w:jc w:val="center"/>
              <w:rPr>
                <w:rFonts w:ascii="GHEA Grapalat" w:hAnsi="GHEA Grapalat"/>
                <w:sz w:val="16"/>
                <w:szCs w:val="16"/>
              </w:rPr>
            </w:pPr>
            <w:r w:rsidRPr="00BC71A8">
              <w:rPr>
                <w:rFonts w:ascii="GHEA Grapalat" w:hAnsi="GHEA Grapalat" w:cs="Sylfaen"/>
                <w:color w:val="000000"/>
                <w:sz w:val="16"/>
                <w:szCs w:val="16"/>
                <w:shd w:val="clear" w:color="auto" w:fill="FFFFFF"/>
                <w:lang w:val="hy-AM"/>
              </w:rPr>
              <w:t xml:space="preserve">Сушеные абрикосы </w:t>
            </w:r>
          </w:p>
        </w:tc>
        <w:tc>
          <w:tcPr>
            <w:tcW w:w="1285" w:type="dxa"/>
          </w:tcPr>
          <w:p w14:paraId="64E40B79"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1B98FB40" w14:textId="1D2576E2" w:rsidR="009E5C3F" w:rsidRPr="00B138F3" w:rsidRDefault="009E5C3F" w:rsidP="009E5C3F">
            <w:pPr>
              <w:widowControl w:val="0"/>
              <w:jc w:val="center"/>
              <w:rPr>
                <w:rFonts w:ascii="GHEA Grapalat" w:hAnsi="GHEA Grapalat"/>
                <w:sz w:val="16"/>
                <w:szCs w:val="16"/>
              </w:rPr>
            </w:pPr>
            <w:r w:rsidRPr="00BC71A8">
              <w:rPr>
                <w:rFonts w:ascii="GHEA Grapalat" w:hAnsi="GHEA Grapalat" w:cs="Sylfaen"/>
                <w:color w:val="000000"/>
                <w:sz w:val="16"/>
                <w:szCs w:val="16"/>
                <w:shd w:val="clear" w:color="auto" w:fill="FFFFFF"/>
                <w:lang w:val="hy-AM"/>
              </w:rPr>
              <w:t>Сушеные абрикосы, чернослив, сушеные груши, сушеные персики и сушеная вишня. Произведено на заводе, хранится при температуре от 5°C до 25°C с влажностью не более 70%. ГОСТ 28501-90 или аналогичный. Упаковка: в пищевой полиэтиленовый пакет с соответствующей маркировкой, максимум 5 кг. Вид сухофруктов: по выбору и согласованию с покупателем. Упаковка должна быть помечена как «предназначено для детского сада, а не для продажи».</w:t>
            </w:r>
            <w:r>
              <w:rPr>
                <w:rFonts w:ascii="GHEA Grapalat" w:hAnsi="GHEA Grapalat" w:cs="Sylfaen"/>
                <w:color w:val="000000"/>
                <w:sz w:val="16"/>
                <w:szCs w:val="16"/>
                <w:shd w:val="clear" w:color="auto" w:fill="FFFFFF"/>
              </w:rPr>
              <w:t xml:space="preserve"> </w:t>
            </w:r>
            <w:r w:rsidRPr="00BC71A8">
              <w:rPr>
                <w:rFonts w:ascii="GHEA Grapalat" w:hAnsi="GHEA Grapalat" w:cs="Sylfaen"/>
                <w:color w:val="000000"/>
                <w:sz w:val="16"/>
                <w:szCs w:val="16"/>
                <w:shd w:val="clear" w:color="auto" w:fill="FFFFFF"/>
                <w:lang w:val="hy-AM"/>
              </w:rPr>
              <w:t>Безопасная упаковка, маркировка и идентификация должны соответствовать Постановлению Комиссии Таможенного Союза от 9 декабря 2011 г. № 880 «О безопасности пищевых продуктов» (ТС ТС 021/2011), Постановлению Комиссии Таможенного Союза от 9 декабря 2011 г. № 881 «Продукты питания с точки зрения их маркировки» (ТС ТС 022/2011), Постановлению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веществ» (ТС ТС 029/2012), Постановлению Комиссии Таможенного Союза от 16 августа 2011 г. № 769 «О безопасности упаковки» («О») (ТС ТС 005/2011) техническим регламентам.</w:t>
            </w:r>
            <w:r>
              <w:rPr>
                <w:rFonts w:ascii="GHEA Grapalat" w:hAnsi="GHEA Grapalat" w:cs="Sylfaen"/>
                <w:color w:val="000000"/>
                <w:sz w:val="16"/>
                <w:szCs w:val="16"/>
                <w:shd w:val="clear" w:color="auto" w:fill="FFFFFF"/>
              </w:rPr>
              <w:t xml:space="preserve"> </w:t>
            </w:r>
            <w:r w:rsidRPr="00BC71A8">
              <w:rPr>
                <w:rFonts w:ascii="GHEA Grapalat" w:hAnsi="GHEA Grapalat" w:cs="Sylfaen"/>
                <w:color w:val="000000"/>
                <w:sz w:val="16"/>
                <w:szCs w:val="16"/>
                <w:shd w:val="clear" w:color="auto" w:fill="FFFFFF"/>
                <w:lang w:val="hy-AM"/>
              </w:rPr>
              <w:t>Поставка осуществляется не реже двух раз в месяц. Конкретный день поставки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BC71A8">
              <w:rPr>
                <w:rFonts w:ascii="GHEA Grapalat" w:hAnsi="GHEA Grapalat" w:cs="Sylfaen"/>
                <w:color w:val="000000"/>
                <w:sz w:val="16"/>
                <w:szCs w:val="16"/>
                <w:shd w:val="clear" w:color="auto" w:fill="FFFFFF"/>
                <w:lang w:val="hy-AM"/>
              </w:rPr>
              <w:t xml:space="preserve">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BC71A8">
              <w:rPr>
                <w:rFonts w:ascii="Cambria Math" w:hAnsi="Cambria Math" w:cs="Cambria Math"/>
                <w:color w:val="000000"/>
                <w:sz w:val="16"/>
                <w:szCs w:val="16"/>
                <w:shd w:val="clear" w:color="auto" w:fill="FFFFFF"/>
                <w:lang w:val="hy-AM"/>
              </w:rPr>
              <w:t>​​</w:t>
            </w:r>
            <w:r w:rsidRPr="00BC71A8">
              <w:rPr>
                <w:rFonts w:ascii="GHEA Grapalat" w:hAnsi="GHEA Grapalat" w:cs="GHEA Grapalat"/>
                <w:color w:val="000000"/>
                <w:sz w:val="16"/>
                <w:szCs w:val="16"/>
                <w:shd w:val="clear" w:color="auto" w:fill="FFFFFF"/>
                <w:lang w:val="hy-AM"/>
              </w:rPr>
              <w:t>из</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моющихся</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и</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нетоксичных</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материалов</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и</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должна</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периодически</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подвергаться</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необходимой</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чистке</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мытью</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и</w:t>
            </w:r>
            <w:r w:rsidRPr="00BC71A8">
              <w:rPr>
                <w:rFonts w:ascii="GHEA Grapalat" w:hAnsi="GHEA Grapalat" w:cs="Sylfaen"/>
                <w:color w:val="000000"/>
                <w:sz w:val="16"/>
                <w:szCs w:val="16"/>
                <w:shd w:val="clear" w:color="auto" w:fill="FFFFFF"/>
                <w:lang w:val="hy-AM"/>
              </w:rPr>
              <w:t xml:space="preserve"> </w:t>
            </w:r>
            <w:r w:rsidRPr="00BC71A8">
              <w:rPr>
                <w:rFonts w:ascii="GHEA Grapalat" w:hAnsi="GHEA Grapalat" w:cs="GHEA Grapalat"/>
                <w:color w:val="000000"/>
                <w:sz w:val="16"/>
                <w:szCs w:val="16"/>
                <w:shd w:val="clear" w:color="auto" w:fill="FFFFFF"/>
                <w:lang w:val="hy-AM"/>
              </w:rPr>
              <w:t>дезинфекции</w:t>
            </w:r>
            <w:r w:rsidRPr="00BC71A8">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56EB7501" w14:textId="7CA4C9B2"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21F48E64" w14:textId="77777777" w:rsidR="009E5C3F" w:rsidRPr="00B138F3" w:rsidRDefault="009E5C3F" w:rsidP="009E5C3F">
            <w:pPr>
              <w:widowControl w:val="0"/>
              <w:jc w:val="center"/>
              <w:rPr>
                <w:rFonts w:ascii="GHEA Grapalat" w:hAnsi="GHEA Grapalat"/>
                <w:sz w:val="16"/>
                <w:szCs w:val="16"/>
              </w:rPr>
            </w:pPr>
          </w:p>
        </w:tc>
        <w:tc>
          <w:tcPr>
            <w:tcW w:w="1134" w:type="dxa"/>
          </w:tcPr>
          <w:p w14:paraId="3E0762CD"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3C662F76" w14:textId="734BEC6F"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en-US"/>
              </w:rPr>
              <w:t>15</w:t>
            </w:r>
          </w:p>
        </w:tc>
        <w:tc>
          <w:tcPr>
            <w:tcW w:w="709" w:type="dxa"/>
            <w:vAlign w:val="center"/>
          </w:tcPr>
          <w:p w14:paraId="3737854E" w14:textId="011CE623"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6801C718" w14:textId="6C11B1CE"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273FC1AE" w14:textId="738725F3"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0A380CF3" w14:textId="77777777" w:rsidTr="001B29C1">
        <w:trPr>
          <w:gridAfter w:val="1"/>
          <w:wAfter w:w="31" w:type="dxa"/>
          <w:trHeight w:val="246"/>
          <w:jc w:val="center"/>
        </w:trPr>
        <w:tc>
          <w:tcPr>
            <w:tcW w:w="1242" w:type="dxa"/>
          </w:tcPr>
          <w:p w14:paraId="1FA4B524" w14:textId="1CE56866" w:rsidR="009E5C3F" w:rsidRDefault="009E5C3F" w:rsidP="009E5C3F">
            <w:pPr>
              <w:widowControl w:val="0"/>
              <w:jc w:val="center"/>
              <w:rPr>
                <w:rFonts w:ascii="GHEA Grapalat" w:hAnsi="GHEA Grapalat"/>
                <w:sz w:val="16"/>
                <w:szCs w:val="16"/>
              </w:rPr>
            </w:pPr>
            <w:r>
              <w:rPr>
                <w:rFonts w:ascii="GHEA Grapalat" w:hAnsi="GHEA Grapalat"/>
                <w:sz w:val="16"/>
                <w:szCs w:val="16"/>
              </w:rPr>
              <w:t>46</w:t>
            </w:r>
          </w:p>
        </w:tc>
        <w:tc>
          <w:tcPr>
            <w:tcW w:w="1282" w:type="dxa"/>
            <w:vAlign w:val="center"/>
          </w:tcPr>
          <w:p w14:paraId="0CC5E28C" w14:textId="2842A32D"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15841100</w:t>
            </w:r>
          </w:p>
        </w:tc>
        <w:tc>
          <w:tcPr>
            <w:tcW w:w="1559" w:type="dxa"/>
            <w:vAlign w:val="center"/>
          </w:tcPr>
          <w:p w14:paraId="1E90DEBE" w14:textId="454E8E68" w:rsidR="009E5C3F" w:rsidRPr="00B138F3" w:rsidRDefault="009E5C3F" w:rsidP="009E5C3F">
            <w:pPr>
              <w:widowControl w:val="0"/>
              <w:jc w:val="center"/>
              <w:rPr>
                <w:rFonts w:ascii="GHEA Grapalat" w:hAnsi="GHEA Grapalat"/>
                <w:sz w:val="16"/>
                <w:szCs w:val="16"/>
              </w:rPr>
            </w:pPr>
            <w:r w:rsidRPr="004B6FCF">
              <w:rPr>
                <w:rFonts w:ascii="GHEA Grapalat" w:hAnsi="GHEA Grapalat" w:cs="Sylfaen"/>
                <w:color w:val="000000"/>
                <w:sz w:val="16"/>
                <w:szCs w:val="16"/>
                <w:shd w:val="clear" w:color="auto" w:fill="FFFFFF"/>
                <w:lang w:val="hy-AM"/>
              </w:rPr>
              <w:t>какао</w:t>
            </w:r>
          </w:p>
        </w:tc>
        <w:tc>
          <w:tcPr>
            <w:tcW w:w="1285" w:type="dxa"/>
          </w:tcPr>
          <w:p w14:paraId="36BDD63F" w14:textId="77777777" w:rsidR="009E5C3F" w:rsidRPr="00B138F3" w:rsidRDefault="009E5C3F" w:rsidP="009E5C3F">
            <w:pPr>
              <w:widowControl w:val="0"/>
              <w:jc w:val="center"/>
              <w:rPr>
                <w:rFonts w:ascii="GHEA Grapalat" w:hAnsi="GHEA Grapalat"/>
                <w:sz w:val="16"/>
                <w:szCs w:val="16"/>
              </w:rPr>
            </w:pPr>
          </w:p>
        </w:tc>
        <w:tc>
          <w:tcPr>
            <w:tcW w:w="3356" w:type="dxa"/>
            <w:vAlign w:val="bottom"/>
          </w:tcPr>
          <w:p w14:paraId="2BD103B5" w14:textId="59C3B95C" w:rsidR="009E5C3F" w:rsidRPr="00B138F3" w:rsidRDefault="009E5C3F" w:rsidP="009E5C3F">
            <w:pPr>
              <w:widowControl w:val="0"/>
              <w:jc w:val="center"/>
              <w:rPr>
                <w:rFonts w:ascii="GHEA Grapalat" w:hAnsi="GHEA Grapalat"/>
                <w:sz w:val="16"/>
                <w:szCs w:val="16"/>
              </w:rPr>
            </w:pPr>
            <w:r w:rsidRPr="004B6FCF">
              <w:rPr>
                <w:rFonts w:ascii="GHEA Grapalat" w:hAnsi="GHEA Grapalat" w:cs="Sylfaen"/>
                <w:color w:val="000000"/>
                <w:sz w:val="16"/>
                <w:szCs w:val="16"/>
                <w:shd w:val="clear" w:color="auto" w:fill="FFFFFF"/>
                <w:lang w:val="hy-AM"/>
              </w:rPr>
              <w:t xml:space="preserve">Светло-коричневый до темно-коричневого порошок, без серых следов, без постороннего вкуса и запаха, пищевая и энергетическая ценность на 100 грамм: 27,3 грамма, жиры: 10,0 грамма, углеводы: 12,2 грамма, витамин РПП 1,8 мг, витамин В1 0,1 мг, витамин В2 0,2 </w:t>
            </w:r>
            <w:r w:rsidRPr="004B6FCF">
              <w:rPr>
                <w:rFonts w:ascii="Cambria Math" w:hAnsi="Cambria Math" w:cs="Cambria Math"/>
                <w:color w:val="000000"/>
                <w:sz w:val="16"/>
                <w:szCs w:val="16"/>
                <w:shd w:val="clear" w:color="auto" w:fill="FFFFFF"/>
                <w:lang w:val="hy-AM"/>
              </w:rPr>
              <w:t>​​</w:t>
            </w:r>
            <w:r w:rsidRPr="004B6FCF">
              <w:rPr>
                <w:rFonts w:ascii="GHEA Grapalat" w:hAnsi="GHEA Grapalat" w:cs="Sylfaen"/>
                <w:color w:val="000000"/>
                <w:sz w:val="16"/>
                <w:szCs w:val="16"/>
                <w:shd w:val="clear" w:color="auto" w:fill="FFFFFF"/>
                <w:lang w:val="hy-AM"/>
              </w:rPr>
              <w:t>мг, Na 13 мг, K 1509 мг, Ca 128 мг, Mg 425 мг, P655 мг. Энергетическая ценность 289 ккал. Хранить в сухом и прохладном месте при температуре воздуха 18+3°C и относительной влажности не более 75%. Безопасность: соответствует гигиеническим нормам № 2-III-4.9-01-2010, маркировка: статья 8 Закона РА «О безопасности пищевых продуктов». Остаточный срок годности не менее 80%. ГОСТ 108-76 или эквивалент.</w:t>
            </w:r>
            <w:r>
              <w:rPr>
                <w:rFonts w:ascii="GHEA Grapalat" w:hAnsi="GHEA Grapalat" w:cs="Sylfaen"/>
                <w:color w:val="000000"/>
                <w:sz w:val="16"/>
                <w:szCs w:val="16"/>
                <w:shd w:val="clear" w:color="auto" w:fill="FFFFFF"/>
              </w:rPr>
              <w:t xml:space="preserve"> </w:t>
            </w:r>
            <w:r w:rsidRPr="004B6FCF">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«Продукты питания с точки зрения их маркировки» (ТС ТУ № 022/2011), принятыми Постановлением Комиссии Таможенного союза от 9 декабря 2011 г. № 881, «Продукты питания с точки зрения их маркировки» (ТС ТУ № 005/2011), «О безопасности упаковки» (ТС ТУ № 005/2011), принятыми Постановлением Комиссии Таможенного союза от 16 августа 2011 г. № 769.Поставка осуществляется не реже двух раз в месяц. Конкретная дата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обычной почте или телефону.Поставка осуществляется за счет поставщика по адресам, указанным в соответствующих детских садах, до 12:00. *Средствами транспорта, предназначенного для перевозки пищевых продуктов, утвержденного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средствами транспорта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4B6FCF">
              <w:rPr>
                <w:rFonts w:ascii="Cambria Math" w:hAnsi="Cambria Math" w:cs="Cambria Math"/>
                <w:color w:val="000000"/>
                <w:sz w:val="16"/>
                <w:szCs w:val="16"/>
                <w:shd w:val="clear" w:color="auto" w:fill="FFFFFF"/>
                <w:lang w:val="hy-AM"/>
              </w:rPr>
              <w:t>​​</w:t>
            </w:r>
            <w:r w:rsidRPr="004B6FCF">
              <w:rPr>
                <w:rFonts w:ascii="GHEA Grapalat" w:hAnsi="GHEA Grapalat" w:cs="GHEA Grapalat"/>
                <w:color w:val="000000"/>
                <w:sz w:val="16"/>
                <w:szCs w:val="16"/>
                <w:shd w:val="clear" w:color="auto" w:fill="FFFFFF"/>
                <w:lang w:val="hy-AM"/>
              </w:rPr>
              <w:t>из</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моющихся</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и</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нетоксичных</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материалов</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и</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должна</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периодически</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подвергаться</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необходимой</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чистке</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мытью</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и</w:t>
            </w:r>
            <w:r w:rsidRPr="004B6FCF">
              <w:rPr>
                <w:rFonts w:ascii="GHEA Grapalat" w:hAnsi="GHEA Grapalat" w:cs="Sylfaen"/>
                <w:color w:val="000000"/>
                <w:sz w:val="16"/>
                <w:szCs w:val="16"/>
                <w:shd w:val="clear" w:color="auto" w:fill="FFFFFF"/>
                <w:lang w:val="hy-AM"/>
              </w:rPr>
              <w:t xml:space="preserve"> </w:t>
            </w:r>
            <w:r w:rsidRPr="004B6FCF">
              <w:rPr>
                <w:rFonts w:ascii="GHEA Grapalat" w:hAnsi="GHEA Grapalat" w:cs="GHEA Grapalat"/>
                <w:color w:val="000000"/>
                <w:sz w:val="16"/>
                <w:szCs w:val="16"/>
                <w:shd w:val="clear" w:color="auto" w:fill="FFFFFF"/>
                <w:lang w:val="hy-AM"/>
              </w:rPr>
              <w:t>дезинфекции</w:t>
            </w:r>
            <w:r w:rsidRPr="004B6FCF">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продукту.</w:t>
            </w:r>
          </w:p>
        </w:tc>
        <w:tc>
          <w:tcPr>
            <w:tcW w:w="1085" w:type="dxa"/>
            <w:vAlign w:val="center"/>
          </w:tcPr>
          <w:p w14:paraId="0C8801E9" w14:textId="6D56448C"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58BE023D" w14:textId="77777777" w:rsidR="009E5C3F" w:rsidRPr="00B138F3" w:rsidRDefault="009E5C3F" w:rsidP="009E5C3F">
            <w:pPr>
              <w:widowControl w:val="0"/>
              <w:jc w:val="center"/>
              <w:rPr>
                <w:rFonts w:ascii="GHEA Grapalat" w:hAnsi="GHEA Grapalat"/>
                <w:sz w:val="16"/>
                <w:szCs w:val="16"/>
              </w:rPr>
            </w:pPr>
          </w:p>
        </w:tc>
        <w:tc>
          <w:tcPr>
            <w:tcW w:w="1134" w:type="dxa"/>
          </w:tcPr>
          <w:p w14:paraId="0C68B9A7"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28A6E6D4" w14:textId="65D4AB1B"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en-US"/>
              </w:rPr>
              <w:t>3</w:t>
            </w:r>
          </w:p>
        </w:tc>
        <w:tc>
          <w:tcPr>
            <w:tcW w:w="709" w:type="dxa"/>
            <w:vAlign w:val="center"/>
          </w:tcPr>
          <w:p w14:paraId="25F21E78" w14:textId="7E68FB7F"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5487B80F" w14:textId="3F4F636B"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75AD08D0" w14:textId="6A1729E3"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432F6E15" w14:textId="77777777" w:rsidTr="001B29C1">
        <w:trPr>
          <w:gridAfter w:val="1"/>
          <w:wAfter w:w="31" w:type="dxa"/>
          <w:trHeight w:val="246"/>
          <w:jc w:val="center"/>
        </w:trPr>
        <w:tc>
          <w:tcPr>
            <w:tcW w:w="1242" w:type="dxa"/>
          </w:tcPr>
          <w:p w14:paraId="235583A5" w14:textId="4426E9B9" w:rsidR="009E5C3F" w:rsidRDefault="009E5C3F" w:rsidP="009E5C3F">
            <w:pPr>
              <w:widowControl w:val="0"/>
              <w:jc w:val="center"/>
              <w:rPr>
                <w:rFonts w:ascii="GHEA Grapalat" w:hAnsi="GHEA Grapalat"/>
                <w:sz w:val="16"/>
                <w:szCs w:val="16"/>
              </w:rPr>
            </w:pPr>
            <w:r>
              <w:rPr>
                <w:rFonts w:ascii="GHEA Grapalat" w:hAnsi="GHEA Grapalat"/>
                <w:sz w:val="16"/>
                <w:szCs w:val="16"/>
              </w:rPr>
              <w:t>47</w:t>
            </w:r>
          </w:p>
        </w:tc>
        <w:tc>
          <w:tcPr>
            <w:tcW w:w="1282" w:type="dxa"/>
            <w:vAlign w:val="center"/>
          </w:tcPr>
          <w:p w14:paraId="22A821B7" w14:textId="0776A1F3"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15872400</w:t>
            </w:r>
          </w:p>
        </w:tc>
        <w:tc>
          <w:tcPr>
            <w:tcW w:w="1559" w:type="dxa"/>
            <w:vAlign w:val="bottom"/>
          </w:tcPr>
          <w:p w14:paraId="27223BFA" w14:textId="53BB8D87" w:rsidR="009E5C3F" w:rsidRPr="00B138F3" w:rsidRDefault="009E5C3F" w:rsidP="009E5C3F">
            <w:pPr>
              <w:widowControl w:val="0"/>
              <w:jc w:val="center"/>
              <w:rPr>
                <w:rFonts w:ascii="GHEA Grapalat" w:hAnsi="GHEA Grapalat"/>
                <w:sz w:val="16"/>
                <w:szCs w:val="16"/>
              </w:rPr>
            </w:pPr>
            <w:r w:rsidRPr="00334CD3">
              <w:rPr>
                <w:rFonts w:ascii="GHEA Grapalat" w:hAnsi="GHEA Grapalat" w:cs="Sylfaen"/>
                <w:color w:val="000000"/>
                <w:sz w:val="16"/>
                <w:szCs w:val="16"/>
                <w:shd w:val="clear" w:color="auto" w:fill="FFFFFF"/>
                <w:lang w:val="hy-AM"/>
              </w:rPr>
              <w:t>Соль, пищевая</w:t>
            </w:r>
          </w:p>
        </w:tc>
        <w:tc>
          <w:tcPr>
            <w:tcW w:w="1285" w:type="dxa"/>
          </w:tcPr>
          <w:p w14:paraId="6763BF22" w14:textId="77777777" w:rsidR="009E5C3F" w:rsidRPr="00B138F3" w:rsidRDefault="009E5C3F" w:rsidP="009E5C3F">
            <w:pPr>
              <w:widowControl w:val="0"/>
              <w:jc w:val="center"/>
              <w:rPr>
                <w:rFonts w:ascii="GHEA Grapalat" w:hAnsi="GHEA Grapalat"/>
                <w:sz w:val="16"/>
                <w:szCs w:val="16"/>
              </w:rPr>
            </w:pPr>
          </w:p>
        </w:tc>
        <w:tc>
          <w:tcPr>
            <w:tcW w:w="3356" w:type="dxa"/>
            <w:vAlign w:val="bottom"/>
          </w:tcPr>
          <w:p w14:paraId="4417C753" w14:textId="77777777" w:rsidR="009E5C3F" w:rsidRPr="00334CD3" w:rsidRDefault="009E5C3F" w:rsidP="009E5C3F">
            <w:pPr>
              <w:jc w:val="both"/>
              <w:rPr>
                <w:rFonts w:ascii="GHEA Grapalat" w:hAnsi="GHEA Grapalat" w:cs="Sylfaen"/>
                <w:color w:val="000000"/>
                <w:sz w:val="16"/>
                <w:szCs w:val="16"/>
                <w:shd w:val="clear" w:color="auto" w:fill="FFFFFF"/>
                <w:lang w:val="hy-AM"/>
              </w:rPr>
            </w:pPr>
            <w:r w:rsidRPr="00334CD3">
              <w:rPr>
                <w:rFonts w:ascii="GHEA Grapalat" w:hAnsi="GHEA Grapalat" w:cs="Sylfaen"/>
                <w:color w:val="000000"/>
                <w:sz w:val="16"/>
                <w:szCs w:val="16"/>
                <w:shd w:val="clear" w:color="auto" w:fill="FFFFFF"/>
                <w:lang w:val="hy-AM"/>
              </w:rPr>
              <w:t>Мелкая поваренная соль, йодированная; «Пищевая соль высшего и сверхвысокого качества, белая, кристаллическая, сыпучий материал, не допускается наличие посторонних механических примесей, массовая доля влаги - не более 0,1% для сверхвысококачественной соли и не более 0,7% для высококачественной, упаковка - заводская, вес - 1 килограмм. АСТ 239-2005 или эквивалент.</w:t>
            </w:r>
          </w:p>
          <w:p w14:paraId="78A868F8" w14:textId="5F4692D1" w:rsidR="009E5C3F" w:rsidRPr="00B138F3" w:rsidRDefault="009E5C3F" w:rsidP="009E5C3F">
            <w:pPr>
              <w:widowControl w:val="0"/>
              <w:jc w:val="center"/>
              <w:rPr>
                <w:rFonts w:ascii="GHEA Grapalat" w:hAnsi="GHEA Grapalat"/>
                <w:sz w:val="16"/>
                <w:szCs w:val="16"/>
              </w:rPr>
            </w:pPr>
            <w:r w:rsidRPr="00334CD3">
              <w:rPr>
                <w:rFonts w:ascii="GHEA Grapalat" w:hAnsi="GHEA Grapalat" w:cs="Sylfaen"/>
                <w:color w:val="000000"/>
                <w:sz w:val="16"/>
                <w:szCs w:val="16"/>
                <w:shd w:val="clear" w:color="auto" w:fill="FFFFFF"/>
                <w:lang w:val="hy-AM"/>
              </w:rPr>
              <w:t>Безопасность, маркировка и упаковка: пищевые продукты должны проходить оценку соответствия в соответствии с Техническими регламентами Таможенного союза «О безопасности пищевых продуктов» (ТС 021/2011), утвержденными Постановлением Комиссии Таможенного союза № 880 от 9 декабря 2011 г., «О маркировке пищевых продуктов» (ТС 022/2011), утвержденными Постановлением Комиссии Таможенного союза № 881 от 9 декабря 2011 г., «О безопасности упаковки» (ТС 005/2011), утвержденными Постановлением Комиссии Таможенного союза № 769 от 16 августа». 2011 г., и отмечен единым знаком обращения на территории Евразийского экономического союза.</w:t>
            </w:r>
            <w:r>
              <w:rPr>
                <w:rFonts w:ascii="GHEA Grapalat" w:hAnsi="GHEA Grapalat" w:cs="Sylfaen"/>
                <w:color w:val="000000"/>
                <w:sz w:val="16"/>
                <w:szCs w:val="16"/>
                <w:shd w:val="clear" w:color="auto" w:fill="FFFFFF"/>
              </w:rPr>
              <w:t xml:space="preserve"> </w:t>
            </w:r>
            <w:r w:rsidRPr="00334CD3">
              <w:rPr>
                <w:rFonts w:ascii="GHEA Grapalat" w:hAnsi="GHEA Grapalat" w:cs="Sylfaen"/>
                <w:color w:val="000000"/>
                <w:sz w:val="16"/>
                <w:szCs w:val="16"/>
                <w:shd w:val="clear" w:color="auto" w:fill="FFFFFF"/>
                <w:lang w:val="hy-AM"/>
              </w:rPr>
              <w:t xml:space="preserve">Поставка осуществляется не реже двух раз в месяц. Дата поставки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телефону.Поставка осуществляется за счет Поставщика в соответствующие детские сады до 12:00, *средством транспорта, предназначенного для перевозки пищевых продуктов, утвержденного Приказом № 85-Н Главы Государственной службы безопасности пищевых продуктов Министерства сельского хозяйства Республики Армения от 2017 г.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а) включая грызунов и насекомых; б) внутренняя поверхность грузовых отсеков и контейнеров транспортных средств должна быть изготовлена </w:t>
            </w:r>
            <w:r w:rsidRPr="00334CD3">
              <w:rPr>
                <w:rFonts w:ascii="Cambria Math" w:hAnsi="Cambria Math" w:cs="Cambria Math"/>
                <w:color w:val="000000"/>
                <w:sz w:val="16"/>
                <w:szCs w:val="16"/>
                <w:shd w:val="clear" w:color="auto" w:fill="FFFFFF"/>
                <w:lang w:val="hy-AM"/>
              </w:rPr>
              <w:t>​​</w:t>
            </w:r>
            <w:r w:rsidRPr="00334CD3">
              <w:rPr>
                <w:rFonts w:ascii="GHEA Grapalat" w:hAnsi="GHEA Grapalat" w:cs="GHEA Grapalat"/>
                <w:color w:val="000000"/>
                <w:sz w:val="16"/>
                <w:szCs w:val="16"/>
                <w:shd w:val="clear" w:color="auto" w:fill="FFFFFF"/>
                <w:lang w:val="hy-AM"/>
              </w:rPr>
              <w:t>из</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моющихся</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и</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нетоксичных</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материалов</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и</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должна</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периодически</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подвергаться</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необходимой</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очистке</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мытью</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и</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дезинфекции</w:t>
            </w:r>
            <w:r w:rsidRPr="00334CD3">
              <w:rPr>
                <w:rFonts w:ascii="GHEA Grapalat" w:hAnsi="GHEA Grapalat" w:cs="Sylfaen"/>
                <w:color w:val="000000"/>
                <w:sz w:val="16"/>
                <w:szCs w:val="16"/>
                <w:shd w:val="clear" w:color="auto" w:fill="FFFFFF"/>
                <w:lang w:val="hy-AM"/>
              </w:rPr>
              <w:t>.*Для видов продуктов питания, указанных в данном решении.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для фактически поставленной продукции.</w:t>
            </w:r>
          </w:p>
        </w:tc>
        <w:tc>
          <w:tcPr>
            <w:tcW w:w="1085" w:type="dxa"/>
            <w:vAlign w:val="center"/>
          </w:tcPr>
          <w:p w14:paraId="6FCFE854" w14:textId="61C70F79"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1610D0A2" w14:textId="77777777" w:rsidR="009E5C3F" w:rsidRPr="00B138F3" w:rsidRDefault="009E5C3F" w:rsidP="009E5C3F">
            <w:pPr>
              <w:widowControl w:val="0"/>
              <w:jc w:val="center"/>
              <w:rPr>
                <w:rFonts w:ascii="GHEA Grapalat" w:hAnsi="GHEA Grapalat"/>
                <w:sz w:val="16"/>
                <w:szCs w:val="16"/>
              </w:rPr>
            </w:pPr>
          </w:p>
        </w:tc>
        <w:tc>
          <w:tcPr>
            <w:tcW w:w="1134" w:type="dxa"/>
          </w:tcPr>
          <w:p w14:paraId="1E20A2E8"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65165FC4" w14:textId="6D702E88"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en-US"/>
              </w:rPr>
              <w:t>40</w:t>
            </w:r>
          </w:p>
        </w:tc>
        <w:tc>
          <w:tcPr>
            <w:tcW w:w="709" w:type="dxa"/>
            <w:vAlign w:val="center"/>
          </w:tcPr>
          <w:p w14:paraId="2664D8F7" w14:textId="779B5CB2"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05E451C1" w14:textId="19800B92"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2320FA4F" w14:textId="5E4F7E18"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1B6DE638" w14:textId="77777777" w:rsidTr="001B29C1">
        <w:trPr>
          <w:gridAfter w:val="1"/>
          <w:wAfter w:w="31" w:type="dxa"/>
          <w:trHeight w:val="246"/>
          <w:jc w:val="center"/>
        </w:trPr>
        <w:tc>
          <w:tcPr>
            <w:tcW w:w="1242" w:type="dxa"/>
          </w:tcPr>
          <w:p w14:paraId="0D9EFD1D" w14:textId="0FE8704A" w:rsidR="009E5C3F" w:rsidRDefault="009E5C3F" w:rsidP="009E5C3F">
            <w:pPr>
              <w:widowControl w:val="0"/>
              <w:jc w:val="center"/>
              <w:rPr>
                <w:rFonts w:ascii="GHEA Grapalat" w:hAnsi="GHEA Grapalat"/>
                <w:sz w:val="16"/>
                <w:szCs w:val="16"/>
              </w:rPr>
            </w:pPr>
            <w:r>
              <w:rPr>
                <w:rFonts w:ascii="GHEA Grapalat" w:hAnsi="GHEA Grapalat"/>
                <w:sz w:val="16"/>
                <w:szCs w:val="16"/>
              </w:rPr>
              <w:t>48</w:t>
            </w:r>
          </w:p>
        </w:tc>
        <w:tc>
          <w:tcPr>
            <w:tcW w:w="1282" w:type="dxa"/>
            <w:vAlign w:val="center"/>
          </w:tcPr>
          <w:p w14:paraId="27610114" w14:textId="4B84FABC"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15872600</w:t>
            </w:r>
          </w:p>
        </w:tc>
        <w:tc>
          <w:tcPr>
            <w:tcW w:w="1559" w:type="dxa"/>
            <w:vAlign w:val="center"/>
          </w:tcPr>
          <w:p w14:paraId="4F7310F1" w14:textId="0C61D934" w:rsidR="009E5C3F" w:rsidRPr="00B138F3" w:rsidRDefault="009E5C3F" w:rsidP="009E5C3F">
            <w:pPr>
              <w:widowControl w:val="0"/>
              <w:jc w:val="center"/>
              <w:rPr>
                <w:rFonts w:ascii="GHEA Grapalat" w:hAnsi="GHEA Grapalat"/>
                <w:sz w:val="16"/>
                <w:szCs w:val="16"/>
              </w:rPr>
            </w:pPr>
            <w:r w:rsidRPr="00334CD3">
              <w:rPr>
                <w:rFonts w:ascii="GHEA Grapalat" w:hAnsi="GHEA Grapalat" w:cs="Sylfaen"/>
                <w:color w:val="000000"/>
                <w:sz w:val="16"/>
                <w:szCs w:val="16"/>
                <w:shd w:val="clear" w:color="auto" w:fill="FFFFFF"/>
                <w:lang w:val="hy-AM"/>
              </w:rPr>
              <w:t>Пищевая сода</w:t>
            </w:r>
          </w:p>
        </w:tc>
        <w:tc>
          <w:tcPr>
            <w:tcW w:w="1285" w:type="dxa"/>
          </w:tcPr>
          <w:p w14:paraId="0C5DBBA1"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02F3CD4F" w14:textId="7D6DBE5C" w:rsidR="009E5C3F" w:rsidRPr="00B138F3" w:rsidRDefault="009E5C3F" w:rsidP="009E5C3F">
            <w:pPr>
              <w:widowControl w:val="0"/>
              <w:jc w:val="center"/>
              <w:rPr>
                <w:rFonts w:ascii="GHEA Grapalat" w:hAnsi="GHEA Grapalat"/>
                <w:sz w:val="16"/>
                <w:szCs w:val="16"/>
              </w:rPr>
            </w:pPr>
            <w:r w:rsidRPr="00334CD3">
              <w:rPr>
                <w:rFonts w:ascii="GHEA Grapalat" w:hAnsi="GHEA Grapalat" w:cs="Sylfaen"/>
                <w:color w:val="000000"/>
                <w:sz w:val="16"/>
                <w:szCs w:val="16"/>
                <w:shd w:val="clear" w:color="auto" w:fill="FFFFFF"/>
                <w:lang w:val="hy-AM"/>
              </w:rPr>
              <w:t>Мелкодисперсная, белая, ароматизирующая добавка, используемая в пищевых продуктах. В заводской упаковке, картонной коробке – 1 кг; в соответствии с действующими нормами и стандартами Республики Армения ГОСТ 2156-76 или эквивалентными.</w:t>
            </w:r>
            <w:r>
              <w:rPr>
                <w:rFonts w:ascii="GHEA Grapalat" w:hAnsi="GHEA Grapalat" w:cs="Sylfaen"/>
                <w:color w:val="000000"/>
                <w:sz w:val="16"/>
                <w:szCs w:val="16"/>
                <w:shd w:val="clear" w:color="auto" w:fill="FFFFFF"/>
              </w:rPr>
              <w:t xml:space="preserve"> </w:t>
            </w:r>
            <w:r w:rsidRPr="00334CD3">
              <w:rPr>
                <w:rFonts w:ascii="GHEA Grapalat" w:hAnsi="GHEA Grapalat" w:cs="Sylfaen"/>
                <w:color w:val="000000"/>
                <w:sz w:val="16"/>
                <w:szCs w:val="16"/>
                <w:shd w:val="clear" w:color="auto" w:fill="FFFFFF"/>
                <w:lang w:val="hy-AM"/>
              </w:rPr>
              <w:t xml:space="preserve">Безопасная упаковка, маркировка и идентификация в соответствии с техническими регламентами «О безопасности пищевых продуктов» (ТС ТС № 021/2011), принятыми Постановлением Комиссии Таможенного Союза от 9 декабря 2011 г. № 880, «О пищевых продуктах в части их маркировки» (ТС ТС № 022/2011), «О безопасности упаковки» (ТС ТС 005/2011), принятыми Постановлением Комиссии Таможенного Союза от 16 августа 2011 г. № 769.Поставка осуществляется не реже двух раз в месяц. Конкретный день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телефону.Доставка осуществляется за счет Поставщика в соответствующие детские сады по указанным адресам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334CD3">
              <w:rPr>
                <w:rFonts w:ascii="Cambria Math" w:hAnsi="Cambria Math" w:cs="Cambria Math"/>
                <w:color w:val="000000"/>
                <w:sz w:val="16"/>
                <w:szCs w:val="16"/>
                <w:shd w:val="clear" w:color="auto" w:fill="FFFFFF"/>
                <w:lang w:val="hy-AM"/>
              </w:rPr>
              <w:t>​​</w:t>
            </w:r>
            <w:r w:rsidRPr="00334CD3">
              <w:rPr>
                <w:rFonts w:ascii="GHEA Grapalat" w:hAnsi="GHEA Grapalat" w:cs="GHEA Grapalat"/>
                <w:color w:val="000000"/>
                <w:sz w:val="16"/>
                <w:szCs w:val="16"/>
                <w:shd w:val="clear" w:color="auto" w:fill="FFFFFF"/>
                <w:lang w:val="hy-AM"/>
              </w:rPr>
              <w:t>из</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моющихся</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и</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нетоксичных</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материалов</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и</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должна</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периодически</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подвергаться</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необходимой</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чистке</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мытью</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и</w:t>
            </w:r>
            <w:r w:rsidRPr="00334CD3">
              <w:rPr>
                <w:rFonts w:ascii="GHEA Grapalat" w:hAnsi="GHEA Grapalat" w:cs="Sylfaen"/>
                <w:color w:val="000000"/>
                <w:sz w:val="16"/>
                <w:szCs w:val="16"/>
                <w:shd w:val="clear" w:color="auto" w:fill="FFFFFF"/>
                <w:lang w:val="hy-AM"/>
              </w:rPr>
              <w:t xml:space="preserve"> дезинфекции.*Для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5E17FD8E" w14:textId="316230A6"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596710B8" w14:textId="77777777" w:rsidR="009E5C3F" w:rsidRPr="00B138F3" w:rsidRDefault="009E5C3F" w:rsidP="009E5C3F">
            <w:pPr>
              <w:widowControl w:val="0"/>
              <w:jc w:val="center"/>
              <w:rPr>
                <w:rFonts w:ascii="GHEA Grapalat" w:hAnsi="GHEA Grapalat"/>
                <w:sz w:val="16"/>
                <w:szCs w:val="16"/>
              </w:rPr>
            </w:pPr>
          </w:p>
        </w:tc>
        <w:tc>
          <w:tcPr>
            <w:tcW w:w="1134" w:type="dxa"/>
          </w:tcPr>
          <w:p w14:paraId="61F95568"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354E6C92" w14:textId="213AE352"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en-US"/>
              </w:rPr>
              <w:t>5</w:t>
            </w:r>
          </w:p>
        </w:tc>
        <w:tc>
          <w:tcPr>
            <w:tcW w:w="709" w:type="dxa"/>
            <w:vAlign w:val="center"/>
          </w:tcPr>
          <w:p w14:paraId="1CA7E533" w14:textId="17413E3B"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701085EE" w14:textId="54C63D93"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44EEE256" w14:textId="105B4F45"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66A69D51" w14:textId="77777777" w:rsidTr="001B29C1">
        <w:trPr>
          <w:gridAfter w:val="1"/>
          <w:wAfter w:w="31" w:type="dxa"/>
          <w:trHeight w:val="246"/>
          <w:jc w:val="center"/>
        </w:trPr>
        <w:tc>
          <w:tcPr>
            <w:tcW w:w="1242" w:type="dxa"/>
          </w:tcPr>
          <w:p w14:paraId="6225B82D" w14:textId="21BD1AAD" w:rsidR="009E5C3F" w:rsidRDefault="009E5C3F" w:rsidP="009E5C3F">
            <w:pPr>
              <w:widowControl w:val="0"/>
              <w:jc w:val="center"/>
              <w:rPr>
                <w:rFonts w:ascii="GHEA Grapalat" w:hAnsi="GHEA Grapalat"/>
                <w:sz w:val="16"/>
                <w:szCs w:val="16"/>
              </w:rPr>
            </w:pPr>
            <w:r>
              <w:rPr>
                <w:rFonts w:ascii="GHEA Grapalat" w:hAnsi="GHEA Grapalat"/>
                <w:sz w:val="16"/>
                <w:szCs w:val="16"/>
              </w:rPr>
              <w:t>49</w:t>
            </w:r>
          </w:p>
        </w:tc>
        <w:tc>
          <w:tcPr>
            <w:tcW w:w="1282" w:type="dxa"/>
            <w:vAlign w:val="center"/>
          </w:tcPr>
          <w:p w14:paraId="5C177B46" w14:textId="590411EC"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15871257</w:t>
            </w:r>
          </w:p>
        </w:tc>
        <w:tc>
          <w:tcPr>
            <w:tcW w:w="1559" w:type="dxa"/>
            <w:vAlign w:val="center"/>
          </w:tcPr>
          <w:p w14:paraId="0BE11FF9" w14:textId="3AD0C792" w:rsidR="009E5C3F" w:rsidRPr="00B138F3" w:rsidRDefault="009E5C3F" w:rsidP="009E5C3F">
            <w:pPr>
              <w:widowControl w:val="0"/>
              <w:jc w:val="center"/>
              <w:rPr>
                <w:rFonts w:ascii="GHEA Grapalat" w:hAnsi="GHEA Grapalat"/>
                <w:sz w:val="16"/>
                <w:szCs w:val="16"/>
              </w:rPr>
            </w:pPr>
            <w:r w:rsidRPr="00334CD3">
              <w:rPr>
                <w:rFonts w:ascii="GHEA Grapalat" w:hAnsi="GHEA Grapalat" w:cs="Sylfaen"/>
                <w:color w:val="000000"/>
                <w:sz w:val="16"/>
                <w:szCs w:val="16"/>
                <w:shd w:val="clear" w:color="auto" w:fill="FFFFFF"/>
                <w:lang w:val="hy-AM"/>
              </w:rPr>
              <w:t>Красный перец /молотый/</w:t>
            </w:r>
          </w:p>
        </w:tc>
        <w:tc>
          <w:tcPr>
            <w:tcW w:w="1285" w:type="dxa"/>
          </w:tcPr>
          <w:p w14:paraId="56944A61" w14:textId="77777777" w:rsidR="009E5C3F" w:rsidRPr="00B138F3" w:rsidRDefault="009E5C3F" w:rsidP="009E5C3F">
            <w:pPr>
              <w:widowControl w:val="0"/>
              <w:jc w:val="center"/>
              <w:rPr>
                <w:rFonts w:ascii="GHEA Grapalat" w:hAnsi="GHEA Grapalat"/>
                <w:sz w:val="16"/>
                <w:szCs w:val="16"/>
              </w:rPr>
            </w:pPr>
          </w:p>
        </w:tc>
        <w:tc>
          <w:tcPr>
            <w:tcW w:w="3356" w:type="dxa"/>
            <w:vAlign w:val="bottom"/>
          </w:tcPr>
          <w:p w14:paraId="11F64A8D" w14:textId="213609CB" w:rsidR="009E5C3F" w:rsidRPr="00B138F3" w:rsidRDefault="009E5C3F" w:rsidP="009E5C3F">
            <w:pPr>
              <w:widowControl w:val="0"/>
              <w:jc w:val="center"/>
              <w:rPr>
                <w:rFonts w:ascii="GHEA Grapalat" w:hAnsi="GHEA Grapalat"/>
                <w:sz w:val="16"/>
                <w:szCs w:val="16"/>
              </w:rPr>
            </w:pPr>
            <w:r w:rsidRPr="00334CD3">
              <w:rPr>
                <w:rFonts w:ascii="GHEA Grapalat" w:hAnsi="GHEA Grapalat" w:cs="Sylfaen"/>
                <w:color w:val="000000"/>
                <w:sz w:val="16"/>
                <w:szCs w:val="16"/>
                <w:shd w:val="clear" w:color="auto" w:fill="FFFFFF"/>
                <w:lang w:val="hy-AM"/>
              </w:rPr>
              <w:t>Сладкие /красные/, узкий диаметр не менее 60-70 мм, без повреждений. Отборного или обычного типа.</w:t>
            </w:r>
            <w:r>
              <w:rPr>
                <w:rFonts w:ascii="GHEA Grapalat" w:hAnsi="GHEA Grapalat" w:cs="Sylfaen"/>
                <w:color w:val="000000"/>
                <w:sz w:val="16"/>
                <w:szCs w:val="16"/>
                <w:shd w:val="clear" w:color="auto" w:fill="FFFFFF"/>
              </w:rPr>
              <w:t xml:space="preserve"> </w:t>
            </w:r>
            <w:r w:rsidRPr="00334CD3">
              <w:rPr>
                <w:rFonts w:ascii="GHEA Grapalat" w:hAnsi="GHEA Grapalat" w:cs="Sylfaen"/>
                <w:color w:val="000000"/>
                <w:sz w:val="16"/>
                <w:szCs w:val="16"/>
                <w:shd w:val="clear" w:color="auto" w:fill="FFFFFF"/>
                <w:lang w:val="hy-AM"/>
              </w:rPr>
              <w:t>Согласно стандарту ГОСТ 34325-2017.Безопасная упаковка, маркировка и идентификация в соответствии с техническими регламентами «О безопасности пищевых продуктов» (ТС 021/2011), принятыми Постановлением Комиссии Таможенного Союза от 9 декабря 2011 г. № 880, «О пищевых продуктах с точки зрения их маркировки» (ТС 022/2011), принятыми Постановлением Комиссии Таможенного Союза от 9 декабря 2011 г. № 881, «О пищевых продуктах с точки зрения их маркировки» (ТС 005/2011), принятыми Постановлением Комиссии Таможенного Союза от 16 августа 2011 г. № 769.</w:t>
            </w:r>
            <w:r>
              <w:rPr>
                <w:rFonts w:ascii="GHEA Grapalat" w:hAnsi="GHEA Grapalat" w:cs="Sylfaen"/>
                <w:color w:val="000000"/>
                <w:sz w:val="16"/>
                <w:szCs w:val="16"/>
                <w:shd w:val="clear" w:color="auto" w:fill="FFFFFF"/>
              </w:rPr>
              <w:t xml:space="preserve"> </w:t>
            </w:r>
            <w:r w:rsidRPr="00334CD3">
              <w:rPr>
                <w:rFonts w:ascii="GHEA Grapalat" w:hAnsi="GHEA Grapalat" w:cs="Sylfaen"/>
                <w:color w:val="000000"/>
                <w:sz w:val="16"/>
                <w:szCs w:val="16"/>
                <w:shd w:val="clear" w:color="auto" w:fill="FFFFFF"/>
                <w:lang w:val="hy-AM"/>
              </w:rPr>
              <w:t xml:space="preserve">Поставка осуществляется не реже одного раза в неделю. Конкретный день доставки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телефону.Доставка осуществляется за счет Поставщика в соответствующие детские сады по указанным адресам до 12:00, соответствующим видом транспорта, *видом транспорта,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334CD3">
              <w:rPr>
                <w:rFonts w:ascii="Cambria Math" w:hAnsi="Cambria Math" w:cs="Cambria Math"/>
                <w:color w:val="000000"/>
                <w:sz w:val="16"/>
                <w:szCs w:val="16"/>
                <w:shd w:val="clear" w:color="auto" w:fill="FFFFFF"/>
                <w:lang w:val="hy-AM"/>
              </w:rPr>
              <w:t>​​</w:t>
            </w:r>
            <w:r w:rsidRPr="00334CD3">
              <w:rPr>
                <w:rFonts w:ascii="GHEA Grapalat" w:hAnsi="GHEA Grapalat" w:cs="GHEA Grapalat"/>
                <w:color w:val="000000"/>
                <w:sz w:val="16"/>
                <w:szCs w:val="16"/>
                <w:shd w:val="clear" w:color="auto" w:fill="FFFFFF"/>
                <w:lang w:val="hy-AM"/>
              </w:rPr>
              <w:t>из</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моющихся</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и</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нетоксичных</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материалов</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и</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должна</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периодически</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подвергаться</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необходимой</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чистке</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мытью</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и</w:t>
            </w:r>
            <w:r w:rsidRPr="00334CD3">
              <w:rPr>
                <w:rFonts w:ascii="GHEA Grapalat" w:hAnsi="GHEA Grapalat" w:cs="Sylfaen"/>
                <w:color w:val="000000"/>
                <w:sz w:val="16"/>
                <w:szCs w:val="16"/>
                <w:shd w:val="clear" w:color="auto" w:fill="FFFFFF"/>
                <w:lang w:val="hy-AM"/>
              </w:rPr>
              <w:t xml:space="preserve"> </w:t>
            </w:r>
            <w:r w:rsidRPr="00334CD3">
              <w:rPr>
                <w:rFonts w:ascii="GHEA Grapalat" w:hAnsi="GHEA Grapalat" w:cs="GHEA Grapalat"/>
                <w:color w:val="000000"/>
                <w:sz w:val="16"/>
                <w:szCs w:val="16"/>
                <w:shd w:val="clear" w:color="auto" w:fill="FFFFFF"/>
                <w:lang w:val="hy-AM"/>
              </w:rPr>
              <w:t>дезинфекции</w:t>
            </w:r>
            <w:r w:rsidRPr="00334CD3">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3096B87F" w14:textId="11EF936A"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2130BF99" w14:textId="77777777" w:rsidR="009E5C3F" w:rsidRPr="00B138F3" w:rsidRDefault="009E5C3F" w:rsidP="009E5C3F">
            <w:pPr>
              <w:widowControl w:val="0"/>
              <w:jc w:val="center"/>
              <w:rPr>
                <w:rFonts w:ascii="GHEA Grapalat" w:hAnsi="GHEA Grapalat"/>
                <w:sz w:val="16"/>
                <w:szCs w:val="16"/>
              </w:rPr>
            </w:pPr>
          </w:p>
        </w:tc>
        <w:tc>
          <w:tcPr>
            <w:tcW w:w="1134" w:type="dxa"/>
          </w:tcPr>
          <w:p w14:paraId="663313CA"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508B29F6" w14:textId="10F7840D"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en-US"/>
              </w:rPr>
              <w:t>2.5</w:t>
            </w:r>
          </w:p>
        </w:tc>
        <w:tc>
          <w:tcPr>
            <w:tcW w:w="709" w:type="dxa"/>
            <w:vAlign w:val="center"/>
          </w:tcPr>
          <w:p w14:paraId="05D5ACB2" w14:textId="256578C1"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714ED279" w14:textId="795E13A4"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77ED536E" w14:textId="785EB2C7"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23CA2CBB" w14:textId="77777777" w:rsidTr="001B29C1">
        <w:trPr>
          <w:gridAfter w:val="1"/>
          <w:wAfter w:w="31" w:type="dxa"/>
          <w:trHeight w:val="246"/>
          <w:jc w:val="center"/>
        </w:trPr>
        <w:tc>
          <w:tcPr>
            <w:tcW w:w="1242" w:type="dxa"/>
          </w:tcPr>
          <w:p w14:paraId="20EE1E18" w14:textId="35169A1C" w:rsidR="009E5C3F" w:rsidRDefault="009E5C3F" w:rsidP="009E5C3F">
            <w:pPr>
              <w:widowControl w:val="0"/>
              <w:jc w:val="center"/>
              <w:rPr>
                <w:rFonts w:ascii="GHEA Grapalat" w:hAnsi="GHEA Grapalat"/>
                <w:sz w:val="16"/>
                <w:szCs w:val="16"/>
              </w:rPr>
            </w:pPr>
            <w:r>
              <w:rPr>
                <w:rFonts w:ascii="GHEA Grapalat" w:hAnsi="GHEA Grapalat"/>
                <w:sz w:val="16"/>
                <w:szCs w:val="16"/>
              </w:rPr>
              <w:t>50</w:t>
            </w:r>
          </w:p>
        </w:tc>
        <w:tc>
          <w:tcPr>
            <w:tcW w:w="1282" w:type="dxa"/>
            <w:vAlign w:val="center"/>
          </w:tcPr>
          <w:p w14:paraId="6A05473F" w14:textId="674DE545"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15612180</w:t>
            </w:r>
          </w:p>
        </w:tc>
        <w:tc>
          <w:tcPr>
            <w:tcW w:w="1559" w:type="dxa"/>
            <w:vAlign w:val="bottom"/>
          </w:tcPr>
          <w:p w14:paraId="678B357E" w14:textId="62CC8FB4" w:rsidR="009E5C3F" w:rsidRPr="00B138F3" w:rsidRDefault="009E5C3F" w:rsidP="009E5C3F">
            <w:pPr>
              <w:widowControl w:val="0"/>
              <w:jc w:val="center"/>
              <w:rPr>
                <w:rFonts w:ascii="GHEA Grapalat" w:hAnsi="GHEA Grapalat"/>
                <w:sz w:val="16"/>
                <w:szCs w:val="16"/>
              </w:rPr>
            </w:pPr>
            <w:r w:rsidRPr="007E419D">
              <w:rPr>
                <w:rFonts w:ascii="GHEA Grapalat" w:hAnsi="GHEA Grapalat" w:cs="Sylfaen"/>
                <w:color w:val="000000"/>
                <w:sz w:val="16"/>
                <w:szCs w:val="16"/>
                <w:shd w:val="clear" w:color="auto" w:fill="FFFFFF"/>
                <w:lang w:val="hy-AM"/>
              </w:rPr>
              <w:t>Высококачественная пшеничная мука</w:t>
            </w:r>
          </w:p>
        </w:tc>
        <w:tc>
          <w:tcPr>
            <w:tcW w:w="1285" w:type="dxa"/>
          </w:tcPr>
          <w:p w14:paraId="62901B68"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4D784F8E" w14:textId="53E6E622" w:rsidR="009E5C3F" w:rsidRPr="00B138F3" w:rsidRDefault="009E5C3F" w:rsidP="009E5C3F">
            <w:pPr>
              <w:widowControl w:val="0"/>
              <w:jc w:val="center"/>
              <w:rPr>
                <w:rFonts w:ascii="GHEA Grapalat" w:hAnsi="GHEA Grapalat"/>
                <w:sz w:val="16"/>
                <w:szCs w:val="16"/>
              </w:rPr>
            </w:pPr>
            <w:r w:rsidRPr="007E419D">
              <w:rPr>
                <w:rFonts w:ascii="GHEA Grapalat" w:hAnsi="GHEA Grapalat" w:cs="Sylfaen"/>
                <w:color w:val="000000"/>
                <w:sz w:val="16"/>
                <w:szCs w:val="16"/>
                <w:shd w:val="clear" w:color="auto" w:fill="FFFFFF"/>
                <w:lang w:val="hy-AM"/>
              </w:rPr>
              <w:t>Высокосортная мука, цельнозерновая пшеничная или ржаная мука /упаковка: максимум 5 и 10 кг, по заказу/. Типичная пшеничная мука, без посторонних привкусов и запахов, цвет муки белый или белый с кремовым оттенком, заводская упаковка с соответствующей маркировкой. Без кислотности и горечи, без гнилостного запаха и плесени. Массовая доля влаги: не более 15%, металломагнитные примеси: не более 3,0%, массовая доля золы: не более 0,55% от сухого вещества, количество сырой клейковины: не менее 28,0%. AST 280-2007 или эквивалент.</w:t>
            </w:r>
            <w:r>
              <w:rPr>
                <w:rFonts w:ascii="GHEA Grapalat" w:hAnsi="GHEA Grapalat" w:cs="Sylfaen"/>
                <w:color w:val="000000"/>
                <w:sz w:val="16"/>
                <w:szCs w:val="16"/>
                <w:shd w:val="clear" w:color="auto" w:fill="FFFFFF"/>
              </w:rPr>
              <w:t xml:space="preserve"> </w:t>
            </w:r>
            <w:r w:rsidRPr="007E419D">
              <w:rPr>
                <w:rFonts w:ascii="GHEA Grapalat" w:hAnsi="GHEA Grapalat" w:cs="Sylfaen"/>
                <w:color w:val="000000"/>
                <w:sz w:val="16"/>
                <w:szCs w:val="16"/>
                <w:shd w:val="clear" w:color="auto" w:fill="FFFFFF"/>
                <w:lang w:val="hy-AM"/>
              </w:rPr>
              <w:t>Безопасность, маркировка и упаковка: пищевые продукты должны пройти оценку соответствия в соответствии с Техническими регламентами Таможенного Союза, утвержденными Решением Комиссии Таможенного Союза № 880 от 9 декабря 2011 г. (ТС 021/2011), Решением Комиссии Таможенного Союза № 881 от 9 декабря 2011 г. (ТС 022/2011), Решением Комиссии Таможенного Союза № 769 от 16 августа 2011 г. (ТС 005/2011), и быть маркированы единым знаком обращения на территории Евразийского экономического союза. На упаковке должна быть маркировка «предназначено для детского сада, а не для продажи». Доставка осуществляется не реже одного раза в неделю. Срок доставки определяется Покупателем посредством предварительного заказа (не ранее чем за 3 рабочих дня) через единую электронную платформу заказов, а в случае его отсутствия, отсутствия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7E419D">
              <w:rPr>
                <w:rFonts w:ascii="GHEA Grapalat" w:hAnsi="GHEA Grapalat" w:cs="Sylfaen"/>
                <w:color w:val="000000"/>
                <w:sz w:val="16"/>
                <w:szCs w:val="16"/>
                <w:shd w:val="clear" w:color="auto" w:fill="FFFFFF"/>
                <w:lang w:val="hy-AM"/>
              </w:rPr>
              <w:t>Доставка осуществляется за счет Поставщика по адресам, указанным в соответствующих детских садах, до 12:00. *Средствами транспорта, предназначенного для перевозки пищевых продуктов, утвержденного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средствами транспорта должны быть обеспечены следующие условия:</w:t>
            </w:r>
            <w:r>
              <w:rPr>
                <w:rFonts w:ascii="GHEA Grapalat" w:hAnsi="GHEA Grapalat" w:cs="Sylfaen"/>
                <w:color w:val="000000"/>
                <w:sz w:val="16"/>
                <w:szCs w:val="16"/>
                <w:shd w:val="clear" w:color="auto" w:fill="FFFFFF"/>
              </w:rPr>
              <w:t xml:space="preserve"> </w:t>
            </w:r>
            <w:r w:rsidRPr="007E419D">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7E419D">
              <w:rPr>
                <w:rFonts w:ascii="Cambria Math" w:hAnsi="Cambria Math" w:cs="Cambria Math"/>
                <w:color w:val="000000"/>
                <w:sz w:val="16"/>
                <w:szCs w:val="16"/>
                <w:shd w:val="clear" w:color="auto" w:fill="FFFFFF"/>
                <w:lang w:val="hy-AM"/>
              </w:rPr>
              <w:t>​​</w:t>
            </w:r>
            <w:r w:rsidRPr="007E419D">
              <w:rPr>
                <w:rFonts w:ascii="GHEA Grapalat" w:hAnsi="GHEA Grapalat" w:cs="GHEA Grapalat"/>
                <w:color w:val="000000"/>
                <w:sz w:val="16"/>
                <w:szCs w:val="16"/>
                <w:shd w:val="clear" w:color="auto" w:fill="FFFFFF"/>
                <w:lang w:val="hy-AM"/>
              </w:rPr>
              <w:t>из</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моющихся</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и</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нетокси</w:t>
            </w:r>
            <w:r w:rsidRPr="007E419D">
              <w:rPr>
                <w:rFonts w:ascii="GHEA Grapalat" w:hAnsi="GHEA Grapalat" w:cs="Sylfaen"/>
                <w:color w:val="000000"/>
                <w:sz w:val="16"/>
                <w:szCs w:val="16"/>
                <w:shd w:val="clear" w:color="auto" w:fill="FFFFFF"/>
                <w:lang w:val="hy-AM"/>
              </w:rPr>
              <w:t>чных материалов и должна периодически подвергаться необходимой чистке, мытью и дезинфекции.</w:t>
            </w:r>
            <w:r>
              <w:rPr>
                <w:rFonts w:ascii="GHEA Grapalat" w:hAnsi="GHEA Grapalat" w:cs="Sylfaen"/>
                <w:color w:val="000000"/>
                <w:sz w:val="16"/>
                <w:szCs w:val="16"/>
                <w:shd w:val="clear" w:color="auto" w:fill="FFFFFF"/>
              </w:rPr>
              <w:t xml:space="preserve"> </w:t>
            </w:r>
            <w:r w:rsidRPr="007E419D">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1B90CE35" w14:textId="0D0524D2"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1D439602" w14:textId="77777777" w:rsidR="009E5C3F" w:rsidRPr="00B138F3" w:rsidRDefault="009E5C3F" w:rsidP="009E5C3F">
            <w:pPr>
              <w:widowControl w:val="0"/>
              <w:jc w:val="center"/>
              <w:rPr>
                <w:rFonts w:ascii="GHEA Grapalat" w:hAnsi="GHEA Grapalat"/>
                <w:sz w:val="16"/>
                <w:szCs w:val="16"/>
              </w:rPr>
            </w:pPr>
          </w:p>
        </w:tc>
        <w:tc>
          <w:tcPr>
            <w:tcW w:w="1134" w:type="dxa"/>
          </w:tcPr>
          <w:p w14:paraId="44DE7A88"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260F88E7" w14:textId="0A9034A6"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en-US"/>
              </w:rPr>
              <w:t>20</w:t>
            </w:r>
          </w:p>
        </w:tc>
        <w:tc>
          <w:tcPr>
            <w:tcW w:w="709" w:type="dxa"/>
            <w:vAlign w:val="center"/>
          </w:tcPr>
          <w:p w14:paraId="3D03C30F" w14:textId="1A009CAA"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545EF8AE" w14:textId="68D4D017"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5A770A12" w14:textId="7AB53BE4"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068A81AD" w14:textId="77777777" w:rsidTr="001B29C1">
        <w:trPr>
          <w:gridAfter w:val="1"/>
          <w:wAfter w:w="31" w:type="dxa"/>
          <w:trHeight w:val="246"/>
          <w:jc w:val="center"/>
        </w:trPr>
        <w:tc>
          <w:tcPr>
            <w:tcW w:w="1242" w:type="dxa"/>
          </w:tcPr>
          <w:p w14:paraId="1E22D3C2" w14:textId="384A3ADF" w:rsidR="009E5C3F" w:rsidRDefault="009E5C3F" w:rsidP="009E5C3F">
            <w:pPr>
              <w:widowControl w:val="0"/>
              <w:jc w:val="center"/>
              <w:rPr>
                <w:rFonts w:ascii="GHEA Grapalat" w:hAnsi="GHEA Grapalat"/>
                <w:sz w:val="16"/>
                <w:szCs w:val="16"/>
              </w:rPr>
            </w:pPr>
            <w:r>
              <w:rPr>
                <w:rFonts w:ascii="GHEA Grapalat" w:hAnsi="GHEA Grapalat"/>
                <w:sz w:val="16"/>
                <w:szCs w:val="16"/>
              </w:rPr>
              <w:t>51</w:t>
            </w:r>
          </w:p>
        </w:tc>
        <w:tc>
          <w:tcPr>
            <w:tcW w:w="1282" w:type="dxa"/>
            <w:vAlign w:val="center"/>
          </w:tcPr>
          <w:p w14:paraId="39227A71" w14:textId="2BCC4E92"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15421100</w:t>
            </w:r>
          </w:p>
        </w:tc>
        <w:tc>
          <w:tcPr>
            <w:tcW w:w="1559" w:type="dxa"/>
            <w:vAlign w:val="center"/>
          </w:tcPr>
          <w:p w14:paraId="7AC00708" w14:textId="08D1E024" w:rsidR="009E5C3F" w:rsidRPr="00B138F3" w:rsidRDefault="009E5C3F" w:rsidP="009E5C3F">
            <w:pPr>
              <w:widowControl w:val="0"/>
              <w:jc w:val="center"/>
              <w:rPr>
                <w:rFonts w:ascii="GHEA Grapalat" w:hAnsi="GHEA Grapalat"/>
                <w:sz w:val="16"/>
                <w:szCs w:val="16"/>
              </w:rPr>
            </w:pPr>
            <w:r w:rsidRPr="007E419D">
              <w:rPr>
                <w:rFonts w:ascii="GHEA Grapalat" w:hAnsi="GHEA Grapalat" w:cs="Sylfaen"/>
                <w:color w:val="000000"/>
                <w:sz w:val="16"/>
                <w:szCs w:val="16"/>
                <w:shd w:val="clear" w:color="auto" w:fill="FFFFFF"/>
                <w:lang w:val="hy-AM"/>
              </w:rPr>
              <w:t>Рафинированное подсолнечное масло</w:t>
            </w:r>
          </w:p>
        </w:tc>
        <w:tc>
          <w:tcPr>
            <w:tcW w:w="1285" w:type="dxa"/>
          </w:tcPr>
          <w:p w14:paraId="33DAB0C6"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67BC60F0" w14:textId="69E74BDB" w:rsidR="009E5C3F" w:rsidRPr="00B138F3" w:rsidRDefault="009E5C3F" w:rsidP="009E5C3F">
            <w:pPr>
              <w:widowControl w:val="0"/>
              <w:jc w:val="center"/>
              <w:rPr>
                <w:rFonts w:ascii="GHEA Grapalat" w:hAnsi="GHEA Grapalat"/>
                <w:sz w:val="16"/>
                <w:szCs w:val="16"/>
              </w:rPr>
            </w:pPr>
            <w:r w:rsidRPr="007E419D">
              <w:rPr>
                <w:rFonts w:ascii="GHEA Grapalat" w:hAnsi="GHEA Grapalat" w:cs="Sylfaen"/>
                <w:color w:val="000000"/>
                <w:sz w:val="16"/>
                <w:szCs w:val="16"/>
                <w:shd w:val="clear" w:color="auto" w:fill="FFFFFF"/>
                <w:lang w:val="hy-AM"/>
              </w:rPr>
              <w:t>Подсолнечное масло: рафинированное (фильтрованное); изготовлено методом экстракции и прессования семян подсолнечника, высококачественное, фильтрованное, дезодорированное. Упаковка: вес: в бутылках объемом 0,9-1 литр /без учета веса тары/. ГОСТ 1129-2013 или эквивалент.</w:t>
            </w:r>
            <w:r>
              <w:rPr>
                <w:rFonts w:ascii="GHEA Grapalat" w:hAnsi="GHEA Grapalat" w:cs="Sylfaen"/>
                <w:color w:val="000000"/>
                <w:sz w:val="16"/>
                <w:szCs w:val="16"/>
                <w:shd w:val="clear" w:color="auto" w:fill="FFFFFF"/>
              </w:rPr>
              <w:t xml:space="preserve"> </w:t>
            </w:r>
            <w:r w:rsidRPr="007E419D">
              <w:rPr>
                <w:rFonts w:ascii="GHEA Grapalat" w:hAnsi="GHEA Grapalat" w:cs="Sylfaen"/>
                <w:color w:val="000000"/>
                <w:sz w:val="16"/>
                <w:szCs w:val="16"/>
                <w:shd w:val="clear" w:color="auto" w:fill="FFFFFF"/>
                <w:lang w:val="hy-AM"/>
              </w:rPr>
              <w:t>Защитная упаковка, маркировка и идентификация в соответствии с техническими регламентами «О безопасности нефтепродуктов» (ТС ТК № 024/2011), принятыми решением Комиссии Таможенного союза от 9 декабря 2011 г. № 883, «Продукты питания в части их маркировки» (ТС ТК № 022/2011), принятыми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ТК 029/2012), утвержденными решением Совета Евразийской экономической комиссии от 20 июля 2012 г. № 58, «О безопасности пищевых добавок, ароматизаторов и технологических вспомогательных средств» (ТС ТК 005/2011), принятыми решением Комиссии Таможенного союза от 16 августа 2011 г. № 58. 769.</w:t>
            </w:r>
            <w:r>
              <w:rPr>
                <w:rFonts w:ascii="GHEA Grapalat" w:hAnsi="GHEA Grapalat" w:cs="Sylfaen"/>
                <w:color w:val="000000"/>
                <w:sz w:val="16"/>
                <w:szCs w:val="16"/>
                <w:shd w:val="clear" w:color="auto" w:fill="FFFFFF"/>
              </w:rPr>
              <w:t xml:space="preserve"> </w:t>
            </w:r>
            <w:r w:rsidRPr="007E419D">
              <w:rPr>
                <w:rFonts w:ascii="GHEA Grapalat" w:hAnsi="GHEA Grapalat" w:cs="Sylfaen"/>
                <w:color w:val="000000"/>
                <w:sz w:val="16"/>
                <w:szCs w:val="16"/>
                <w:shd w:val="clear" w:color="auto" w:fill="FFFFFF"/>
                <w:lang w:val="hy-AM"/>
              </w:rPr>
              <w:t>Доставка осуществляется не реже двух раз в месяц. Конкретная дата доставки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7E419D">
              <w:rPr>
                <w:rFonts w:ascii="GHEA Grapalat" w:hAnsi="GHEA Grapalat" w:cs="Sylfaen"/>
                <w:color w:val="000000"/>
                <w:sz w:val="16"/>
                <w:szCs w:val="16"/>
                <w:shd w:val="clear" w:color="auto" w:fill="FFFFFF"/>
                <w:lang w:val="hy-AM"/>
              </w:rPr>
              <w:t>Доставка осуществляется за счет Поставщика в соответствующие детские сады по указанным адресам до 12:00, как минимум соответствующим транспортным средством, *соответствующим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перевозке пищевых продуктов транспортным средством должны быть обеспечены следующие условия:</w:t>
            </w:r>
            <w:r>
              <w:rPr>
                <w:rFonts w:ascii="GHEA Grapalat" w:hAnsi="GHEA Grapalat" w:cs="Sylfaen"/>
                <w:color w:val="000000"/>
                <w:sz w:val="16"/>
                <w:szCs w:val="16"/>
                <w:shd w:val="clear" w:color="auto" w:fill="FFFFFF"/>
              </w:rPr>
              <w:t xml:space="preserve"> </w:t>
            </w:r>
            <w:r w:rsidRPr="007E419D">
              <w:rPr>
                <w:rFonts w:ascii="GHEA Grapalat" w:hAnsi="GHEA Grapalat" w:cs="Sylfaen"/>
                <w:color w:val="000000"/>
                <w:sz w:val="16"/>
                <w:szCs w:val="16"/>
                <w:shd w:val="clear" w:color="auto" w:fill="FFFFFF"/>
                <w:lang w:val="hy-AM"/>
              </w:rPr>
              <w:t xml:space="preserve">а. 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7E419D">
              <w:rPr>
                <w:rFonts w:ascii="Cambria Math" w:hAnsi="Cambria Math" w:cs="Cambria Math"/>
                <w:color w:val="000000"/>
                <w:sz w:val="16"/>
                <w:szCs w:val="16"/>
                <w:shd w:val="clear" w:color="auto" w:fill="FFFFFF"/>
                <w:lang w:val="hy-AM"/>
              </w:rPr>
              <w:t>​​</w:t>
            </w:r>
            <w:r w:rsidRPr="007E419D">
              <w:rPr>
                <w:rFonts w:ascii="GHEA Grapalat" w:hAnsi="GHEA Grapalat" w:cs="GHEA Grapalat"/>
                <w:color w:val="000000"/>
                <w:sz w:val="16"/>
                <w:szCs w:val="16"/>
                <w:shd w:val="clear" w:color="auto" w:fill="FFFFFF"/>
                <w:lang w:val="hy-AM"/>
              </w:rPr>
              <w:t>из</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моющихся</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и</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нетоксичных</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материалов</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и</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должна</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периодически</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подвергаться</w:t>
            </w:r>
            <w:r w:rsidRPr="007E419D">
              <w:rPr>
                <w:rFonts w:ascii="GHEA Grapalat" w:hAnsi="GHEA Grapalat" w:cs="Sylfaen"/>
                <w:color w:val="000000"/>
                <w:sz w:val="16"/>
                <w:szCs w:val="16"/>
                <w:shd w:val="clear" w:color="auto" w:fill="FFFFFF"/>
                <w:lang w:val="hy-AM"/>
              </w:rPr>
              <w:t xml:space="preserve"> </w:t>
            </w:r>
            <w:r w:rsidRPr="007E419D">
              <w:rPr>
                <w:rFonts w:ascii="GHEA Grapalat" w:hAnsi="GHEA Grapalat" w:cs="GHEA Grapalat"/>
                <w:color w:val="000000"/>
                <w:sz w:val="16"/>
                <w:szCs w:val="16"/>
                <w:shd w:val="clear" w:color="auto" w:fill="FFFFFF"/>
                <w:lang w:val="hy-AM"/>
              </w:rPr>
              <w:t>необходимо</w:t>
            </w:r>
            <w:r w:rsidRPr="007E419D">
              <w:rPr>
                <w:rFonts w:ascii="GHEA Grapalat" w:hAnsi="GHEA Grapalat" w:cs="Sylfaen"/>
                <w:color w:val="000000"/>
                <w:sz w:val="16"/>
                <w:szCs w:val="16"/>
                <w:shd w:val="clear" w:color="auto" w:fill="FFFFFF"/>
                <w:lang w:val="hy-AM"/>
              </w:rPr>
              <w:t>й чистке, мытью и дезинфекции.</w:t>
            </w:r>
            <w:r>
              <w:rPr>
                <w:rFonts w:ascii="GHEA Grapalat" w:hAnsi="GHEA Grapalat" w:cs="Sylfaen"/>
                <w:color w:val="000000"/>
                <w:sz w:val="16"/>
                <w:szCs w:val="16"/>
                <w:shd w:val="clear" w:color="auto" w:fill="FFFFFF"/>
              </w:rPr>
              <w:t xml:space="preserve"> </w:t>
            </w:r>
            <w:r w:rsidRPr="007E419D">
              <w:rPr>
                <w:rFonts w:ascii="GHEA Grapalat" w:hAnsi="GHEA Grapalat" w:cs="Sylfaen"/>
                <w:color w:val="000000"/>
                <w:sz w:val="16"/>
                <w:szCs w:val="16"/>
                <w:shd w:val="clear" w:color="auto" w:fill="FFFFFF"/>
                <w:lang w:val="hy-AM"/>
              </w:rPr>
              <w:t>*Для видов продуктов питания, указанных в данном решении.</w:t>
            </w:r>
            <w:r>
              <w:rPr>
                <w:rFonts w:ascii="GHEA Grapalat" w:hAnsi="GHEA Grapalat" w:cs="Sylfaen"/>
                <w:color w:val="000000"/>
                <w:sz w:val="16"/>
                <w:szCs w:val="16"/>
                <w:shd w:val="clear" w:color="auto" w:fill="FFFFFF"/>
              </w:rPr>
              <w:t xml:space="preserve"> </w:t>
            </w:r>
            <w:r w:rsidRPr="007E419D">
              <w:rPr>
                <w:rFonts w:ascii="GHEA Grapalat" w:hAnsi="GHEA Grapalat" w:cs="Sylfaen"/>
                <w:color w:val="000000"/>
                <w:sz w:val="16"/>
                <w:szCs w:val="16"/>
                <w:shd w:val="clear" w:color="auto" w:fill="FFFFFF"/>
                <w:lang w:val="hy-AM"/>
              </w:rPr>
              <w:t>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40DFBC31" w14:textId="21F10700"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литр</w:t>
            </w:r>
          </w:p>
        </w:tc>
        <w:tc>
          <w:tcPr>
            <w:tcW w:w="914" w:type="dxa"/>
          </w:tcPr>
          <w:p w14:paraId="624377F2" w14:textId="77777777" w:rsidR="009E5C3F" w:rsidRPr="00B138F3" w:rsidRDefault="009E5C3F" w:rsidP="009E5C3F">
            <w:pPr>
              <w:widowControl w:val="0"/>
              <w:jc w:val="center"/>
              <w:rPr>
                <w:rFonts w:ascii="GHEA Grapalat" w:hAnsi="GHEA Grapalat"/>
                <w:sz w:val="16"/>
                <w:szCs w:val="16"/>
              </w:rPr>
            </w:pPr>
          </w:p>
        </w:tc>
        <w:tc>
          <w:tcPr>
            <w:tcW w:w="1134" w:type="dxa"/>
          </w:tcPr>
          <w:p w14:paraId="515D5814"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0508D6F4" w14:textId="224AFAAA"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en-US"/>
              </w:rPr>
              <w:t>150</w:t>
            </w:r>
          </w:p>
        </w:tc>
        <w:tc>
          <w:tcPr>
            <w:tcW w:w="709" w:type="dxa"/>
            <w:vAlign w:val="center"/>
          </w:tcPr>
          <w:p w14:paraId="3F2B0065" w14:textId="6FD6152F"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6FBAED8B" w14:textId="6E408383"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7137D8F1" w14:textId="39C2E998"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1280BAF8" w14:textId="77777777" w:rsidTr="001B29C1">
        <w:trPr>
          <w:gridAfter w:val="1"/>
          <w:wAfter w:w="31" w:type="dxa"/>
          <w:trHeight w:val="246"/>
          <w:jc w:val="center"/>
        </w:trPr>
        <w:tc>
          <w:tcPr>
            <w:tcW w:w="1242" w:type="dxa"/>
          </w:tcPr>
          <w:p w14:paraId="0A9D8186" w14:textId="1DE2FE3B" w:rsidR="009E5C3F" w:rsidRDefault="009E5C3F" w:rsidP="009E5C3F">
            <w:pPr>
              <w:widowControl w:val="0"/>
              <w:jc w:val="center"/>
              <w:rPr>
                <w:rFonts w:ascii="GHEA Grapalat" w:hAnsi="GHEA Grapalat"/>
                <w:sz w:val="16"/>
                <w:szCs w:val="16"/>
              </w:rPr>
            </w:pPr>
            <w:r>
              <w:rPr>
                <w:rFonts w:ascii="GHEA Grapalat" w:hAnsi="GHEA Grapalat"/>
                <w:sz w:val="16"/>
                <w:szCs w:val="16"/>
              </w:rPr>
              <w:t>52</w:t>
            </w:r>
          </w:p>
        </w:tc>
        <w:tc>
          <w:tcPr>
            <w:tcW w:w="1282" w:type="dxa"/>
            <w:vAlign w:val="center"/>
          </w:tcPr>
          <w:p w14:paraId="577EA395" w14:textId="1CFB0D74"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15333100</w:t>
            </w:r>
          </w:p>
        </w:tc>
        <w:tc>
          <w:tcPr>
            <w:tcW w:w="1559" w:type="dxa"/>
            <w:vAlign w:val="center"/>
          </w:tcPr>
          <w:p w14:paraId="305663EC" w14:textId="3B3C3A2C" w:rsidR="009E5C3F" w:rsidRPr="00B138F3" w:rsidRDefault="009E5C3F" w:rsidP="009E5C3F">
            <w:pPr>
              <w:widowControl w:val="0"/>
              <w:jc w:val="center"/>
              <w:rPr>
                <w:rFonts w:ascii="GHEA Grapalat" w:hAnsi="GHEA Grapalat"/>
                <w:sz w:val="16"/>
                <w:szCs w:val="16"/>
              </w:rPr>
            </w:pPr>
            <w:r w:rsidRPr="00B932FC">
              <w:rPr>
                <w:rFonts w:ascii="GHEA Grapalat" w:hAnsi="GHEA Grapalat" w:cs="Sylfaen"/>
                <w:color w:val="000000"/>
                <w:sz w:val="16"/>
                <w:szCs w:val="16"/>
                <w:shd w:val="clear" w:color="auto" w:fill="FFFFFF"/>
                <w:lang w:val="hy-AM"/>
              </w:rPr>
              <w:t>Томатная паста</w:t>
            </w:r>
          </w:p>
        </w:tc>
        <w:tc>
          <w:tcPr>
            <w:tcW w:w="1285" w:type="dxa"/>
          </w:tcPr>
          <w:p w14:paraId="7D441193"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37632120" w14:textId="282121A9" w:rsidR="009E5C3F" w:rsidRPr="00B138F3" w:rsidRDefault="009E5C3F" w:rsidP="009E5C3F">
            <w:pPr>
              <w:widowControl w:val="0"/>
              <w:jc w:val="center"/>
              <w:rPr>
                <w:rFonts w:ascii="GHEA Grapalat" w:hAnsi="GHEA Grapalat"/>
                <w:sz w:val="16"/>
                <w:szCs w:val="16"/>
              </w:rPr>
            </w:pPr>
            <w:r w:rsidRPr="00121770">
              <w:rPr>
                <w:rFonts w:ascii="GHEA Grapalat" w:hAnsi="GHEA Grapalat" w:cs="Sylfaen"/>
                <w:color w:val="000000"/>
                <w:sz w:val="16"/>
                <w:szCs w:val="16"/>
                <w:shd w:val="clear" w:color="auto" w:fill="FFFFFF"/>
                <w:lang w:val="hy-AM"/>
              </w:rPr>
              <w:t>Томатная паста /упаковка: максимум 1,1 кг/; В высококачественной или первой стеклянной таре срок годности должен быть указан тиснением (в случае бумажной — цветной печатью). ГОСТ 3343-89 или эквивалент. Безопасная упаковка, маркировка и идентификация должны соответствовать техническим регламентам «О безопасности пищевых продуктов» (ТС ТК № 021/2011), принятым Постановлением Комиссии Таможенного Союза от 9 декабря 2011 г. № 880, «Продукты питания с точки зрения их маркировки» (ТС ТК № 022/2011), принятым Постановлением Комиссии Таможенного Союза от 9 декабря 2011 г. № 881, «Требования к безопасности пищевых добавок, ароматизаторов и технологических вспомогательных веществ» (ТС ТК 029/2012), утвержденным Постановлением Совета Евразийской экономической комиссии от 20 июля 2012 г. № 58, «О безопасности упаковки» (ТС ТК 005/2011), принятым Постановлением Комиссии Таможенного Союза от 16 августа 2011 г. № 769. На упаковке должна быть маркировка «предназначено для детского сада, а не для продажи». Поставка осуществляется не реже одного раза в неделю. Конкретный день поставки определяется Покупателем посредством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121770">
              <w:rPr>
                <w:rFonts w:ascii="Cambria Math" w:hAnsi="Cambria Math" w:cs="Cambria Math"/>
                <w:color w:val="000000"/>
                <w:sz w:val="16"/>
                <w:szCs w:val="16"/>
                <w:shd w:val="clear" w:color="auto" w:fill="FFFFFF"/>
                <w:lang w:val="hy-AM"/>
              </w:rPr>
              <w:t>​​</w:t>
            </w:r>
            <w:r w:rsidRPr="00121770">
              <w:rPr>
                <w:rFonts w:ascii="GHEA Grapalat" w:hAnsi="GHEA Grapalat" w:cs="GHEA Grapalat"/>
                <w:color w:val="000000"/>
                <w:sz w:val="16"/>
                <w:szCs w:val="16"/>
                <w:shd w:val="clear" w:color="auto" w:fill="FFFFFF"/>
                <w:lang w:val="hy-AM"/>
              </w:rPr>
              <w:t>из</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моющихся</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и</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нетоксичных</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материалов</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и</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должна</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периодически</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подвергаться</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необходимой</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чистке</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мытью</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и</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дез</w:t>
            </w:r>
            <w:r w:rsidRPr="00121770">
              <w:rPr>
                <w:rFonts w:ascii="GHEA Grapalat" w:hAnsi="GHEA Grapalat" w:cs="Sylfaen"/>
                <w:color w:val="000000"/>
                <w:sz w:val="16"/>
                <w:szCs w:val="16"/>
                <w:shd w:val="clear" w:color="auto" w:fill="FFFFFF"/>
                <w:lang w:val="hy-AM"/>
              </w:rPr>
              <w:t>инфекции.</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70FA91AD" w14:textId="3478C5B8"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57B39DDF" w14:textId="77777777" w:rsidR="009E5C3F" w:rsidRPr="00B138F3" w:rsidRDefault="009E5C3F" w:rsidP="009E5C3F">
            <w:pPr>
              <w:widowControl w:val="0"/>
              <w:jc w:val="center"/>
              <w:rPr>
                <w:rFonts w:ascii="GHEA Grapalat" w:hAnsi="GHEA Grapalat"/>
                <w:sz w:val="16"/>
                <w:szCs w:val="16"/>
              </w:rPr>
            </w:pPr>
          </w:p>
        </w:tc>
        <w:tc>
          <w:tcPr>
            <w:tcW w:w="1134" w:type="dxa"/>
          </w:tcPr>
          <w:p w14:paraId="20BC4FF3"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7353F23E" w14:textId="588CD844"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en-US"/>
              </w:rPr>
              <w:t>57</w:t>
            </w:r>
          </w:p>
        </w:tc>
        <w:tc>
          <w:tcPr>
            <w:tcW w:w="709" w:type="dxa"/>
            <w:vAlign w:val="center"/>
          </w:tcPr>
          <w:p w14:paraId="768133F9" w14:textId="09BBECA5"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55B3D69C" w14:textId="7A55AEEE"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6F3D01F3" w14:textId="547B5AB6"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0D0E8654" w14:textId="77777777" w:rsidTr="001B29C1">
        <w:trPr>
          <w:gridAfter w:val="1"/>
          <w:wAfter w:w="31" w:type="dxa"/>
          <w:trHeight w:val="246"/>
          <w:jc w:val="center"/>
        </w:trPr>
        <w:tc>
          <w:tcPr>
            <w:tcW w:w="1242" w:type="dxa"/>
          </w:tcPr>
          <w:p w14:paraId="6F9180F3" w14:textId="37BC1896" w:rsidR="009E5C3F" w:rsidRDefault="009E5C3F" w:rsidP="009E5C3F">
            <w:pPr>
              <w:widowControl w:val="0"/>
              <w:jc w:val="center"/>
              <w:rPr>
                <w:rFonts w:ascii="GHEA Grapalat" w:hAnsi="GHEA Grapalat"/>
                <w:sz w:val="16"/>
                <w:szCs w:val="16"/>
              </w:rPr>
            </w:pPr>
            <w:r>
              <w:rPr>
                <w:rFonts w:ascii="GHEA Grapalat" w:hAnsi="GHEA Grapalat"/>
                <w:sz w:val="16"/>
                <w:szCs w:val="16"/>
              </w:rPr>
              <w:t>53</w:t>
            </w:r>
          </w:p>
        </w:tc>
        <w:tc>
          <w:tcPr>
            <w:tcW w:w="1282" w:type="dxa"/>
            <w:vAlign w:val="center"/>
          </w:tcPr>
          <w:p w14:paraId="3C0CE7B5" w14:textId="1112DEDD"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15331180</w:t>
            </w:r>
          </w:p>
        </w:tc>
        <w:tc>
          <w:tcPr>
            <w:tcW w:w="1559" w:type="dxa"/>
            <w:vAlign w:val="bottom"/>
          </w:tcPr>
          <w:p w14:paraId="5621E74A" w14:textId="42A4A1D1" w:rsidR="009E5C3F" w:rsidRPr="00B138F3" w:rsidRDefault="009E5C3F" w:rsidP="009E5C3F">
            <w:pPr>
              <w:widowControl w:val="0"/>
              <w:jc w:val="center"/>
              <w:rPr>
                <w:rFonts w:ascii="GHEA Grapalat" w:hAnsi="GHEA Grapalat"/>
                <w:sz w:val="16"/>
                <w:szCs w:val="16"/>
              </w:rPr>
            </w:pPr>
            <w:r w:rsidRPr="00121770">
              <w:rPr>
                <w:rFonts w:ascii="GHEA Grapalat" w:hAnsi="GHEA Grapalat" w:cs="Sylfaen"/>
                <w:color w:val="000000"/>
                <w:sz w:val="16"/>
                <w:szCs w:val="16"/>
                <w:shd w:val="clear" w:color="auto" w:fill="FFFFFF"/>
                <w:lang w:val="hy-AM"/>
              </w:rPr>
              <w:t>Зеленый горошек (консервированный, без жидкости)</w:t>
            </w:r>
          </w:p>
        </w:tc>
        <w:tc>
          <w:tcPr>
            <w:tcW w:w="1285" w:type="dxa"/>
          </w:tcPr>
          <w:p w14:paraId="6DB2E83B" w14:textId="77777777" w:rsidR="009E5C3F" w:rsidRPr="00B138F3" w:rsidRDefault="009E5C3F" w:rsidP="009E5C3F">
            <w:pPr>
              <w:widowControl w:val="0"/>
              <w:jc w:val="center"/>
              <w:rPr>
                <w:rFonts w:ascii="GHEA Grapalat" w:hAnsi="GHEA Grapalat"/>
                <w:sz w:val="16"/>
                <w:szCs w:val="16"/>
              </w:rPr>
            </w:pPr>
          </w:p>
        </w:tc>
        <w:tc>
          <w:tcPr>
            <w:tcW w:w="3356" w:type="dxa"/>
            <w:vAlign w:val="bottom"/>
          </w:tcPr>
          <w:p w14:paraId="4C9B5CDB" w14:textId="77777777" w:rsidR="009E5C3F" w:rsidRPr="00121770" w:rsidRDefault="009E5C3F" w:rsidP="009E5C3F">
            <w:pPr>
              <w:jc w:val="both"/>
              <w:rPr>
                <w:rFonts w:ascii="GHEA Grapalat" w:hAnsi="GHEA Grapalat" w:cs="Sylfaen"/>
                <w:color w:val="000000"/>
                <w:sz w:val="16"/>
                <w:szCs w:val="16"/>
                <w:shd w:val="clear" w:color="auto" w:fill="FFFFFF"/>
                <w:lang w:val="hy-AM"/>
              </w:rPr>
            </w:pPr>
            <w:r w:rsidRPr="00121770">
              <w:rPr>
                <w:rFonts w:ascii="GHEA Grapalat" w:hAnsi="GHEA Grapalat" w:cs="Sylfaen"/>
                <w:color w:val="000000"/>
                <w:sz w:val="16"/>
                <w:szCs w:val="16"/>
                <w:shd w:val="clear" w:color="auto" w:fill="FFFFFF"/>
                <w:lang w:val="hy-AM"/>
              </w:rPr>
              <w:t>Консервированный зеленый горошек: упакован в тару весом не более 650-1000 грамм. Чистый, с характерным вкусом и ароматом зеленого горошка, хорошо приготовленный, мягкий, без постороннего привкуса и запаха, с крупными зернами, без осадка, в стеклянной таре. Срок годности указан татуировкой. ГОСТ 15842-90 или эквивалент.</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Безопасная упаковка и маркировка в соответствии с Постановлением Комиссии Таможенного Союза № 874 от 9 декабря 2011 г. «О безопасности зерна» (ТС Таможенного Союза № 015/2011), Постановлением Комиссии Таможенного Союза № 880 от 9 декабря 2011 г. «О безопасности пищевых продуктов» (ТС Таможенного Союза № 021/2011), Постановлением Комиссии Таможенного Союза № 881 от 9 декабря 2011 г. «Продукты питания с точки зрения их маркировки» (ТС Таможенного Союза № 022/2011), Постановлением Совета Евразийской экономической комиссии № 58 от 20 июля 2012 г. «Требования к безопасности пищевых добавок, ароматизаторов и технологических вспомогательных веществ» (ТС Таможенного Союза № 029/2012), Постановлением Комиссии Таможенного Союза № 880 от 9 декабря 2011 г. Техническим регламентом. «О безопасности упаковки» (ТМ ТС 005/2011), принятый постановлением № 769 от 16. Упаковка должна быть помечена как «предназначена для детского сада, а не для продажи».</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Поставка осуществляется не реже двух раз в месяц. Конкретная дата поставки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p>
          <w:p w14:paraId="03842449" w14:textId="7F460C9B" w:rsidR="009E5C3F" w:rsidRPr="00B138F3" w:rsidRDefault="009E5C3F" w:rsidP="009E5C3F">
            <w:pPr>
              <w:widowControl w:val="0"/>
              <w:jc w:val="center"/>
              <w:rPr>
                <w:rFonts w:ascii="GHEA Grapalat" w:hAnsi="GHEA Grapalat"/>
                <w:sz w:val="16"/>
                <w:szCs w:val="16"/>
              </w:rPr>
            </w:pPr>
            <w:r w:rsidRPr="00121770">
              <w:rPr>
                <w:rFonts w:ascii="GHEA Grapalat" w:hAnsi="GHEA Grapalat" w:cs="Sylfaen"/>
                <w:color w:val="000000"/>
                <w:sz w:val="16"/>
                <w:szCs w:val="16"/>
                <w:shd w:val="clear" w:color="auto" w:fill="FFFFFF"/>
                <w:lang w:val="hy-AM"/>
              </w:rPr>
              <w:t>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транспортировке пищевых продуктов транспортными средствами необходимо обеспечить соблюдение следующих условий:</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121770">
              <w:rPr>
                <w:rFonts w:ascii="Cambria Math" w:hAnsi="Cambria Math" w:cs="Cambria Math"/>
                <w:color w:val="000000"/>
                <w:sz w:val="16"/>
                <w:szCs w:val="16"/>
                <w:shd w:val="clear" w:color="auto" w:fill="FFFFFF"/>
                <w:lang w:val="hy-AM"/>
              </w:rPr>
              <w:t>​​</w:t>
            </w:r>
            <w:r w:rsidRPr="00121770">
              <w:rPr>
                <w:rFonts w:ascii="GHEA Grapalat" w:hAnsi="GHEA Grapalat" w:cs="GHEA Grapalat"/>
                <w:color w:val="000000"/>
                <w:sz w:val="16"/>
                <w:szCs w:val="16"/>
                <w:shd w:val="clear" w:color="auto" w:fill="FFFFFF"/>
                <w:lang w:val="hy-AM"/>
              </w:rPr>
              <w:t>из</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моющихся</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и</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нетоксичных</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материалов</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и</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должна</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периодически</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подвергаться</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необходимой</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очистк</w:t>
            </w:r>
            <w:r w:rsidRPr="00121770">
              <w:rPr>
                <w:rFonts w:ascii="GHEA Grapalat" w:hAnsi="GHEA Grapalat" w:cs="Sylfaen"/>
                <w:color w:val="000000"/>
                <w:sz w:val="16"/>
                <w:szCs w:val="16"/>
                <w:shd w:val="clear" w:color="auto" w:fill="FFFFFF"/>
                <w:lang w:val="hy-AM"/>
              </w:rPr>
              <w:t>е, мытью и дезинфекции.</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*Для видов пищевых продуктов, указанных в данном решении.</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продукту.</w:t>
            </w:r>
          </w:p>
        </w:tc>
        <w:tc>
          <w:tcPr>
            <w:tcW w:w="1085" w:type="dxa"/>
            <w:vAlign w:val="center"/>
          </w:tcPr>
          <w:p w14:paraId="7F70B9F1" w14:textId="6EA1A9DA"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229A3FF3" w14:textId="77777777" w:rsidR="009E5C3F" w:rsidRPr="00B138F3" w:rsidRDefault="009E5C3F" w:rsidP="009E5C3F">
            <w:pPr>
              <w:widowControl w:val="0"/>
              <w:jc w:val="center"/>
              <w:rPr>
                <w:rFonts w:ascii="GHEA Grapalat" w:hAnsi="GHEA Grapalat"/>
                <w:sz w:val="16"/>
                <w:szCs w:val="16"/>
              </w:rPr>
            </w:pPr>
          </w:p>
        </w:tc>
        <w:tc>
          <w:tcPr>
            <w:tcW w:w="1134" w:type="dxa"/>
          </w:tcPr>
          <w:p w14:paraId="12940840"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540D30DA" w14:textId="79349AFA"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en-US"/>
              </w:rPr>
              <w:t>30</w:t>
            </w:r>
          </w:p>
        </w:tc>
        <w:tc>
          <w:tcPr>
            <w:tcW w:w="709" w:type="dxa"/>
            <w:vAlign w:val="center"/>
          </w:tcPr>
          <w:p w14:paraId="1917FE7A" w14:textId="5C8DE512"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488A5BA5" w14:textId="094D6988"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7EEAB429" w14:textId="2AE49FDC"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3621F2C5" w14:textId="77777777" w:rsidTr="001B29C1">
        <w:trPr>
          <w:gridAfter w:val="1"/>
          <w:wAfter w:w="31" w:type="dxa"/>
          <w:trHeight w:val="246"/>
          <w:jc w:val="center"/>
        </w:trPr>
        <w:tc>
          <w:tcPr>
            <w:tcW w:w="1242" w:type="dxa"/>
          </w:tcPr>
          <w:p w14:paraId="0143FAB1" w14:textId="3DEAA942" w:rsidR="009E5C3F" w:rsidRDefault="009E5C3F" w:rsidP="009E5C3F">
            <w:pPr>
              <w:widowControl w:val="0"/>
              <w:jc w:val="center"/>
              <w:rPr>
                <w:rFonts w:ascii="GHEA Grapalat" w:hAnsi="GHEA Grapalat"/>
                <w:sz w:val="16"/>
                <w:szCs w:val="16"/>
              </w:rPr>
            </w:pPr>
            <w:r>
              <w:rPr>
                <w:rFonts w:ascii="GHEA Grapalat" w:hAnsi="GHEA Grapalat"/>
                <w:sz w:val="16"/>
                <w:szCs w:val="16"/>
              </w:rPr>
              <w:t>54</w:t>
            </w:r>
          </w:p>
        </w:tc>
        <w:tc>
          <w:tcPr>
            <w:tcW w:w="1282" w:type="dxa"/>
            <w:vAlign w:val="center"/>
          </w:tcPr>
          <w:p w14:paraId="27F5184B" w14:textId="07AB6260"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15331185</w:t>
            </w:r>
          </w:p>
        </w:tc>
        <w:tc>
          <w:tcPr>
            <w:tcW w:w="1559" w:type="dxa"/>
            <w:vAlign w:val="center"/>
          </w:tcPr>
          <w:p w14:paraId="00B1AD5F" w14:textId="25D42AB6" w:rsidR="009E5C3F" w:rsidRPr="00B138F3" w:rsidRDefault="009E5C3F" w:rsidP="009E5C3F">
            <w:pPr>
              <w:widowControl w:val="0"/>
              <w:jc w:val="center"/>
              <w:rPr>
                <w:rFonts w:ascii="GHEA Grapalat" w:hAnsi="GHEA Grapalat"/>
                <w:sz w:val="16"/>
                <w:szCs w:val="16"/>
              </w:rPr>
            </w:pPr>
            <w:r w:rsidRPr="00121770">
              <w:rPr>
                <w:rFonts w:ascii="GHEA Grapalat" w:hAnsi="GHEA Grapalat" w:cs="Sylfaen"/>
                <w:color w:val="000000"/>
                <w:sz w:val="16"/>
                <w:szCs w:val="16"/>
                <w:shd w:val="clear" w:color="auto" w:fill="FFFFFF"/>
                <w:lang w:val="hy-AM"/>
              </w:rPr>
              <w:t>Консервированная сладкая кукуруза (без жидкости)</w:t>
            </w:r>
          </w:p>
        </w:tc>
        <w:tc>
          <w:tcPr>
            <w:tcW w:w="1285" w:type="dxa"/>
          </w:tcPr>
          <w:p w14:paraId="3B54D65D"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40B07C80" w14:textId="0DCB21C5" w:rsidR="009E5C3F" w:rsidRPr="00B138F3" w:rsidRDefault="009E5C3F" w:rsidP="009E5C3F">
            <w:pPr>
              <w:widowControl w:val="0"/>
              <w:jc w:val="center"/>
              <w:rPr>
                <w:rFonts w:ascii="GHEA Grapalat" w:hAnsi="GHEA Grapalat"/>
                <w:sz w:val="16"/>
                <w:szCs w:val="16"/>
              </w:rPr>
            </w:pPr>
            <w:r w:rsidRPr="00121770">
              <w:rPr>
                <w:rFonts w:ascii="GHEA Grapalat" w:hAnsi="GHEA Grapalat" w:cs="Sylfaen"/>
                <w:color w:val="000000"/>
                <w:sz w:val="16"/>
                <w:szCs w:val="16"/>
                <w:shd w:val="clear" w:color="auto" w:fill="FFFFFF"/>
                <w:lang w:val="hy-AM"/>
              </w:rPr>
              <w:t>Консервированный, желтый. Упакован максимум в 650-1000 грамм. Чистый, с характерным кукурузным вкусом и запахом, хорошо приготовленный, мягкий, без постороннего привкуса и запаха, крупные зерна, без осадка, в стеклянной таре. Срок годности указан татуировкой. ГОСТ 15842-90 или эквивалент.</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Безопасная упаковка и маркировка в соответствии с Постановлением Комиссии Таможенного Союза № 874 от 9 декабря 2011 г. «О безопасности зерна» (ТС Таможенного Союза № 015/2011), Постановлением Комиссии Таможенного Союза № 880 от 9 декабря 2011 г. «О безопасности пищевых продуктов» (ТС Таможенного Союза № 021/2011), Постановлением Комиссии Таможенного Союза № 881 от 9 декабря 2011 г. «Продукты питания с точки зрения их маркировки» (ТС Таможенного Союза № 022/2011), Постановлением Совета Евразийской экономической комиссии № 58 от 20 июля 2012 г. «Требования к безопасности пищевых добавок, ароматизаторов и технологических вспомогательных веществ» (ТС Таможенного Союза № 029/2012), Постановлением Комиссии Таможенного Союза № 880 от 9 декабря 2011 г. Техническим регламентом. «О безопасности упаковки» (ТМ ТС 005/2011), принятый постановлением № 769 от 16. Упаковка должна быть помечена как «предназначена для детского сада, а не для продажи».</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Поставка осуществляется не реже двух раз в месяц. Конкретная дата поставки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Поставка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утверждении образца санитарного паспорта». При транспортировке пищевых продуктов транспортными средствами необходимо обеспечить соблюдение следующих условий:</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121770">
              <w:rPr>
                <w:rFonts w:ascii="Cambria Math" w:hAnsi="Cambria Math" w:cs="Cambria Math"/>
                <w:color w:val="000000"/>
                <w:sz w:val="16"/>
                <w:szCs w:val="16"/>
                <w:shd w:val="clear" w:color="auto" w:fill="FFFFFF"/>
                <w:lang w:val="hy-AM"/>
              </w:rPr>
              <w:t>​​</w:t>
            </w:r>
            <w:r w:rsidRPr="00121770">
              <w:rPr>
                <w:rFonts w:ascii="GHEA Grapalat" w:hAnsi="GHEA Grapalat" w:cs="GHEA Grapalat"/>
                <w:color w:val="000000"/>
                <w:sz w:val="16"/>
                <w:szCs w:val="16"/>
                <w:shd w:val="clear" w:color="auto" w:fill="FFFFFF"/>
                <w:lang w:val="hy-AM"/>
              </w:rPr>
              <w:t>из</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моющихся</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и</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нетоксичных</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материалов</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и</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должна</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периодически</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подвергаться</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необходимой</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очистке</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мытью</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и</w:t>
            </w:r>
            <w:r w:rsidRPr="00121770">
              <w:rPr>
                <w:rFonts w:ascii="GHEA Grapalat" w:hAnsi="GHEA Grapalat" w:cs="Sylfaen"/>
                <w:color w:val="000000"/>
                <w:sz w:val="16"/>
                <w:szCs w:val="16"/>
                <w:shd w:val="clear" w:color="auto" w:fill="FFFFFF"/>
                <w:lang w:val="hy-AM"/>
              </w:rPr>
              <w:t xml:space="preserve"> </w:t>
            </w:r>
            <w:r w:rsidRPr="00121770">
              <w:rPr>
                <w:rFonts w:ascii="GHEA Grapalat" w:hAnsi="GHEA Grapalat" w:cs="GHEA Grapalat"/>
                <w:color w:val="000000"/>
                <w:sz w:val="16"/>
                <w:szCs w:val="16"/>
                <w:shd w:val="clear" w:color="auto" w:fill="FFFFFF"/>
                <w:lang w:val="hy-AM"/>
              </w:rPr>
              <w:t>дезинфекции</w:t>
            </w:r>
            <w:r w:rsidRPr="00121770">
              <w:rPr>
                <w:rFonts w:ascii="GHEA Grapalat" w:hAnsi="GHEA Grapalat" w:cs="Sylfaen"/>
                <w:color w:val="000000"/>
                <w:sz w:val="16"/>
                <w:szCs w:val="16"/>
                <w:shd w:val="clear" w:color="auto" w:fill="FFFFFF"/>
                <w:lang w:val="hy-AM"/>
              </w:rPr>
              <w:t>.</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*Для видов пищевых продуктов, указанных в данном решении.</w:t>
            </w:r>
            <w:r>
              <w:rPr>
                <w:rFonts w:ascii="GHEA Grapalat" w:hAnsi="GHEA Grapalat" w:cs="Sylfaen"/>
                <w:color w:val="000000"/>
                <w:sz w:val="16"/>
                <w:szCs w:val="16"/>
                <w:shd w:val="clear" w:color="auto" w:fill="FFFFFF"/>
              </w:rPr>
              <w:t xml:space="preserve"> </w:t>
            </w:r>
            <w:r w:rsidRPr="00121770">
              <w:rPr>
                <w:rFonts w:ascii="GHEA Grapalat" w:hAnsi="GHEA Grapalat" w:cs="Sylfaen"/>
                <w:color w:val="000000"/>
                <w:sz w:val="16"/>
                <w:szCs w:val="16"/>
                <w:shd w:val="clear" w:color="auto" w:fill="FFFFFF"/>
                <w:lang w:val="hy-AM"/>
              </w:rPr>
              <w:t>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продукту.</w:t>
            </w:r>
          </w:p>
        </w:tc>
        <w:tc>
          <w:tcPr>
            <w:tcW w:w="1085" w:type="dxa"/>
            <w:vAlign w:val="center"/>
          </w:tcPr>
          <w:p w14:paraId="4DA50581" w14:textId="2ACE9D7C"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4ED0F8E2" w14:textId="77777777" w:rsidR="009E5C3F" w:rsidRPr="00B138F3" w:rsidRDefault="009E5C3F" w:rsidP="009E5C3F">
            <w:pPr>
              <w:widowControl w:val="0"/>
              <w:jc w:val="center"/>
              <w:rPr>
                <w:rFonts w:ascii="GHEA Grapalat" w:hAnsi="GHEA Grapalat"/>
                <w:sz w:val="16"/>
                <w:szCs w:val="16"/>
              </w:rPr>
            </w:pPr>
          </w:p>
        </w:tc>
        <w:tc>
          <w:tcPr>
            <w:tcW w:w="1134" w:type="dxa"/>
          </w:tcPr>
          <w:p w14:paraId="41E8D9D5"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1CF99127" w14:textId="5F2ED4B8"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en-US"/>
              </w:rPr>
              <w:t>38</w:t>
            </w:r>
          </w:p>
        </w:tc>
        <w:tc>
          <w:tcPr>
            <w:tcW w:w="709" w:type="dxa"/>
            <w:vAlign w:val="center"/>
          </w:tcPr>
          <w:p w14:paraId="2D4257AA" w14:textId="73FB71AC"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6529EE12" w14:textId="3BB35619"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149F162A" w14:textId="57338BFC"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04E73225" w14:textId="77777777" w:rsidTr="001B29C1">
        <w:trPr>
          <w:gridAfter w:val="1"/>
          <w:wAfter w:w="31" w:type="dxa"/>
          <w:trHeight w:val="246"/>
          <w:jc w:val="center"/>
        </w:trPr>
        <w:tc>
          <w:tcPr>
            <w:tcW w:w="1242" w:type="dxa"/>
          </w:tcPr>
          <w:p w14:paraId="4F6B3B2B" w14:textId="4502034A" w:rsidR="009E5C3F" w:rsidRDefault="009E5C3F" w:rsidP="009E5C3F">
            <w:pPr>
              <w:widowControl w:val="0"/>
              <w:jc w:val="center"/>
              <w:rPr>
                <w:rFonts w:ascii="GHEA Grapalat" w:hAnsi="GHEA Grapalat"/>
                <w:sz w:val="16"/>
                <w:szCs w:val="16"/>
              </w:rPr>
            </w:pPr>
            <w:r>
              <w:rPr>
                <w:rFonts w:ascii="GHEA Grapalat" w:hAnsi="GHEA Grapalat"/>
                <w:sz w:val="16"/>
                <w:szCs w:val="16"/>
              </w:rPr>
              <w:t>55</w:t>
            </w:r>
          </w:p>
        </w:tc>
        <w:tc>
          <w:tcPr>
            <w:tcW w:w="1282" w:type="dxa"/>
            <w:vAlign w:val="center"/>
          </w:tcPr>
          <w:p w14:paraId="5FC9C506" w14:textId="18019C2E"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15511200</w:t>
            </w:r>
          </w:p>
        </w:tc>
        <w:tc>
          <w:tcPr>
            <w:tcW w:w="1559" w:type="dxa"/>
            <w:vAlign w:val="center"/>
          </w:tcPr>
          <w:p w14:paraId="5A98604E" w14:textId="4B1A0A1B" w:rsidR="009E5C3F" w:rsidRPr="00B138F3" w:rsidRDefault="009E5C3F" w:rsidP="009E5C3F">
            <w:pPr>
              <w:widowControl w:val="0"/>
              <w:jc w:val="center"/>
              <w:rPr>
                <w:rFonts w:ascii="GHEA Grapalat" w:hAnsi="GHEA Grapalat"/>
                <w:sz w:val="16"/>
                <w:szCs w:val="16"/>
              </w:rPr>
            </w:pPr>
            <w:r w:rsidRPr="004A4868">
              <w:rPr>
                <w:rFonts w:ascii="GHEA Grapalat" w:hAnsi="GHEA Grapalat" w:cs="Sylfaen"/>
                <w:color w:val="000000"/>
                <w:sz w:val="16"/>
                <w:szCs w:val="16"/>
                <w:shd w:val="clear" w:color="auto" w:fill="FFFFFF"/>
                <w:lang w:val="hy-AM"/>
              </w:rPr>
              <w:t>Молоко /пастеризованное/</w:t>
            </w:r>
          </w:p>
        </w:tc>
        <w:tc>
          <w:tcPr>
            <w:tcW w:w="1285" w:type="dxa"/>
          </w:tcPr>
          <w:p w14:paraId="22B3641C"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57143C7E" w14:textId="687D77BB" w:rsidR="009E5C3F" w:rsidRPr="00B138F3" w:rsidRDefault="009E5C3F" w:rsidP="009E5C3F">
            <w:pPr>
              <w:widowControl w:val="0"/>
              <w:jc w:val="center"/>
              <w:rPr>
                <w:rFonts w:ascii="GHEA Grapalat" w:hAnsi="GHEA Grapalat"/>
                <w:sz w:val="16"/>
                <w:szCs w:val="16"/>
              </w:rPr>
            </w:pPr>
            <w:r w:rsidRPr="004A4868">
              <w:rPr>
                <w:rFonts w:ascii="GHEA Grapalat" w:hAnsi="GHEA Grapalat" w:cs="Sylfaen"/>
                <w:color w:val="000000"/>
                <w:sz w:val="16"/>
                <w:szCs w:val="16"/>
                <w:shd w:val="clear" w:color="auto" w:fill="FFFFFF"/>
                <w:lang w:val="hy-AM"/>
              </w:rPr>
              <w:t>Пастеризованное цельное коровье молоко с содержанием жира 0-2,5%, кислотностью не более 21Т, в стеклянной таре ГОСТ 13277-79 или аналогичной.</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Безопасная упаковка, маркировка и идентификация в соответствии с техническими регламентами «О безопасности молока и молочных продуктов» (ТС 033/2013), принятыми Постановлением Совета Евразийской экономической комиссии от 9 октября 2013 г. № 67, «О безопасности пищевых продуктов» (ТС 021/2011), принятыми Постановлением Комиссии Таможенного союза от 9 декабря 2011 г. № 880, «О пищевых продуктах с точки зрения их маркировки» (ТС 022/2011), принятыми Постановлением Комиссии Таможенного союза от 9 декабря 2011 г. № 881, «О безопасности упаковки» (ТС 005/2011), принятыми Постановлением Комиссии Таможенного союза от 16 августа 2011 г. № 769.</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Доставка осуществляется не реже двух раз в неделю. Конкретная дата доставки определяется Покупателем посредством предварительного заказа (не ранее чем за 3 рабочих дня)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Доставка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4A4868">
              <w:rPr>
                <w:rFonts w:ascii="Cambria Math" w:hAnsi="Cambria Math" w:cs="Cambria Math"/>
                <w:color w:val="000000"/>
                <w:sz w:val="16"/>
                <w:szCs w:val="16"/>
                <w:shd w:val="clear" w:color="auto" w:fill="FFFFFF"/>
                <w:lang w:val="hy-AM"/>
              </w:rPr>
              <w:t>​​</w:t>
            </w:r>
            <w:r w:rsidRPr="004A4868">
              <w:rPr>
                <w:rFonts w:ascii="GHEA Grapalat" w:hAnsi="GHEA Grapalat" w:cs="GHEA Grapalat"/>
                <w:color w:val="000000"/>
                <w:sz w:val="16"/>
                <w:szCs w:val="16"/>
                <w:shd w:val="clear" w:color="auto" w:fill="FFFFFF"/>
                <w:lang w:val="hy-AM"/>
              </w:rPr>
              <w:t>из</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моющихся</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и</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нетоксичных</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материалов</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и</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должна</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периодически</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подвергаться</w:t>
            </w:r>
            <w:r w:rsidRPr="004A4868">
              <w:rPr>
                <w:rFonts w:ascii="GHEA Grapalat" w:hAnsi="GHEA Grapalat" w:cs="Sylfaen"/>
                <w:color w:val="000000"/>
                <w:sz w:val="16"/>
                <w:szCs w:val="16"/>
                <w:shd w:val="clear" w:color="auto" w:fill="FFFFFF"/>
                <w:lang w:val="hy-AM"/>
              </w:rPr>
              <w:t xml:space="preserve"> необходимой чистке, мытью и дезинфекции.</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*Для видов продуктов питания, указанных в данном решении.</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3E61A210" w14:textId="0129F0B2"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литр</w:t>
            </w:r>
          </w:p>
        </w:tc>
        <w:tc>
          <w:tcPr>
            <w:tcW w:w="914" w:type="dxa"/>
          </w:tcPr>
          <w:p w14:paraId="4293160E" w14:textId="77777777" w:rsidR="009E5C3F" w:rsidRPr="00B138F3" w:rsidRDefault="009E5C3F" w:rsidP="009E5C3F">
            <w:pPr>
              <w:widowControl w:val="0"/>
              <w:jc w:val="center"/>
              <w:rPr>
                <w:rFonts w:ascii="GHEA Grapalat" w:hAnsi="GHEA Grapalat"/>
                <w:sz w:val="16"/>
                <w:szCs w:val="16"/>
              </w:rPr>
            </w:pPr>
          </w:p>
        </w:tc>
        <w:tc>
          <w:tcPr>
            <w:tcW w:w="1134" w:type="dxa"/>
          </w:tcPr>
          <w:p w14:paraId="1FC1F38D"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6EA9213E" w14:textId="38C74071"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en-US"/>
              </w:rPr>
              <w:t>525</w:t>
            </w:r>
          </w:p>
        </w:tc>
        <w:tc>
          <w:tcPr>
            <w:tcW w:w="709" w:type="dxa"/>
            <w:vAlign w:val="center"/>
          </w:tcPr>
          <w:p w14:paraId="696D2A20" w14:textId="4D39FD54"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1BF60F54" w14:textId="72CF611F"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49B6CD1A" w14:textId="2931721F"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6C0FD1CB" w14:textId="77777777" w:rsidTr="001B29C1">
        <w:trPr>
          <w:gridAfter w:val="1"/>
          <w:wAfter w:w="31" w:type="dxa"/>
          <w:trHeight w:val="246"/>
          <w:jc w:val="center"/>
        </w:trPr>
        <w:tc>
          <w:tcPr>
            <w:tcW w:w="1242" w:type="dxa"/>
          </w:tcPr>
          <w:p w14:paraId="347B64CC" w14:textId="66A82880" w:rsidR="009E5C3F" w:rsidRDefault="009E5C3F" w:rsidP="009E5C3F">
            <w:pPr>
              <w:widowControl w:val="0"/>
              <w:jc w:val="center"/>
              <w:rPr>
                <w:rFonts w:ascii="GHEA Grapalat" w:hAnsi="GHEA Grapalat"/>
                <w:sz w:val="16"/>
                <w:szCs w:val="16"/>
              </w:rPr>
            </w:pPr>
            <w:r>
              <w:rPr>
                <w:rFonts w:ascii="GHEA Grapalat" w:hAnsi="GHEA Grapalat"/>
                <w:sz w:val="16"/>
                <w:szCs w:val="16"/>
              </w:rPr>
              <w:t>56</w:t>
            </w:r>
          </w:p>
        </w:tc>
        <w:tc>
          <w:tcPr>
            <w:tcW w:w="1282" w:type="dxa"/>
            <w:vAlign w:val="center"/>
          </w:tcPr>
          <w:p w14:paraId="7CD6B827" w14:textId="16D6171A"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03222100</w:t>
            </w:r>
          </w:p>
        </w:tc>
        <w:tc>
          <w:tcPr>
            <w:tcW w:w="1559" w:type="dxa"/>
            <w:vAlign w:val="center"/>
          </w:tcPr>
          <w:p w14:paraId="5463AC66" w14:textId="10CE48E3" w:rsidR="009E5C3F" w:rsidRPr="00B138F3" w:rsidRDefault="009E5C3F" w:rsidP="009E5C3F">
            <w:pPr>
              <w:widowControl w:val="0"/>
              <w:jc w:val="center"/>
              <w:rPr>
                <w:rFonts w:ascii="GHEA Grapalat" w:hAnsi="GHEA Grapalat"/>
                <w:sz w:val="16"/>
                <w:szCs w:val="16"/>
              </w:rPr>
            </w:pPr>
            <w:r w:rsidRPr="004A4868">
              <w:rPr>
                <w:rFonts w:ascii="GHEA Grapalat" w:hAnsi="GHEA Grapalat" w:cs="Sylfaen"/>
                <w:color w:val="000000"/>
                <w:sz w:val="16"/>
                <w:szCs w:val="16"/>
                <w:shd w:val="clear" w:color="auto" w:fill="FFFFFF"/>
                <w:lang w:val="hy-AM"/>
              </w:rPr>
              <w:t>банан</w:t>
            </w:r>
          </w:p>
        </w:tc>
        <w:tc>
          <w:tcPr>
            <w:tcW w:w="1285" w:type="dxa"/>
          </w:tcPr>
          <w:p w14:paraId="0ED9A531" w14:textId="77777777" w:rsidR="009E5C3F" w:rsidRPr="00B138F3" w:rsidRDefault="009E5C3F" w:rsidP="009E5C3F">
            <w:pPr>
              <w:widowControl w:val="0"/>
              <w:jc w:val="center"/>
              <w:rPr>
                <w:rFonts w:ascii="GHEA Grapalat" w:hAnsi="GHEA Grapalat"/>
                <w:sz w:val="16"/>
                <w:szCs w:val="16"/>
              </w:rPr>
            </w:pPr>
          </w:p>
        </w:tc>
        <w:tc>
          <w:tcPr>
            <w:tcW w:w="3356" w:type="dxa"/>
            <w:vAlign w:val="bottom"/>
          </w:tcPr>
          <w:p w14:paraId="4EA2FE00" w14:textId="428C51EE" w:rsidR="009E5C3F" w:rsidRPr="00B138F3" w:rsidRDefault="009E5C3F" w:rsidP="009E5C3F">
            <w:pPr>
              <w:widowControl w:val="0"/>
              <w:jc w:val="center"/>
              <w:rPr>
                <w:rFonts w:ascii="GHEA Grapalat" w:hAnsi="GHEA Grapalat"/>
                <w:sz w:val="16"/>
                <w:szCs w:val="16"/>
              </w:rPr>
            </w:pPr>
            <w:r w:rsidRPr="004A4868">
              <w:rPr>
                <w:rFonts w:ascii="GHEA Grapalat" w:hAnsi="GHEA Grapalat" w:cs="Sylfaen"/>
                <w:color w:val="000000"/>
                <w:sz w:val="16"/>
                <w:szCs w:val="16"/>
                <w:shd w:val="clear" w:color="auto" w:fill="FFFFFF"/>
                <w:lang w:val="hy-AM"/>
              </w:rPr>
              <w:t>Желтовато-зеленый /не хаки, не очень спелый/ группа плодоношения II (не менее 15-20 см), ГОСТ Р 51603-2000 или эквивалент.</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Безопасная упаковка, маркировка и идентификация в соответствии с техническими регламентами «О безопасности пищевых продуктов» (ТС ТС № 021/2011), принятыми Постановлением Комиссии Таможенного Союза от 9 декабря 2011 г. № 880, «О пищевых продуктах с точки зрения их маркировки» (ТС ТС № 022/2011), «О безопасности упаковки» (ТС ТС 005/2011), принятыми Постановлением Комиссии Таможенного Союза от 16 августа 2011 г. № 769.</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Поставка осуществляется не реже одного раза в неделю. Конкретная дата доставки определяется Покупателем посредством предварительного заказа (не ранее чем за 3 рабочих дня)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Доставка осуществляется за счет Поставщика в соответствующие детские сады по указанным адресам до 12:00, надлежащим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4A4868">
              <w:rPr>
                <w:rFonts w:ascii="Cambria Math" w:hAnsi="Cambria Math" w:cs="Cambria Math"/>
                <w:color w:val="000000"/>
                <w:sz w:val="16"/>
                <w:szCs w:val="16"/>
                <w:shd w:val="clear" w:color="auto" w:fill="FFFFFF"/>
                <w:lang w:val="hy-AM"/>
              </w:rPr>
              <w:t>​​</w:t>
            </w:r>
            <w:r w:rsidRPr="004A4868">
              <w:rPr>
                <w:rFonts w:ascii="GHEA Grapalat" w:hAnsi="GHEA Grapalat" w:cs="GHEA Grapalat"/>
                <w:color w:val="000000"/>
                <w:sz w:val="16"/>
                <w:szCs w:val="16"/>
                <w:shd w:val="clear" w:color="auto" w:fill="FFFFFF"/>
                <w:lang w:val="hy-AM"/>
              </w:rPr>
              <w:t>из</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моющихся</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и</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нетоксичных</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материалов</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и</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должна</w:t>
            </w:r>
            <w:r w:rsidRPr="004A4868">
              <w:rPr>
                <w:rFonts w:ascii="GHEA Grapalat" w:hAnsi="GHEA Grapalat" w:cs="Sylfaen"/>
                <w:color w:val="000000"/>
                <w:sz w:val="16"/>
                <w:szCs w:val="16"/>
                <w:shd w:val="clear" w:color="auto" w:fill="FFFFFF"/>
                <w:lang w:val="hy-AM"/>
              </w:rPr>
              <w:t xml:space="preserve"> </w:t>
            </w:r>
            <w:r w:rsidRPr="004A4868">
              <w:rPr>
                <w:rFonts w:ascii="GHEA Grapalat" w:hAnsi="GHEA Grapalat" w:cs="GHEA Grapalat"/>
                <w:color w:val="000000"/>
                <w:sz w:val="16"/>
                <w:szCs w:val="16"/>
                <w:shd w:val="clear" w:color="auto" w:fill="FFFFFF"/>
                <w:lang w:val="hy-AM"/>
              </w:rPr>
              <w:t>период</w:t>
            </w:r>
            <w:r w:rsidRPr="004A4868">
              <w:rPr>
                <w:rFonts w:ascii="GHEA Grapalat" w:hAnsi="GHEA Grapalat" w:cs="Sylfaen"/>
                <w:color w:val="000000"/>
                <w:sz w:val="16"/>
                <w:szCs w:val="16"/>
                <w:shd w:val="clear" w:color="auto" w:fill="FFFFFF"/>
                <w:lang w:val="hy-AM"/>
              </w:rPr>
              <w:t>ически подвергаться необходимой чистке, мытью и дезинфекции.</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*Для видов продуктов питания, указанных в данном решении.</w:t>
            </w:r>
            <w:r>
              <w:rPr>
                <w:rFonts w:ascii="GHEA Grapalat" w:hAnsi="GHEA Grapalat" w:cs="Sylfaen"/>
                <w:color w:val="000000"/>
                <w:sz w:val="16"/>
                <w:szCs w:val="16"/>
                <w:shd w:val="clear" w:color="auto" w:fill="FFFFFF"/>
              </w:rPr>
              <w:t xml:space="preserve"> </w:t>
            </w:r>
            <w:r w:rsidRPr="004A4868">
              <w:rPr>
                <w:rFonts w:ascii="GHEA Grapalat" w:hAnsi="GHEA Grapalat" w:cs="Sylfaen"/>
                <w:color w:val="000000"/>
                <w:sz w:val="16"/>
                <w:szCs w:val="16"/>
                <w:shd w:val="clear" w:color="auto" w:fill="FFFFFF"/>
                <w:lang w:val="hy-AM"/>
              </w:rPr>
              <w:t>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5DF71E7D" w14:textId="763D6929"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кг</w:t>
            </w:r>
          </w:p>
        </w:tc>
        <w:tc>
          <w:tcPr>
            <w:tcW w:w="914" w:type="dxa"/>
          </w:tcPr>
          <w:p w14:paraId="6C598F1A" w14:textId="77777777" w:rsidR="009E5C3F" w:rsidRPr="00B138F3" w:rsidRDefault="009E5C3F" w:rsidP="009E5C3F">
            <w:pPr>
              <w:widowControl w:val="0"/>
              <w:jc w:val="center"/>
              <w:rPr>
                <w:rFonts w:ascii="GHEA Grapalat" w:hAnsi="GHEA Grapalat"/>
                <w:sz w:val="16"/>
                <w:szCs w:val="16"/>
              </w:rPr>
            </w:pPr>
          </w:p>
        </w:tc>
        <w:tc>
          <w:tcPr>
            <w:tcW w:w="1134" w:type="dxa"/>
          </w:tcPr>
          <w:p w14:paraId="42D3D5A7"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53B82F39" w14:textId="7033FCC3"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hy-AM"/>
              </w:rPr>
              <w:t>250</w:t>
            </w:r>
          </w:p>
        </w:tc>
        <w:tc>
          <w:tcPr>
            <w:tcW w:w="709" w:type="dxa"/>
            <w:vAlign w:val="center"/>
          </w:tcPr>
          <w:p w14:paraId="5BF88974" w14:textId="38FD8818"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68BE089F" w14:textId="46068B8B"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5D5DA1AA" w14:textId="7A95D1CA"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310C8871" w14:textId="77777777" w:rsidTr="001B29C1">
        <w:trPr>
          <w:gridAfter w:val="1"/>
          <w:wAfter w:w="31" w:type="dxa"/>
          <w:trHeight w:val="246"/>
          <w:jc w:val="center"/>
        </w:trPr>
        <w:tc>
          <w:tcPr>
            <w:tcW w:w="1242" w:type="dxa"/>
          </w:tcPr>
          <w:p w14:paraId="49F7EED3" w14:textId="18071982" w:rsidR="009E5C3F" w:rsidRDefault="009E5C3F" w:rsidP="009E5C3F">
            <w:pPr>
              <w:widowControl w:val="0"/>
              <w:jc w:val="center"/>
              <w:rPr>
                <w:rFonts w:ascii="GHEA Grapalat" w:hAnsi="GHEA Grapalat"/>
                <w:sz w:val="16"/>
                <w:szCs w:val="16"/>
              </w:rPr>
            </w:pPr>
            <w:r>
              <w:rPr>
                <w:rFonts w:ascii="GHEA Grapalat" w:hAnsi="GHEA Grapalat"/>
                <w:sz w:val="16"/>
                <w:szCs w:val="16"/>
              </w:rPr>
              <w:t>57</w:t>
            </w:r>
          </w:p>
        </w:tc>
        <w:tc>
          <w:tcPr>
            <w:tcW w:w="1282" w:type="dxa"/>
            <w:vAlign w:val="center"/>
          </w:tcPr>
          <w:p w14:paraId="4791E533" w14:textId="2074A696" w:rsidR="009E5C3F" w:rsidRPr="00B138F3" w:rsidRDefault="009E5C3F" w:rsidP="009E5C3F">
            <w:pPr>
              <w:widowControl w:val="0"/>
              <w:jc w:val="center"/>
              <w:rPr>
                <w:rFonts w:ascii="GHEA Grapalat" w:hAnsi="GHEA Grapalat"/>
                <w:sz w:val="16"/>
                <w:szCs w:val="16"/>
              </w:rPr>
            </w:pPr>
            <w:r w:rsidRPr="00B91355">
              <w:rPr>
                <w:rFonts w:ascii="GHEA Grapalat" w:hAnsi="GHEA Grapalat" w:cs="Sylfaen"/>
                <w:color w:val="000000"/>
                <w:sz w:val="14"/>
                <w:szCs w:val="14"/>
                <w:shd w:val="clear" w:color="auto" w:fill="FFFFFF"/>
                <w:lang w:val="hy-AM"/>
              </w:rPr>
              <w:t>15872310</w:t>
            </w:r>
          </w:p>
        </w:tc>
        <w:tc>
          <w:tcPr>
            <w:tcW w:w="1559" w:type="dxa"/>
            <w:vAlign w:val="center"/>
          </w:tcPr>
          <w:p w14:paraId="4312B97B" w14:textId="25A3158F" w:rsidR="009E5C3F" w:rsidRPr="00B138F3" w:rsidRDefault="009E5C3F" w:rsidP="009E5C3F">
            <w:pPr>
              <w:widowControl w:val="0"/>
              <w:jc w:val="center"/>
              <w:rPr>
                <w:rFonts w:ascii="GHEA Grapalat" w:hAnsi="GHEA Grapalat"/>
                <w:sz w:val="16"/>
                <w:szCs w:val="16"/>
              </w:rPr>
            </w:pPr>
            <w:r w:rsidRPr="0094449F">
              <w:rPr>
                <w:rFonts w:ascii="GHEA Grapalat" w:hAnsi="GHEA Grapalat" w:cs="Sylfaen"/>
                <w:color w:val="000000"/>
                <w:sz w:val="16"/>
                <w:szCs w:val="16"/>
                <w:shd w:val="clear" w:color="auto" w:fill="FFFFFF"/>
                <w:lang w:val="hy-AM"/>
              </w:rPr>
              <w:t>лавровый лист</w:t>
            </w:r>
          </w:p>
        </w:tc>
        <w:tc>
          <w:tcPr>
            <w:tcW w:w="1285" w:type="dxa"/>
          </w:tcPr>
          <w:p w14:paraId="4062895D"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1F3C7AEC" w14:textId="48E6D95E" w:rsidR="009E5C3F" w:rsidRPr="00B138F3" w:rsidRDefault="009E5C3F" w:rsidP="009E5C3F">
            <w:pPr>
              <w:widowControl w:val="0"/>
              <w:jc w:val="center"/>
              <w:rPr>
                <w:rFonts w:ascii="GHEA Grapalat" w:hAnsi="GHEA Grapalat"/>
                <w:sz w:val="16"/>
                <w:szCs w:val="16"/>
              </w:rPr>
            </w:pPr>
            <w:r w:rsidRPr="0094449F">
              <w:rPr>
                <w:rFonts w:ascii="GHEA Grapalat" w:hAnsi="GHEA Grapalat" w:cs="Sylfaen"/>
                <w:color w:val="000000"/>
                <w:sz w:val="16"/>
                <w:szCs w:val="16"/>
                <w:shd w:val="clear" w:color="auto" w:fill="FFFFFF"/>
                <w:lang w:val="hy-AM"/>
              </w:rPr>
              <w:t xml:space="preserve">Высушенные лавровые листья, массовая доля влаги в листе не более 12%, ГОСТ 17594-81. Безопасная упаковка и маркировка в соответствии с техническими регламентами «О безопасности пищевых продуктов» (ТС ТК № 021/2011), принятыми Постановлением Комиссии Таможенного Союза от 9 декабря 2011 г. № 880, «Продукты питания с точки зрения их маркировки» (ТС ТК 022/2011), принятыми Постановлением Комиссии Таможенного Союза от 9 декабря 2011 г. № 881, «Требования к безопасности пищевых добавок, ароматизаторов и технологических вспомогательных веществ» (ТС ТК 029/2012), утвержденными Постановлением Совета Евразийской экономической комиссии от 20 июля 2012 г. № 58, «О безопасности упаковки» (ТС ТК 005/2011), принятыми Постановлением Комиссии Таможенного Союза от 16 августа 2011 г. № 769. Доставка осуществляется не реже одного раза в неделю. Конкретный день доставки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по другим причинам — по электронной почте или телефону. На упаковке должна быть маркировка «предназначено для детского сада, а не для продажи». Доставка осуществляется за счет поставщика в соответствующие детские сады по указанным адресам до 12:00, соответствующим транспортным средством, *транспортным средством, предназначенным для перевозки пищевых продуктов,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транспортным средством должны быть обеспечены следующие условия: 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94449F">
              <w:rPr>
                <w:rFonts w:ascii="Cambria Math" w:hAnsi="Cambria Math" w:cs="Cambria Math"/>
                <w:color w:val="000000"/>
                <w:sz w:val="16"/>
                <w:szCs w:val="16"/>
                <w:shd w:val="clear" w:color="auto" w:fill="FFFFFF"/>
                <w:lang w:val="hy-AM"/>
              </w:rPr>
              <w:t>​​</w:t>
            </w:r>
            <w:r w:rsidRPr="0094449F">
              <w:rPr>
                <w:rFonts w:ascii="GHEA Grapalat" w:hAnsi="GHEA Grapalat" w:cs="GHEA Grapalat"/>
                <w:color w:val="000000"/>
                <w:sz w:val="16"/>
                <w:szCs w:val="16"/>
                <w:shd w:val="clear" w:color="auto" w:fill="FFFFFF"/>
                <w:lang w:val="hy-AM"/>
              </w:rPr>
              <w:t>из</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моющихся</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и</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нетоксичных</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материалов</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и</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должна</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периодически</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подвергаться</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необходимой</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чистке</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мытью</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и</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дезинфекции</w:t>
            </w:r>
            <w:r w:rsidRPr="0094449F">
              <w:rPr>
                <w:rFonts w:ascii="GHEA Grapalat" w:hAnsi="GHEA Grapalat" w:cs="Sylfaen"/>
                <w:color w:val="000000"/>
                <w:sz w:val="16"/>
                <w:szCs w:val="16"/>
                <w:shd w:val="clear" w:color="auto" w:fill="FFFFFF"/>
                <w:lang w:val="hy-AM"/>
              </w:rPr>
              <w:t xml:space="preserve">. * </w:t>
            </w:r>
            <w:r w:rsidRPr="0094449F">
              <w:rPr>
                <w:rFonts w:ascii="GHEA Grapalat" w:hAnsi="GHEA Grapalat" w:cs="GHEA Grapalat"/>
                <w:color w:val="000000"/>
                <w:sz w:val="16"/>
                <w:szCs w:val="16"/>
                <w:shd w:val="clear" w:color="auto" w:fill="FFFFFF"/>
                <w:lang w:val="hy-AM"/>
              </w:rPr>
              <w:t>Для</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видов</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продуктов</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питания</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указанных</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в</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данном</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решении</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Указанный</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объем</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каждого</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вида</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продукции</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является</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максимальным</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он</w:t>
            </w:r>
            <w:r w:rsidRPr="0094449F">
              <w:rPr>
                <w:rFonts w:ascii="GHEA Grapalat" w:hAnsi="GHEA Grapalat" w:cs="Sylfaen"/>
                <w:color w:val="000000"/>
                <w:sz w:val="16"/>
                <w:szCs w:val="16"/>
                <w:shd w:val="clear" w:color="auto" w:fill="FFFFFF"/>
                <w:lang w:val="hy-AM"/>
              </w:rPr>
              <w:t xml:space="preserve"> </w:t>
            </w:r>
            <w:r w:rsidRPr="0094449F">
              <w:rPr>
                <w:rFonts w:ascii="GHEA Grapalat" w:hAnsi="GHEA Grapalat" w:cs="GHEA Grapalat"/>
                <w:color w:val="000000"/>
                <w:sz w:val="16"/>
                <w:szCs w:val="16"/>
                <w:shd w:val="clear" w:color="auto" w:fill="FFFFFF"/>
                <w:lang w:val="hy-AM"/>
              </w:rPr>
              <w:t>мо</w:t>
            </w:r>
            <w:r w:rsidRPr="0094449F">
              <w:rPr>
                <w:rFonts w:ascii="GHEA Grapalat" w:hAnsi="GHEA Grapalat" w:cs="Sylfaen"/>
                <w:color w:val="000000"/>
                <w:sz w:val="16"/>
                <w:szCs w:val="16"/>
                <w:shd w:val="clear" w:color="auto" w:fill="FFFFFF"/>
                <w:lang w:val="hy-AM"/>
              </w:rPr>
              <w:t>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6E4463CF" w14:textId="06F6438F" w:rsidR="009E5C3F" w:rsidRPr="00EB70F1"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rPr>
              <w:t>коробка</w:t>
            </w:r>
          </w:p>
        </w:tc>
        <w:tc>
          <w:tcPr>
            <w:tcW w:w="914" w:type="dxa"/>
          </w:tcPr>
          <w:p w14:paraId="50B5DF41" w14:textId="77777777" w:rsidR="009E5C3F" w:rsidRPr="00B138F3" w:rsidRDefault="009E5C3F" w:rsidP="009E5C3F">
            <w:pPr>
              <w:widowControl w:val="0"/>
              <w:jc w:val="center"/>
              <w:rPr>
                <w:rFonts w:ascii="GHEA Grapalat" w:hAnsi="GHEA Grapalat"/>
                <w:sz w:val="16"/>
                <w:szCs w:val="16"/>
              </w:rPr>
            </w:pPr>
          </w:p>
        </w:tc>
        <w:tc>
          <w:tcPr>
            <w:tcW w:w="1134" w:type="dxa"/>
          </w:tcPr>
          <w:p w14:paraId="6C429F8C"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52EF9D04" w14:textId="313DE846"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4"/>
                <w:szCs w:val="14"/>
                <w:shd w:val="clear" w:color="auto" w:fill="FFFFFF"/>
                <w:lang w:val="en-US"/>
              </w:rPr>
              <w:t>0.5</w:t>
            </w:r>
          </w:p>
        </w:tc>
        <w:tc>
          <w:tcPr>
            <w:tcW w:w="709" w:type="dxa"/>
            <w:vAlign w:val="center"/>
          </w:tcPr>
          <w:p w14:paraId="4D6796AB" w14:textId="5CE3A851" w:rsidR="009E5C3F" w:rsidRPr="00B138F3" w:rsidRDefault="009E5C3F" w:rsidP="009E5C3F">
            <w:pPr>
              <w:widowControl w:val="0"/>
              <w:jc w:val="center"/>
              <w:rPr>
                <w:rFonts w:ascii="GHEA Grapalat" w:hAnsi="GHEA Grapalat"/>
                <w:sz w:val="16"/>
                <w:szCs w:val="16"/>
              </w:rPr>
            </w:pPr>
            <w:r>
              <w:rPr>
                <w:rFonts w:ascii="GHEA Grapalat" w:hAnsi="GHEA Grapalat" w:cs="Sylfaen"/>
                <w:color w:val="000000"/>
                <w:sz w:val="16"/>
                <w:szCs w:val="16"/>
                <w:shd w:val="clear" w:color="auto" w:fill="FFFFFF"/>
                <w:lang w:val="hy-AM"/>
              </w:rPr>
              <w:t>РА, Ширакская область, село Ланджик, 1-я улица, 35/1</w:t>
            </w:r>
          </w:p>
        </w:tc>
        <w:tc>
          <w:tcPr>
            <w:tcW w:w="1158" w:type="dxa"/>
            <w:vAlign w:val="center"/>
          </w:tcPr>
          <w:p w14:paraId="1A0BED66" w14:textId="06B00324"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569F1C46" w14:textId="0F385190" w:rsidR="009E5C3F" w:rsidRPr="00B138F3" w:rsidRDefault="009E5C3F" w:rsidP="009E5C3F">
            <w:pPr>
              <w:widowControl w:val="0"/>
              <w:jc w:val="center"/>
              <w:rPr>
                <w:rFonts w:ascii="GHEA Grapalat" w:hAnsi="GHEA Grapalat"/>
                <w:sz w:val="16"/>
                <w:szCs w:val="16"/>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r w:rsidR="009E5C3F" w:rsidRPr="00B138F3" w14:paraId="45F8ADCD" w14:textId="77777777" w:rsidTr="001B29C1">
        <w:trPr>
          <w:gridAfter w:val="1"/>
          <w:wAfter w:w="31" w:type="dxa"/>
          <w:trHeight w:val="246"/>
          <w:jc w:val="center"/>
        </w:trPr>
        <w:tc>
          <w:tcPr>
            <w:tcW w:w="1242" w:type="dxa"/>
          </w:tcPr>
          <w:p w14:paraId="78DD876E" w14:textId="0E7D379F" w:rsidR="009E5C3F" w:rsidRDefault="009E5C3F" w:rsidP="009E5C3F">
            <w:pPr>
              <w:widowControl w:val="0"/>
              <w:jc w:val="center"/>
              <w:rPr>
                <w:rFonts w:ascii="GHEA Grapalat" w:hAnsi="GHEA Grapalat"/>
                <w:sz w:val="16"/>
                <w:szCs w:val="16"/>
              </w:rPr>
            </w:pPr>
            <w:r>
              <w:rPr>
                <w:rFonts w:ascii="GHEA Grapalat" w:hAnsi="GHEA Grapalat"/>
                <w:sz w:val="16"/>
                <w:szCs w:val="16"/>
              </w:rPr>
              <w:t>58</w:t>
            </w:r>
          </w:p>
        </w:tc>
        <w:tc>
          <w:tcPr>
            <w:tcW w:w="1282" w:type="dxa"/>
            <w:vAlign w:val="center"/>
          </w:tcPr>
          <w:p w14:paraId="65A173FB" w14:textId="7C7ED0A8" w:rsidR="009E5C3F" w:rsidRPr="00B91355" w:rsidRDefault="009E5C3F" w:rsidP="009E5C3F">
            <w:pPr>
              <w:widowControl w:val="0"/>
              <w:jc w:val="center"/>
              <w:rPr>
                <w:rFonts w:ascii="GHEA Grapalat" w:hAnsi="GHEA Grapalat" w:cs="Sylfaen"/>
                <w:color w:val="000000"/>
                <w:sz w:val="14"/>
                <w:szCs w:val="14"/>
                <w:shd w:val="clear" w:color="auto" w:fill="FFFFFF"/>
                <w:lang w:val="hy-AM"/>
              </w:rPr>
            </w:pPr>
            <w:r>
              <w:rPr>
                <w:rFonts w:ascii="GHEA Grapalat" w:hAnsi="GHEA Grapalat" w:cs="Sylfaen"/>
                <w:color w:val="000000"/>
                <w:sz w:val="14"/>
                <w:szCs w:val="14"/>
                <w:shd w:val="clear" w:color="auto" w:fill="FFFFFF"/>
                <w:lang w:val="hy-AM"/>
              </w:rPr>
              <w:t>15612400</w:t>
            </w:r>
          </w:p>
        </w:tc>
        <w:tc>
          <w:tcPr>
            <w:tcW w:w="1559" w:type="dxa"/>
            <w:vAlign w:val="center"/>
          </w:tcPr>
          <w:p w14:paraId="7DEB491C" w14:textId="2817C8B3" w:rsidR="009E5C3F" w:rsidRPr="0094449F" w:rsidRDefault="009E5C3F" w:rsidP="009E5C3F">
            <w:pPr>
              <w:widowControl w:val="0"/>
              <w:jc w:val="center"/>
              <w:rPr>
                <w:rFonts w:ascii="GHEA Grapalat" w:hAnsi="GHEA Grapalat" w:cs="Sylfaen"/>
                <w:color w:val="000000"/>
                <w:sz w:val="16"/>
                <w:szCs w:val="16"/>
                <w:shd w:val="clear" w:color="auto" w:fill="FFFFFF"/>
                <w:lang w:val="hy-AM"/>
              </w:rPr>
            </w:pPr>
            <w:r>
              <w:rPr>
                <w:rFonts w:ascii="GHEA Grapalat" w:hAnsi="GHEA Grapalat" w:cs="Arial"/>
                <w:color w:val="000000"/>
                <w:sz w:val="14"/>
                <w:szCs w:val="14"/>
                <w:lang w:eastAsia="hy-AM"/>
              </w:rPr>
              <w:t>ваниль</w:t>
            </w:r>
          </w:p>
        </w:tc>
        <w:tc>
          <w:tcPr>
            <w:tcW w:w="1285" w:type="dxa"/>
          </w:tcPr>
          <w:p w14:paraId="4660AAB6" w14:textId="77777777" w:rsidR="009E5C3F" w:rsidRPr="00B138F3" w:rsidRDefault="009E5C3F" w:rsidP="009E5C3F">
            <w:pPr>
              <w:widowControl w:val="0"/>
              <w:jc w:val="center"/>
              <w:rPr>
                <w:rFonts w:ascii="GHEA Grapalat" w:hAnsi="GHEA Grapalat"/>
                <w:sz w:val="16"/>
                <w:szCs w:val="16"/>
              </w:rPr>
            </w:pPr>
          </w:p>
        </w:tc>
        <w:tc>
          <w:tcPr>
            <w:tcW w:w="3356" w:type="dxa"/>
            <w:vAlign w:val="center"/>
          </w:tcPr>
          <w:p w14:paraId="308A785A" w14:textId="77777777" w:rsidR="009E5C3F" w:rsidRPr="005A2AA5" w:rsidRDefault="009E5C3F" w:rsidP="009E5C3F">
            <w:pPr>
              <w:jc w:val="both"/>
              <w:rPr>
                <w:rFonts w:ascii="GHEA Grapalat" w:hAnsi="GHEA Grapalat" w:cs="Sylfaen"/>
                <w:color w:val="000000"/>
                <w:sz w:val="16"/>
                <w:szCs w:val="16"/>
                <w:shd w:val="clear" w:color="auto" w:fill="FFFFFF"/>
                <w:lang w:val="hy-AM"/>
              </w:rPr>
            </w:pPr>
            <w:r w:rsidRPr="005A2AA5">
              <w:rPr>
                <w:rFonts w:ascii="GHEA Grapalat" w:hAnsi="GHEA Grapalat" w:cs="Sylfaen"/>
                <w:color w:val="000000"/>
                <w:sz w:val="16"/>
                <w:szCs w:val="16"/>
                <w:shd w:val="clear" w:color="auto" w:fill="FFFFFF"/>
                <w:lang w:val="hy-AM"/>
              </w:rPr>
              <w:t>Ароматическая добавка для использования в печенье. Крупногабаритная, в упаковках по 5 г, заводского производства и упаковки. ГОСТ 16599-71 или эквивалент.</w:t>
            </w:r>
          </w:p>
          <w:p w14:paraId="4B37DF66" w14:textId="77777777" w:rsidR="009E5C3F" w:rsidRPr="005A2AA5" w:rsidRDefault="009E5C3F" w:rsidP="009E5C3F">
            <w:pPr>
              <w:jc w:val="both"/>
              <w:rPr>
                <w:rFonts w:ascii="GHEA Grapalat" w:hAnsi="GHEA Grapalat" w:cs="Sylfaen"/>
                <w:color w:val="000000"/>
                <w:sz w:val="16"/>
                <w:szCs w:val="16"/>
                <w:shd w:val="clear" w:color="auto" w:fill="FFFFFF"/>
                <w:lang w:val="hy-AM"/>
              </w:rPr>
            </w:pPr>
            <w:r w:rsidRPr="005A2AA5">
              <w:rPr>
                <w:rFonts w:ascii="GHEA Grapalat" w:hAnsi="GHEA Grapalat" w:cs="Sylfaen"/>
                <w:color w:val="000000"/>
                <w:sz w:val="16"/>
                <w:szCs w:val="16"/>
                <w:shd w:val="clear" w:color="auto" w:fill="FFFFFF"/>
                <w:lang w:val="hy-AM"/>
              </w:rPr>
              <w:t>Безопасная упаковка, маркировка и идентификация в соответствии с техническими регламентами «О безопасности пищевых продуктов» (ТС ТУ № 021/2011), принятыми Постановлением Комиссии Таможенного Союза от 9 декабря 2011 г. № 880, «О пищевых продуктах с точки зрения их маркировки» (ТС ТУ № 022/2011), «О безопасности упаковки» (ТС ТУ № 005/2011), принятыми Постановлением Комиссии Таможенного Союза от 16 августа 2011 г. № 769.</w:t>
            </w:r>
          </w:p>
          <w:p w14:paraId="0581E58F" w14:textId="39822991" w:rsidR="009E5C3F" w:rsidRPr="0094449F" w:rsidRDefault="009E5C3F" w:rsidP="009E5C3F">
            <w:pPr>
              <w:widowControl w:val="0"/>
              <w:jc w:val="center"/>
              <w:rPr>
                <w:rFonts w:ascii="GHEA Grapalat" w:hAnsi="GHEA Grapalat" w:cs="Sylfaen"/>
                <w:color w:val="000000"/>
                <w:sz w:val="16"/>
                <w:szCs w:val="16"/>
                <w:shd w:val="clear" w:color="auto" w:fill="FFFFFF"/>
                <w:lang w:val="hy-AM"/>
              </w:rPr>
            </w:pPr>
            <w:r w:rsidRPr="005A2AA5">
              <w:rPr>
                <w:rFonts w:ascii="GHEA Grapalat" w:hAnsi="GHEA Grapalat" w:cs="Sylfaen"/>
                <w:color w:val="000000"/>
                <w:sz w:val="16"/>
                <w:szCs w:val="16"/>
                <w:shd w:val="clear" w:color="auto" w:fill="FFFFFF"/>
                <w:lang w:val="hy-AM"/>
              </w:rPr>
              <w:t>Поставка осуществляется не реже двух раз в месяц. Конкретная дата доставки определяется Покупателем путем предварительного (не ранее чем за 3 рабочих дня) заказа через единую электронную платформу заказов, а в случае ее неработоспособности, неисправности или иной невозможности — по электронной почте или телефону.</w:t>
            </w:r>
            <w:r>
              <w:rPr>
                <w:rFonts w:ascii="GHEA Grapalat" w:hAnsi="GHEA Grapalat" w:cs="Sylfaen"/>
                <w:color w:val="000000"/>
                <w:sz w:val="16"/>
                <w:szCs w:val="16"/>
                <w:shd w:val="clear" w:color="auto" w:fill="FFFFFF"/>
              </w:rPr>
              <w:t xml:space="preserve"> </w:t>
            </w:r>
            <w:r w:rsidRPr="005A2AA5">
              <w:rPr>
                <w:rFonts w:ascii="GHEA Grapalat" w:hAnsi="GHEA Grapalat" w:cs="Sylfaen"/>
                <w:color w:val="000000"/>
                <w:sz w:val="16"/>
                <w:szCs w:val="16"/>
                <w:shd w:val="clear" w:color="auto" w:fill="FFFFFF"/>
                <w:lang w:val="hy-AM"/>
              </w:rPr>
              <w:t>Доставка осуществляется за счет Поставщика по адресам, указанным в соответствующих детских садах, до 12:00. *Средствами транспорта, предназначенного для перевозки пищевых продуктов, утвержденного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При перевозке пищевых продуктов средствами транспорта должны быть обеспечены следующие условия:</w:t>
            </w:r>
            <w:r>
              <w:rPr>
                <w:rFonts w:ascii="GHEA Grapalat" w:hAnsi="GHEA Grapalat" w:cs="Sylfaen"/>
                <w:color w:val="000000"/>
                <w:sz w:val="16"/>
                <w:szCs w:val="16"/>
                <w:shd w:val="clear" w:color="auto" w:fill="FFFFFF"/>
              </w:rPr>
              <w:t xml:space="preserve"> </w:t>
            </w:r>
            <w:r w:rsidRPr="005A2AA5">
              <w:rPr>
                <w:rFonts w:ascii="GHEA Grapalat" w:hAnsi="GHEA Grapalat" w:cs="Sylfaen"/>
                <w:color w:val="000000"/>
                <w:sz w:val="16"/>
                <w:szCs w:val="16"/>
                <w:shd w:val="clear" w:color="auto" w:fill="FFFFFF"/>
                <w:lang w:val="hy-AM"/>
              </w:rPr>
              <w:t xml:space="preserve">а. конструкция грузовых отсеков и контейнеров транспортных средств должна быть защищена от загрязнения, проникновения животных, включая грызунов и насекомых; б. Внутренняя поверхность грузовых отсеков и контейнеров транспортных средств должна быть изготовлена </w:t>
            </w:r>
            <w:r w:rsidRPr="005A2AA5">
              <w:rPr>
                <w:rFonts w:ascii="Cambria Math" w:hAnsi="Cambria Math" w:cs="Cambria Math"/>
                <w:color w:val="000000"/>
                <w:sz w:val="16"/>
                <w:szCs w:val="16"/>
                <w:shd w:val="clear" w:color="auto" w:fill="FFFFFF"/>
                <w:lang w:val="hy-AM"/>
              </w:rPr>
              <w:t>​​</w:t>
            </w:r>
            <w:r w:rsidRPr="005A2AA5">
              <w:rPr>
                <w:rFonts w:ascii="GHEA Grapalat" w:hAnsi="GHEA Grapalat" w:cs="GHEA Grapalat"/>
                <w:color w:val="000000"/>
                <w:sz w:val="16"/>
                <w:szCs w:val="16"/>
                <w:shd w:val="clear" w:color="auto" w:fill="FFFFFF"/>
                <w:lang w:val="hy-AM"/>
              </w:rPr>
              <w:t>из</w:t>
            </w:r>
            <w:r w:rsidRPr="005A2AA5">
              <w:rPr>
                <w:rFonts w:ascii="GHEA Grapalat" w:hAnsi="GHEA Grapalat" w:cs="Sylfaen"/>
                <w:color w:val="000000"/>
                <w:sz w:val="16"/>
                <w:szCs w:val="16"/>
                <w:shd w:val="clear" w:color="auto" w:fill="FFFFFF"/>
                <w:lang w:val="hy-AM"/>
              </w:rPr>
              <w:t xml:space="preserve"> </w:t>
            </w:r>
            <w:r w:rsidRPr="005A2AA5">
              <w:rPr>
                <w:rFonts w:ascii="GHEA Grapalat" w:hAnsi="GHEA Grapalat" w:cs="GHEA Grapalat"/>
                <w:color w:val="000000"/>
                <w:sz w:val="16"/>
                <w:szCs w:val="16"/>
                <w:shd w:val="clear" w:color="auto" w:fill="FFFFFF"/>
                <w:lang w:val="hy-AM"/>
              </w:rPr>
              <w:t>моющихся</w:t>
            </w:r>
            <w:r w:rsidRPr="005A2AA5">
              <w:rPr>
                <w:rFonts w:ascii="GHEA Grapalat" w:hAnsi="GHEA Grapalat" w:cs="Sylfaen"/>
                <w:color w:val="000000"/>
                <w:sz w:val="16"/>
                <w:szCs w:val="16"/>
                <w:shd w:val="clear" w:color="auto" w:fill="FFFFFF"/>
                <w:lang w:val="hy-AM"/>
              </w:rPr>
              <w:t xml:space="preserve"> </w:t>
            </w:r>
            <w:r w:rsidRPr="005A2AA5">
              <w:rPr>
                <w:rFonts w:ascii="GHEA Grapalat" w:hAnsi="GHEA Grapalat" w:cs="GHEA Grapalat"/>
                <w:color w:val="000000"/>
                <w:sz w:val="16"/>
                <w:szCs w:val="16"/>
                <w:shd w:val="clear" w:color="auto" w:fill="FFFFFF"/>
                <w:lang w:val="hy-AM"/>
              </w:rPr>
              <w:t>и</w:t>
            </w:r>
            <w:r w:rsidRPr="005A2AA5">
              <w:rPr>
                <w:rFonts w:ascii="GHEA Grapalat" w:hAnsi="GHEA Grapalat" w:cs="Sylfaen"/>
                <w:color w:val="000000"/>
                <w:sz w:val="16"/>
                <w:szCs w:val="16"/>
                <w:shd w:val="clear" w:color="auto" w:fill="FFFFFF"/>
                <w:lang w:val="hy-AM"/>
              </w:rPr>
              <w:t xml:space="preserve"> </w:t>
            </w:r>
            <w:r w:rsidRPr="005A2AA5">
              <w:rPr>
                <w:rFonts w:ascii="GHEA Grapalat" w:hAnsi="GHEA Grapalat" w:cs="GHEA Grapalat"/>
                <w:color w:val="000000"/>
                <w:sz w:val="16"/>
                <w:szCs w:val="16"/>
                <w:shd w:val="clear" w:color="auto" w:fill="FFFFFF"/>
                <w:lang w:val="hy-AM"/>
              </w:rPr>
              <w:t>нетоксичных</w:t>
            </w:r>
            <w:r w:rsidRPr="005A2AA5">
              <w:rPr>
                <w:rFonts w:ascii="GHEA Grapalat" w:hAnsi="GHEA Grapalat" w:cs="Sylfaen"/>
                <w:color w:val="000000"/>
                <w:sz w:val="16"/>
                <w:szCs w:val="16"/>
                <w:shd w:val="clear" w:color="auto" w:fill="FFFFFF"/>
                <w:lang w:val="hy-AM"/>
              </w:rPr>
              <w:t xml:space="preserve"> </w:t>
            </w:r>
            <w:r w:rsidRPr="005A2AA5">
              <w:rPr>
                <w:rFonts w:ascii="GHEA Grapalat" w:hAnsi="GHEA Grapalat" w:cs="GHEA Grapalat"/>
                <w:color w:val="000000"/>
                <w:sz w:val="16"/>
                <w:szCs w:val="16"/>
                <w:shd w:val="clear" w:color="auto" w:fill="FFFFFF"/>
                <w:lang w:val="hy-AM"/>
              </w:rPr>
              <w:t>материалов</w:t>
            </w:r>
            <w:r w:rsidRPr="005A2AA5">
              <w:rPr>
                <w:rFonts w:ascii="GHEA Grapalat" w:hAnsi="GHEA Grapalat" w:cs="Sylfaen"/>
                <w:color w:val="000000"/>
                <w:sz w:val="16"/>
                <w:szCs w:val="16"/>
                <w:shd w:val="clear" w:color="auto" w:fill="FFFFFF"/>
                <w:lang w:val="hy-AM"/>
              </w:rPr>
              <w:t xml:space="preserve"> </w:t>
            </w:r>
            <w:r w:rsidRPr="005A2AA5">
              <w:rPr>
                <w:rFonts w:ascii="GHEA Grapalat" w:hAnsi="GHEA Grapalat" w:cs="GHEA Grapalat"/>
                <w:color w:val="000000"/>
                <w:sz w:val="16"/>
                <w:szCs w:val="16"/>
                <w:shd w:val="clear" w:color="auto" w:fill="FFFFFF"/>
                <w:lang w:val="hy-AM"/>
              </w:rPr>
              <w:t>и</w:t>
            </w:r>
            <w:r w:rsidRPr="005A2AA5">
              <w:rPr>
                <w:rFonts w:ascii="GHEA Grapalat" w:hAnsi="GHEA Grapalat" w:cs="Sylfaen"/>
                <w:color w:val="000000"/>
                <w:sz w:val="16"/>
                <w:szCs w:val="16"/>
                <w:shd w:val="clear" w:color="auto" w:fill="FFFFFF"/>
                <w:lang w:val="hy-AM"/>
              </w:rPr>
              <w:t xml:space="preserve"> </w:t>
            </w:r>
            <w:r w:rsidRPr="005A2AA5">
              <w:rPr>
                <w:rFonts w:ascii="GHEA Grapalat" w:hAnsi="GHEA Grapalat" w:cs="GHEA Grapalat"/>
                <w:color w:val="000000"/>
                <w:sz w:val="16"/>
                <w:szCs w:val="16"/>
                <w:shd w:val="clear" w:color="auto" w:fill="FFFFFF"/>
                <w:lang w:val="hy-AM"/>
              </w:rPr>
              <w:t>должна</w:t>
            </w:r>
            <w:r w:rsidRPr="005A2AA5">
              <w:rPr>
                <w:rFonts w:ascii="GHEA Grapalat" w:hAnsi="GHEA Grapalat" w:cs="Sylfaen"/>
                <w:color w:val="000000"/>
                <w:sz w:val="16"/>
                <w:szCs w:val="16"/>
                <w:shd w:val="clear" w:color="auto" w:fill="FFFFFF"/>
                <w:lang w:val="hy-AM"/>
              </w:rPr>
              <w:t xml:space="preserve"> </w:t>
            </w:r>
            <w:r w:rsidRPr="005A2AA5">
              <w:rPr>
                <w:rFonts w:ascii="GHEA Grapalat" w:hAnsi="GHEA Grapalat" w:cs="GHEA Grapalat"/>
                <w:color w:val="000000"/>
                <w:sz w:val="16"/>
                <w:szCs w:val="16"/>
                <w:shd w:val="clear" w:color="auto" w:fill="FFFFFF"/>
                <w:lang w:val="hy-AM"/>
              </w:rPr>
              <w:t>периодически</w:t>
            </w:r>
            <w:r w:rsidRPr="005A2AA5">
              <w:rPr>
                <w:rFonts w:ascii="GHEA Grapalat" w:hAnsi="GHEA Grapalat" w:cs="Sylfaen"/>
                <w:color w:val="000000"/>
                <w:sz w:val="16"/>
                <w:szCs w:val="16"/>
                <w:shd w:val="clear" w:color="auto" w:fill="FFFFFF"/>
                <w:lang w:val="hy-AM"/>
              </w:rPr>
              <w:t xml:space="preserve"> </w:t>
            </w:r>
            <w:r w:rsidRPr="005A2AA5">
              <w:rPr>
                <w:rFonts w:ascii="GHEA Grapalat" w:hAnsi="GHEA Grapalat" w:cs="GHEA Grapalat"/>
                <w:color w:val="000000"/>
                <w:sz w:val="16"/>
                <w:szCs w:val="16"/>
                <w:shd w:val="clear" w:color="auto" w:fill="FFFFFF"/>
                <w:lang w:val="hy-AM"/>
              </w:rPr>
              <w:t>подвергаться</w:t>
            </w:r>
            <w:r w:rsidRPr="005A2AA5">
              <w:rPr>
                <w:rFonts w:ascii="GHEA Grapalat" w:hAnsi="GHEA Grapalat" w:cs="Sylfaen"/>
                <w:color w:val="000000"/>
                <w:sz w:val="16"/>
                <w:szCs w:val="16"/>
                <w:shd w:val="clear" w:color="auto" w:fill="FFFFFF"/>
                <w:lang w:val="hy-AM"/>
              </w:rPr>
              <w:t xml:space="preserve"> </w:t>
            </w:r>
            <w:r w:rsidRPr="005A2AA5">
              <w:rPr>
                <w:rFonts w:ascii="GHEA Grapalat" w:hAnsi="GHEA Grapalat" w:cs="GHEA Grapalat"/>
                <w:color w:val="000000"/>
                <w:sz w:val="16"/>
                <w:szCs w:val="16"/>
                <w:shd w:val="clear" w:color="auto" w:fill="FFFFFF"/>
                <w:lang w:val="hy-AM"/>
              </w:rPr>
              <w:t>необходимой</w:t>
            </w:r>
            <w:r w:rsidRPr="005A2AA5">
              <w:rPr>
                <w:rFonts w:ascii="GHEA Grapalat" w:hAnsi="GHEA Grapalat" w:cs="Sylfaen"/>
                <w:color w:val="000000"/>
                <w:sz w:val="16"/>
                <w:szCs w:val="16"/>
                <w:shd w:val="clear" w:color="auto" w:fill="FFFFFF"/>
                <w:lang w:val="hy-AM"/>
              </w:rPr>
              <w:t xml:space="preserve"> </w:t>
            </w:r>
            <w:r w:rsidRPr="005A2AA5">
              <w:rPr>
                <w:rFonts w:ascii="GHEA Grapalat" w:hAnsi="GHEA Grapalat" w:cs="GHEA Grapalat"/>
                <w:color w:val="000000"/>
                <w:sz w:val="16"/>
                <w:szCs w:val="16"/>
                <w:shd w:val="clear" w:color="auto" w:fill="FFFFFF"/>
                <w:lang w:val="hy-AM"/>
              </w:rPr>
              <w:t>чистке</w:t>
            </w:r>
            <w:r w:rsidRPr="005A2AA5">
              <w:rPr>
                <w:rFonts w:ascii="GHEA Grapalat" w:hAnsi="GHEA Grapalat" w:cs="Sylfaen"/>
                <w:color w:val="000000"/>
                <w:sz w:val="16"/>
                <w:szCs w:val="16"/>
                <w:shd w:val="clear" w:color="auto" w:fill="FFFFFF"/>
                <w:lang w:val="hy-AM"/>
              </w:rPr>
              <w:t xml:space="preserve">, </w:t>
            </w:r>
            <w:r w:rsidRPr="005A2AA5">
              <w:rPr>
                <w:rFonts w:ascii="GHEA Grapalat" w:hAnsi="GHEA Grapalat" w:cs="GHEA Grapalat"/>
                <w:color w:val="000000"/>
                <w:sz w:val="16"/>
                <w:szCs w:val="16"/>
                <w:shd w:val="clear" w:color="auto" w:fill="FFFFFF"/>
                <w:lang w:val="hy-AM"/>
              </w:rPr>
              <w:t>мытью</w:t>
            </w:r>
            <w:r w:rsidRPr="005A2AA5">
              <w:rPr>
                <w:rFonts w:ascii="GHEA Grapalat" w:hAnsi="GHEA Grapalat" w:cs="Sylfaen"/>
                <w:color w:val="000000"/>
                <w:sz w:val="16"/>
                <w:szCs w:val="16"/>
                <w:shd w:val="clear" w:color="auto" w:fill="FFFFFF"/>
                <w:lang w:val="hy-AM"/>
              </w:rPr>
              <w:t xml:space="preserve"> </w:t>
            </w:r>
            <w:r w:rsidRPr="005A2AA5">
              <w:rPr>
                <w:rFonts w:ascii="GHEA Grapalat" w:hAnsi="GHEA Grapalat" w:cs="GHEA Grapalat"/>
                <w:color w:val="000000"/>
                <w:sz w:val="16"/>
                <w:szCs w:val="16"/>
                <w:shd w:val="clear" w:color="auto" w:fill="FFFFFF"/>
                <w:lang w:val="hy-AM"/>
              </w:rPr>
              <w:t>и</w:t>
            </w:r>
            <w:r w:rsidRPr="005A2AA5">
              <w:rPr>
                <w:rFonts w:ascii="GHEA Grapalat" w:hAnsi="GHEA Grapalat" w:cs="Sylfaen"/>
                <w:color w:val="000000"/>
                <w:sz w:val="16"/>
                <w:szCs w:val="16"/>
                <w:shd w:val="clear" w:color="auto" w:fill="FFFFFF"/>
                <w:lang w:val="hy-AM"/>
              </w:rPr>
              <w:t xml:space="preserve"> </w:t>
            </w:r>
            <w:r w:rsidRPr="005A2AA5">
              <w:rPr>
                <w:rFonts w:ascii="GHEA Grapalat" w:hAnsi="GHEA Grapalat" w:cs="GHEA Grapalat"/>
                <w:color w:val="000000"/>
                <w:sz w:val="16"/>
                <w:szCs w:val="16"/>
                <w:shd w:val="clear" w:color="auto" w:fill="FFFFFF"/>
                <w:lang w:val="hy-AM"/>
              </w:rPr>
              <w:t>дезинфекции</w:t>
            </w:r>
            <w:r w:rsidRPr="005A2AA5">
              <w:rPr>
                <w:rFonts w:ascii="GHEA Grapalat" w:hAnsi="GHEA Grapalat" w:cs="Sylfaen"/>
                <w:color w:val="000000"/>
                <w:sz w:val="16"/>
                <w:szCs w:val="16"/>
                <w:shd w:val="clear" w:color="auto" w:fill="FFFFFF"/>
                <w:lang w:val="hy-AM"/>
              </w:rPr>
              <w:t>.*Для видов продуктов питания, указанных в данном решении.Указанный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поставленной продукции.</w:t>
            </w:r>
          </w:p>
        </w:tc>
        <w:tc>
          <w:tcPr>
            <w:tcW w:w="1085" w:type="dxa"/>
            <w:vAlign w:val="center"/>
          </w:tcPr>
          <w:p w14:paraId="63503F77" w14:textId="51816D87" w:rsidR="009E5C3F" w:rsidRDefault="009E5C3F" w:rsidP="009E5C3F">
            <w:pPr>
              <w:widowControl w:val="0"/>
              <w:jc w:val="center"/>
              <w:rPr>
                <w:rFonts w:ascii="GHEA Grapalat" w:hAnsi="GHEA Grapalat" w:cs="Sylfaen"/>
                <w:color w:val="000000"/>
                <w:sz w:val="14"/>
                <w:szCs w:val="14"/>
                <w:shd w:val="clear" w:color="auto" w:fill="FFFFFF"/>
              </w:rPr>
            </w:pPr>
            <w:r>
              <w:rPr>
                <w:rFonts w:ascii="GHEA Grapalat" w:hAnsi="GHEA Grapalat" w:cs="Sylfaen"/>
                <w:color w:val="000000"/>
                <w:sz w:val="14"/>
                <w:szCs w:val="14"/>
                <w:shd w:val="clear" w:color="auto" w:fill="FFFFFF"/>
              </w:rPr>
              <w:t>кг</w:t>
            </w:r>
          </w:p>
        </w:tc>
        <w:tc>
          <w:tcPr>
            <w:tcW w:w="914" w:type="dxa"/>
          </w:tcPr>
          <w:p w14:paraId="189FB1FE" w14:textId="77777777" w:rsidR="009E5C3F" w:rsidRPr="00B138F3" w:rsidRDefault="009E5C3F" w:rsidP="009E5C3F">
            <w:pPr>
              <w:widowControl w:val="0"/>
              <w:jc w:val="center"/>
              <w:rPr>
                <w:rFonts w:ascii="GHEA Grapalat" w:hAnsi="GHEA Grapalat"/>
                <w:sz w:val="16"/>
                <w:szCs w:val="16"/>
              </w:rPr>
            </w:pPr>
          </w:p>
        </w:tc>
        <w:tc>
          <w:tcPr>
            <w:tcW w:w="1134" w:type="dxa"/>
          </w:tcPr>
          <w:p w14:paraId="417C171E" w14:textId="77777777" w:rsidR="009E5C3F" w:rsidRPr="00B138F3" w:rsidRDefault="009E5C3F" w:rsidP="009E5C3F">
            <w:pPr>
              <w:widowControl w:val="0"/>
              <w:jc w:val="center"/>
              <w:rPr>
                <w:rFonts w:ascii="GHEA Grapalat" w:hAnsi="GHEA Grapalat"/>
                <w:sz w:val="16"/>
                <w:szCs w:val="16"/>
              </w:rPr>
            </w:pPr>
          </w:p>
        </w:tc>
        <w:tc>
          <w:tcPr>
            <w:tcW w:w="850" w:type="dxa"/>
            <w:vAlign w:val="center"/>
          </w:tcPr>
          <w:p w14:paraId="508FBC6E" w14:textId="7E9DC3D8" w:rsidR="009E5C3F" w:rsidRDefault="009E5C3F" w:rsidP="009E5C3F">
            <w:pPr>
              <w:widowControl w:val="0"/>
              <w:jc w:val="center"/>
              <w:rPr>
                <w:rFonts w:ascii="GHEA Grapalat" w:hAnsi="GHEA Grapalat" w:cs="Sylfaen"/>
                <w:color w:val="000000"/>
                <w:sz w:val="14"/>
                <w:szCs w:val="14"/>
                <w:shd w:val="clear" w:color="auto" w:fill="FFFFFF"/>
                <w:lang w:val="hy-AM"/>
              </w:rPr>
            </w:pPr>
            <w:r>
              <w:rPr>
                <w:rFonts w:ascii="GHEA Grapalat" w:hAnsi="GHEA Grapalat" w:cs="Sylfaen"/>
                <w:color w:val="000000"/>
                <w:sz w:val="14"/>
                <w:szCs w:val="14"/>
                <w:shd w:val="clear" w:color="auto" w:fill="FFFFFF"/>
                <w:lang w:val="hy-AM"/>
              </w:rPr>
              <w:t>0,1</w:t>
            </w:r>
          </w:p>
        </w:tc>
        <w:tc>
          <w:tcPr>
            <w:tcW w:w="709" w:type="dxa"/>
            <w:vAlign w:val="center"/>
          </w:tcPr>
          <w:p w14:paraId="353C9C55" w14:textId="056F4110" w:rsidR="009E5C3F" w:rsidRPr="00315F1A" w:rsidRDefault="009E5C3F" w:rsidP="009E5C3F">
            <w:pPr>
              <w:widowControl w:val="0"/>
              <w:jc w:val="center"/>
              <w:rPr>
                <w:rFonts w:ascii="GHEA Grapalat" w:hAnsi="GHEA Grapalat" w:cs="Sylfaen"/>
                <w:color w:val="000000"/>
                <w:sz w:val="16"/>
                <w:szCs w:val="16"/>
                <w:shd w:val="clear" w:color="auto" w:fill="FFFFFF"/>
                <w:lang w:val="hy-AM"/>
              </w:rPr>
            </w:pPr>
            <w:r w:rsidRPr="004E501F">
              <w:rPr>
                <w:rFonts w:ascii="GHEA Grapalat" w:hAnsi="GHEA Grapalat" w:cs="Sylfaen"/>
                <w:color w:val="000000"/>
                <w:sz w:val="14"/>
                <w:szCs w:val="14"/>
                <w:shd w:val="clear" w:color="auto" w:fill="FFFFFF"/>
                <w:lang w:val="hy-AM"/>
              </w:rPr>
              <w:t>РА, Ширакская область, село Ланджик, 1-я улица, 35/1</w:t>
            </w:r>
          </w:p>
        </w:tc>
        <w:tc>
          <w:tcPr>
            <w:tcW w:w="1158" w:type="dxa"/>
            <w:vAlign w:val="center"/>
          </w:tcPr>
          <w:p w14:paraId="71463095" w14:textId="181FC594" w:rsidR="009E5C3F" w:rsidRPr="00315F1A" w:rsidRDefault="009E5C3F" w:rsidP="009E5C3F">
            <w:pPr>
              <w:widowControl w:val="0"/>
              <w:jc w:val="center"/>
              <w:rPr>
                <w:rFonts w:ascii="GHEA Grapalat" w:hAnsi="GHEA Grapalat" w:cs="Sylfaen"/>
                <w:color w:val="000000"/>
                <w:sz w:val="16"/>
                <w:szCs w:val="16"/>
                <w:shd w:val="clear" w:color="auto" w:fill="FFFFFF"/>
                <w:lang w:val="hy-AM"/>
              </w:rPr>
            </w:pPr>
            <w:r w:rsidRPr="00315F1A">
              <w:rPr>
                <w:rFonts w:ascii="GHEA Grapalat" w:hAnsi="GHEA Grapalat" w:cs="Sylfaen"/>
                <w:color w:val="000000"/>
                <w:sz w:val="16"/>
                <w:szCs w:val="16"/>
                <w:shd w:val="clear" w:color="auto" w:fill="FFFFFF"/>
                <w:lang w:val="hy-AM"/>
              </w:rPr>
              <w:t>Согласно приказу</w:t>
            </w:r>
          </w:p>
        </w:tc>
        <w:tc>
          <w:tcPr>
            <w:tcW w:w="947" w:type="dxa"/>
            <w:vAlign w:val="center"/>
          </w:tcPr>
          <w:p w14:paraId="2CC2BDD0" w14:textId="15EB6C2D" w:rsidR="009E5C3F" w:rsidRPr="00315F1A" w:rsidRDefault="009E5C3F" w:rsidP="009E5C3F">
            <w:pPr>
              <w:widowControl w:val="0"/>
              <w:jc w:val="center"/>
              <w:rPr>
                <w:rFonts w:ascii="GHEA Grapalat" w:hAnsi="GHEA Grapalat" w:cs="Sylfaen"/>
                <w:color w:val="000000"/>
                <w:sz w:val="18"/>
                <w:szCs w:val="18"/>
                <w:shd w:val="clear" w:color="auto" w:fill="FFFFFF"/>
                <w:lang w:val="hy-AM"/>
              </w:rPr>
            </w:pPr>
            <w:r w:rsidRPr="00315F1A">
              <w:rPr>
                <w:rFonts w:ascii="GHEA Grapalat" w:hAnsi="GHEA Grapalat" w:cs="Sylfaen"/>
                <w:color w:val="000000"/>
                <w:sz w:val="18"/>
                <w:szCs w:val="18"/>
                <w:shd w:val="clear" w:color="auto" w:fill="FFFFFF"/>
                <w:lang w:val="hy-AM"/>
              </w:rPr>
              <w:t>В течение 3 рабочих дней с момента получения заказа от клиента, начиная с даты вступления настоящего соглашения в силу.</w:t>
            </w:r>
          </w:p>
        </w:tc>
      </w:tr>
    </w:tbl>
    <w:p w14:paraId="27B23630" w14:textId="4B8FE3B0" w:rsidR="00F970F9" w:rsidRDefault="00F970F9" w:rsidP="00F970F9">
      <w:pPr>
        <w:pStyle w:val="msonormalmrcssattr"/>
        <w:shd w:val="clear" w:color="auto" w:fill="FFFFFF"/>
        <w:spacing w:before="0" w:beforeAutospacing="0" w:after="0" w:afterAutospacing="0"/>
        <w:jc w:val="both"/>
        <w:rPr>
          <w:rFonts w:ascii="GHEA Grapalat" w:hAnsi="GHEA Grapalat"/>
          <w:b/>
          <w:bCs/>
          <w:color w:val="000000"/>
          <w:sz w:val="14"/>
          <w:szCs w:val="14"/>
          <w:lang w:val="hy-AM"/>
        </w:rPr>
      </w:pPr>
      <w:bookmarkStart w:id="14" w:name="_Hlk191655327"/>
      <w:r w:rsidRPr="00C01476">
        <w:rPr>
          <w:rFonts w:ascii="GHEA Grapalat" w:hAnsi="GHEA Grapalat"/>
          <w:b/>
          <w:bCs/>
          <w:color w:val="000000"/>
          <w:sz w:val="14"/>
          <w:szCs w:val="14"/>
          <w:lang w:val="hy-AM"/>
        </w:rPr>
        <w:t xml:space="preserve">- Поставки осуществляются за счет Продавца по адресу, указанному Покупателем / </w:t>
      </w:r>
      <w:r w:rsidR="009E5C3F" w:rsidRPr="009E5C3F">
        <w:rPr>
          <w:rFonts w:ascii="GHEA Grapalat" w:hAnsi="GHEA Grapalat"/>
          <w:b/>
          <w:bCs/>
          <w:color w:val="000000"/>
          <w:sz w:val="14"/>
          <w:szCs w:val="14"/>
          <w:lang w:val="hy-AM"/>
        </w:rPr>
        <w:t>РА, Ширакская область, село Ланджик, 1-я улица, 35/1</w:t>
      </w:r>
      <w:r w:rsidRPr="00C01476">
        <w:rPr>
          <w:rFonts w:ascii="GHEA Grapalat" w:hAnsi="GHEA Grapalat"/>
          <w:b/>
          <w:bCs/>
          <w:color w:val="000000"/>
          <w:sz w:val="14"/>
          <w:szCs w:val="14"/>
          <w:lang w:val="hy-AM"/>
        </w:rPr>
        <w:t>/.</w:t>
      </w:r>
    </w:p>
    <w:p w14:paraId="7AD59724" w14:textId="77777777" w:rsidR="00F970F9" w:rsidRDefault="00F970F9" w:rsidP="00F970F9">
      <w:pPr>
        <w:pStyle w:val="msonormalmrcssattr"/>
        <w:shd w:val="clear" w:color="auto" w:fill="FFFFFF"/>
        <w:spacing w:before="0" w:beforeAutospacing="0" w:after="0" w:afterAutospacing="0"/>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На этапе поставки необходимо предъявить свидетельство о праве собственности на транспортное средство, перевозящее пищевые продукты, а также соответствующее разрешение на упаковку пищевых продуктов / выданное соответствующим учреждением.</w:t>
      </w:r>
    </w:p>
    <w:p w14:paraId="6F1439C2" w14:textId="77777777" w:rsidR="00F970F9" w:rsidRPr="00C01476" w:rsidRDefault="00F970F9" w:rsidP="00F970F9">
      <w:pPr>
        <w:pStyle w:val="msonormalmrcssattr"/>
        <w:shd w:val="clear" w:color="auto" w:fill="FFFFFF"/>
        <w:spacing w:before="0" w:beforeAutospacing="0" w:after="0" w:afterAutospacing="0"/>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Обязательным условием является наличие сертификата соответствия качества или заводской упаковки, если таковая имеется для вышеупомянутого продукта(ов). Кроме того, на упаковке каждого поставляемого продукта(ов) должны быть указаны наименование предприятия-производителя, наименование продукта, тип, дата производства, наименование предприятия-поставщика, срок годности, количество продукта (кг, шт., литры и т. д.) и другая информация, предусмотренная законом. Все виды записей не должны быть стерты в результате физического воздействия.</w:t>
      </w:r>
    </w:p>
    <w:p w14:paraId="75F8C714" w14:textId="77777777" w:rsidR="00F970F9" w:rsidRPr="00C01476" w:rsidRDefault="00F970F9" w:rsidP="00F970F9">
      <w:pPr>
        <w:pStyle w:val="msonormalmrcssattr"/>
        <w:shd w:val="clear" w:color="auto" w:fill="FFFFFF"/>
        <w:spacing w:before="0" w:beforeAutospacing="0" w:after="0" w:afterAutospacing="0"/>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 Покупатель имеет право направить образец каждого поставляемого продукта(ов) на лабораторное исследование. В случае отрицательного результата лабораторных исследований должны соблюдаться требования законодательства РА.</w:t>
      </w:r>
    </w:p>
    <w:p w14:paraId="63FA30FE" w14:textId="77777777" w:rsidR="00F970F9" w:rsidRPr="00C01476" w:rsidRDefault="00F970F9" w:rsidP="00F970F9">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 **Хлебобулочные изделия: Общие обязательные условия для данной группы товаров: безопасность, маркировка и упаковка, в соответствии с Положениями «О безопасности пищевых продуктов» (ТС 021/2011), принятыми Постановлением Комиссии Таможенного союза от 9 декабря 2011 г. № 880, «Продукты питания с точки зрения их маркировки» (ТС 022/2011), принятыми Постановлением Комиссии Таможенного союза от 9 декабря 2011 г. № 881, «О безопасности упаковки» (ТС 005/2011), принятыми Постановлением Комиссии Таможенного союза от 16 августа 2011 г. № 769, и «Требования к безопасности пищевых добавок, ароматизаторов и технологических вспомогательных веществ» (ТС 005/2011), утвержденными Постановлением Совета Евразийской экономической комиссии от 20 июля 2012 г. № 58 029/2012), Приказ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w:t>
      </w:r>
    </w:p>
    <w:p w14:paraId="10365B51" w14:textId="77777777" w:rsidR="00F970F9" w:rsidRPr="00C01476" w:rsidRDefault="00F970F9" w:rsidP="00F970F9">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(Закон № 58 029/2012), Приказ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Овощи: Общие обязательные условия для данной группы продуктов: безопасность и упаковка, в соответствии с Положениями «О безопасности пищевых продуктов» (ТС 021/2011), принятыми Постановлением Комиссии Таможенного Союза от 9 декабря 2011 г. № 880, «О безопасности упаковки» (ТС 005/2011), принятыми Постановлением Комиссии Таможенного Союза от 16 августа 2011 г. № 769, «Требования к безопасности пищевых добавок, ароматизаторов и технологических вспомогательных веществ» (ТС 029/2012), утвержденными Постановлением Совета Евразийской экономической комиссии от 20 июля 2012 г. № 58, «Об утверждении порядка выдачи санитарного паспорта для транспортных средств, перевозящих пищевые продукты, и образца санитарного паспорта» № 2017 Руководителя Государственной службы безопасности пищевых продуктов Министерства сельского хозяйства Республика Армения, Приказ 85-Н.</w:t>
      </w:r>
    </w:p>
    <w:p w14:paraId="1059DA24" w14:textId="77777777" w:rsidR="00F970F9" w:rsidRPr="00C01476" w:rsidRDefault="00F970F9" w:rsidP="00F970F9">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Фрукты: Общие обязательные условия для данной группы продуктов: безопасность и упаковка, в соответствии с Постановлением «О безопасности пищевых продуктов» (ТС 021/2011), принятым Постановлением Комиссии Таможенного Союза от 9 декабря 2011 г. № 880, «О безопасности упаковки» (ТС 005/2011), принятым Постановлением Комиссии Таможенного Союза от 16 августа 2011 г. № 769, «Требования к безопасности пищевых добавок, ароматизаторов и технологических вспомогательных веществ» (ТС 029/2012), утвержденным Постановлением Совета Евразийской экономической комиссии от 20 июля 2012 г. № 58, «О порядке выдачи санитарного паспорта для транспортных средств, перевозящих пищевые продукты, и утверждении образца санитарного паспорта» № 2017 Руководителя Государственной службы безопасности пищевых продуктов Министерства сельского хозяйства. Республика Армения, Приказ 85-Н.</w:t>
      </w:r>
    </w:p>
    <w:p w14:paraId="621254E4" w14:textId="77777777" w:rsidR="00F970F9" w:rsidRPr="00C01476" w:rsidRDefault="00F970F9" w:rsidP="00F970F9">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Кондитерские изделия: Общие обязательные условия для данной группы товаров: безопасность, упаковка и маркировка, в соответствии с Положениями «О безопасности пищевых продуктов» (ТС 021/2011), принятыми Постановлением Комиссии Таможенного союза от 9 декабря 2011 г. № 880, «Продукты питания с точки зрения их маркировки» (ТС 022/2011), принятыми Постановлением Комиссии Таможенного союза от 9 декабря 2011 г. № 881, «О безопасности упаковки» (ТС 005/2011), принятыми Постановлением Комиссии Таможенного союза от 16 августа 2011 г. № 769, «Требования к безопасности пищевых добавок, ароматизаторов и технологических вспомогательных веществ» (ТС 005/2011), утвержденными Постановлением Совета Евразийской экономической комиссии от 20 июля 2012 г. № 2011 г. 58 029/2012), Приказ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Мясные продукты: Общие обязательные условия для данной группы продуктов в соответствии с Постановлением «О безопасности мяса и мясных продуктов» (ТС 034/2013), принятым Постановлением Совета Евразийской экономической комиссии № 68 от 9 октября 2013 г. Безопасность, упаковка и маркировка в соответствии с Постановлениями «О безопасности пищевых продуктов» (ТС 021/2011), принятым Постановлением Комиссии Таможенного союза № 880 от 9 декабря 2011 г., «Продукты питания с точки зрения их маркировки» (ТС 022/2011), принятым Постановлением Комиссии Таможенного союза № 881 от 9 декабря 2011 г., «О безопасности упаковки» (ТС 005/2011), принятым Постановлением Комиссии Таможенного союза № 769 от 16 августа 2011 г., «Требования к безопасности пищевых добавок». «Ароматизаторы и технологические добавки» (ТС 029/2012), утвержденные Постановлением Совета Евразийской экономической комиссии № 58 от 20 июля 2012 г., Государственной службой безопасности пищевых продуктов Министерства сельского хозяйства Республики Армения, Приказом № 85-Н Главы Министерства сельского хозяйства Республики Армения от 2017 г. «О порядке выдачи санитарного паспорта для транспортных средств, перевозящих пищевые продукты, и об утверждении образца санитарного паспорта».</w:t>
      </w:r>
    </w:p>
    <w:p w14:paraId="744FA968" w14:textId="77777777" w:rsidR="00F970F9" w:rsidRPr="00C01476" w:rsidRDefault="00F970F9" w:rsidP="00F970F9">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Молочные продукты: Общие обязательные условия для данной группы продуктов в соответствии с Постановлением Совета Евразийской экономической комиссии № 67 от 9 октября 2013 г. «О безопасности молока и молочных продуктов» (ТС 033/2013). Безопасность, упаковка и маркировка в соответствии с Положениями «О безопасности пищевых продуктов» (ТС 021/2011), принятыми Постановлением Комиссии Таможенного Союза № 880 от 9 декабря 2011 г., «Продукты питания в части их маркировки» (ТС 022/2011), принятыми Постановлением Комиссии Таможенного Союза № 881 от 9 декабря 2011 г., «О безопасности упаковки» (ТС 005/2011), принятыми Постановлением Комиссии Таможенного Союза № 769 от 16 августа 2011 г., «Требования к безопасности пищевых добавок, ароматизаторов и технологических вспомогательных веществ» (ТС 029/2012), утвержденными Постановлением Совета Евразийской экономической комиссии № 58 от 20 июля 2012 г., Постановлением Государственной службы безопасности пищевых продуктов Министерства сельского хозяйства Республики Армения. Постановление главы Таможенного союза № 85-Н от 2017 года «Об утверждении порядка выдачи санитарного паспорта для транспортных средств, перевозящих продукты питания, и образца санитарного паспорта».</w:t>
      </w:r>
    </w:p>
    <w:p w14:paraId="2F230147" w14:textId="77777777" w:rsidR="00F970F9" w:rsidRPr="00C01476" w:rsidRDefault="00F970F9" w:rsidP="00F970F9">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Масла: Общие обязательные условия для данной группы продуктов в соответствии с «Техническим регламентом по нефтепродуктам» (ТС 024/2011), принятым Решением Комиссии Таможенного Союза № 883 от 9 декабря 2011 г. Безопасность, упаковка и маркировка в соответствии с Регламентом «О безопасности пищевых продуктов» (ТС 021/2011), принятым Решением Комиссии Таможенного Союза № 880 от 9 декабря 2011 г., «Продукты питания с точки зрения их маркировки» (ТС 022/2011), принятым Решением Комиссии Таможенного Союза № 881 от 9 декабря 2011 г., «О безопасности упаковки» (ТС 005/2011), принятым Решением Комиссии Таможенного Союза № 769 от 16 августа 2011 г., «Требования к безопасности пищевых добавок, ароматизаторов и «Технологические средства» (ТС 029/2012), утвержденные Постановлением Совета Евразийской экономической комиссии № 58 от 20 июля 2012 г., Государственной службой безопасности пищевых продуктов Министерства сельского хозяйства Республики Армения, Приказом № 85-Н Главы Министерства сельского хозяйства Республики Армения от 2017 г. «Об утверждении порядка выдачи санитарного паспорта для транспортных средств, перевозящих пищевые продукты, и образца санитарного паспорта».</w:t>
      </w:r>
    </w:p>
    <w:p w14:paraId="6CF4DC6E" w14:textId="77777777" w:rsidR="00F970F9" w:rsidRPr="00C01476" w:rsidRDefault="00F970F9" w:rsidP="00F970F9">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Яйца: Общие обязательные условия для данной группы товаров: безопасность, упаковка и маркировка, в соответствии с Постановлением «О безопасности пищевых продуктов» (ТС 021/2011), принятым Постановлением Комиссии Таможенного Союза от 9 декабря 2011 г. № 880, «Продукты питания с точки зрения их маркировки» (ТС 022/2011), принятым Постановлением Комиссии Таможенного Союза от 9 декабря 2011 г. № 881, «Продукты питания с точки зрения их маркировки» (ТС 005/2011), принятым Постановлением Комиссии Таможенного Союза от 16 августа 2011 г. № 769, «О безопасности упаковки» (ТС 005/2011), Постановлением Правительства Республики Армения от 29 сентября 2011 г. № 1438-Н «Об утверждении Технического регламента по яйцам». и яичной продукции», подтверждено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веществ» (КТ 029/2012), Приказом № 85-Н Главы Государственной службы безопасности пищевых продуктов Министерства сельского хозяйства Республики Армения от 2017 г. «О порядке выдачи санитарного паспорта для транспортных средств, перевозящих пищевые продукты, и утверждении образца санитарного паспорта».</w:t>
      </w:r>
    </w:p>
    <w:p w14:paraId="08B9476C" w14:textId="77777777" w:rsidR="00F970F9" w:rsidRPr="00C01476" w:rsidRDefault="00F970F9" w:rsidP="00F970F9">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Специи: Общие обязательные условия для группы товаров: безопасность, упаковка и маркировка, в соответствии с Положениями «О безопасности пищевых продуктов» (ТС 021/2011), принятыми Постановлением Комиссии Таможенного Союза от 9 декабря 2011 г. № 880, «Продукты питания с точки зрения их маркировки» (ТС 022/2011), принятыми Постановлением Комиссии Таможенного Союза от 9 декабря 2011 г. № 881, «О безопасности упаковки» (ТС 005/2011), принятыми Постановлением Комиссии Таможенного Союза от 16 августа 2011 г. № 769, «Требования к безопасности пищевых добавок, ароматизаторов и технологических вспомогательных веществ» (ТС 005/2011), утвержденными Постановлением Совета Евразийской экономической комиссии от 20 июля 2012 г. № 2011 г. 58 029/2012), Приказ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w:t>
      </w:r>
    </w:p>
    <w:p w14:paraId="46F5BD98" w14:textId="77777777" w:rsidR="00F970F9" w:rsidRDefault="00F970F9" w:rsidP="00F970F9">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(58 029/2012), Приказ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 Общие обязательные условия для данной группы товаров: безопасность, упаковка и маркировка, в соответствии с техническими регламентами «О безопасности пищевых продуктов» (ТС 021/2011), принятыми решением Комиссии Таможенного союза от 9 декабря 2011 г. № 880, «Продукты питания с точки зрения их маркировки» (ТС 022/2011), принятыми решением Комиссии Таможенного союза от 9 декабря 2011 г. № 881, «О безопасности упаковки» (ТС 005/2011), принятыми решением Комиссии Таможенного союза от 16 августа 2011 г. № 769, «О безопасности зерна» (ТС 015/2011), принятыми решением Комиссии Таможенного союза от 9 декабря 2011 г. № 874, «О безопасности зерна» (ТС 015/2011), принятыми решением Постановление Совета Евразийской экономической комиссии от июля 2012 г. «Требования к безопасности пищевых добавок, ароматизаторов и технологических вспомогательных веществ» (КТ 029/2012), утвержденное Постановлением № 58 от 2017 г., Приказом № 85-Н Главы Государственной службы безопасности пищевых продуктов Министерства сельского хозяйства Республики Армения «О порядке выдачи санитарного паспорта для транспортных средств, перевозящих пищевые продукты, и утверждении образца санитарного паспорта» от 2017 г.</w:t>
      </w:r>
    </w:p>
    <w:bookmarkEnd w:id="14"/>
    <w:p w14:paraId="5C77555F" w14:textId="77777777" w:rsidR="00F970F9" w:rsidRPr="00C01476" w:rsidRDefault="00F970F9" w:rsidP="00F970F9">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Зерновые: Общие обязательные условия для данной товарной группы в соответствии с Решением Комиссии Таможенного Союза № 874 от 9 декабря 2011 г. «О безопасности зерна» (ТК ТС 015/2011). Безопасность, упаковка и маркировка в соответствии с Положениями «О безопасности пищевых продуктов» (ТС 021/2011), принятыми Постановлением Комиссии Таможенного Союза № 880 от 9 декабря 2011 г., «Продукты питания в части их маркировки» (ТС 022/2011), принятыми Постановлением Комиссии Таможенного Союза № 881 от 9 декабря 2011 г., «О безопасности упаковки» (ТС 005/2011), принятыми Постановлением Комиссии Таможенного Союза № 769 от 16 августа 2011 г., «Требования к безопасности пищевых добавок, ароматизаторов и технологических вспомогательных веществ» (ТС 029/2012), утвержденными Постановлением Совета Евразийской экономической комиссии № 58 от 20 июля 2012 г., Постановлением Государственной службы безопасности пищевых продуктов Министерства сельского хозяйства Республики Армения. Постановление № 85-Н Главы Министерства здравоохранения Республики Армения от 2017 года «Об утверждении порядка выдачи санитарного паспорта для транспортных средств, перевозящих продукты питания, и образца санитарного паспорта».</w:t>
      </w:r>
    </w:p>
    <w:p w14:paraId="6912FF97" w14:textId="77777777" w:rsidR="00F970F9" w:rsidRDefault="00F970F9" w:rsidP="00F970F9">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C01476">
        <w:rPr>
          <w:rFonts w:ascii="GHEA Grapalat" w:hAnsi="GHEA Grapalat"/>
          <w:b/>
          <w:bCs/>
          <w:color w:val="000000"/>
          <w:sz w:val="14"/>
          <w:szCs w:val="14"/>
          <w:lang w:val="hy-AM"/>
        </w:rPr>
        <w:t>Макаронные изделия: Общие обязательные условия для данной группы товаров: безопасность, упаковка и маркировка, в соответствии с Положениями «О безопасности пищевых продуктов» (ТС 021/2011), принятыми Постановлением Комиссии Таможенного союза от 9 декабря 2011 г. № 880, «Продукты питания с точки зрения их маркировки» (ТС 022/2011), принятыми Постановлением Комиссии Таможенного союза от 9 декабря 2011 г. № 881, «О безопасности упаковки» (ТС 005/2011), принятыми Постановлением Комиссии Таможенного союза от 16 августа 2011 г. № 769, «Требования к безопасности пищевых добавок, ароматизаторов и технологических вспомогательных веществ» (ТС 005/2011), утвержденными Постановлением Совета Евразийской экономической комиссии от 20 июля 2012 г. № 58. 029/2012), Приказ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об утверждении образца санитарного паспорта».</w:t>
      </w:r>
    </w:p>
    <w:p w14:paraId="0B895250" w14:textId="77777777" w:rsidR="00F954E8" w:rsidRPr="00F970F9" w:rsidRDefault="00F954E8" w:rsidP="00B46D58">
      <w:pPr>
        <w:widowControl w:val="0"/>
        <w:jc w:val="both"/>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6A98E5B9" w14:textId="77777777" w:rsidTr="00E22E51">
        <w:trPr>
          <w:jc w:val="center"/>
        </w:trPr>
        <w:tc>
          <w:tcPr>
            <w:tcW w:w="4536" w:type="dxa"/>
          </w:tcPr>
          <w:p w14:paraId="2E277C6A"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3BDCAE92"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1C21FC7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5EE0455D"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5CD1E796" w14:textId="77777777" w:rsidR="00071D1C" w:rsidRPr="00B138F3" w:rsidRDefault="00071D1C" w:rsidP="00B46D58">
            <w:pPr>
              <w:widowControl w:val="0"/>
              <w:jc w:val="center"/>
              <w:rPr>
                <w:rFonts w:ascii="GHEA Grapalat" w:hAnsi="GHEA Grapalat"/>
              </w:rPr>
            </w:pPr>
          </w:p>
        </w:tc>
        <w:tc>
          <w:tcPr>
            <w:tcW w:w="4343" w:type="dxa"/>
          </w:tcPr>
          <w:p w14:paraId="7BAE476C"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67F6E395"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0585B3F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755575E6"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06B1DD13"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t>Приложение № 2</w:t>
      </w:r>
    </w:p>
    <w:p w14:paraId="707AE6D5" w14:textId="7F1D5F22"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F4336">
        <w:rPr>
          <w:rFonts w:ascii="GHEA Grapalat" w:hAnsi="GHEA Grapalat"/>
          <w:i/>
        </w:rPr>
        <w:t>ШМДЖП- GHAPDzB-26/1</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35F67DC7"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9"/>
        <w:t>*</w:t>
      </w:r>
    </w:p>
    <w:p w14:paraId="4C4413A2"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740"/>
        <w:gridCol w:w="1910"/>
        <w:gridCol w:w="591"/>
        <w:gridCol w:w="776"/>
        <w:gridCol w:w="639"/>
        <w:gridCol w:w="639"/>
        <w:gridCol w:w="639"/>
        <w:gridCol w:w="640"/>
        <w:gridCol w:w="639"/>
        <w:gridCol w:w="639"/>
        <w:gridCol w:w="639"/>
        <w:gridCol w:w="644"/>
        <w:gridCol w:w="644"/>
        <w:gridCol w:w="644"/>
        <w:gridCol w:w="1133"/>
        <w:gridCol w:w="6"/>
      </w:tblGrid>
      <w:tr w:rsidR="00F970F9" w:rsidRPr="003B3B42" w14:paraId="6F81D6AF" w14:textId="77777777" w:rsidTr="009E5C3F">
        <w:trPr>
          <w:trHeight w:val="20"/>
        </w:trPr>
        <w:tc>
          <w:tcPr>
            <w:tcW w:w="14110" w:type="dxa"/>
            <w:gridSpan w:val="17"/>
            <w:vAlign w:val="center"/>
          </w:tcPr>
          <w:p w14:paraId="70A470A1" w14:textId="77777777" w:rsidR="00F970F9" w:rsidRPr="003B3B42" w:rsidRDefault="00F970F9" w:rsidP="004C1768">
            <w:pPr>
              <w:spacing w:line="0" w:lineRule="atLeast"/>
              <w:jc w:val="center"/>
              <w:rPr>
                <w:rFonts w:ascii="GHEA Grapalat" w:hAnsi="GHEA Grapalat"/>
                <w:sz w:val="16"/>
                <w:szCs w:val="16"/>
                <w:lang w:val="es-ES"/>
              </w:rPr>
            </w:pPr>
            <w:proofErr w:type="spellStart"/>
            <w:r>
              <w:rPr>
                <w:rFonts w:ascii="GHEA Grapalat" w:hAnsi="GHEA Grapalat" w:cs="GHEA Grapalat"/>
                <w:b/>
                <w:sz w:val="20"/>
                <w:szCs w:val="20"/>
              </w:rPr>
              <w:t>Тавар</w:t>
            </w:r>
            <w:proofErr w:type="spellEnd"/>
          </w:p>
        </w:tc>
      </w:tr>
      <w:tr w:rsidR="00F970F9" w:rsidRPr="003B3B42" w14:paraId="4688602A" w14:textId="77777777" w:rsidTr="009E5C3F">
        <w:trPr>
          <w:gridAfter w:val="1"/>
          <w:wAfter w:w="6" w:type="dxa"/>
          <w:trHeight w:val="20"/>
        </w:trPr>
        <w:tc>
          <w:tcPr>
            <w:tcW w:w="1548" w:type="dxa"/>
            <w:vMerge w:val="restart"/>
            <w:vAlign w:val="center"/>
          </w:tcPr>
          <w:p w14:paraId="6315DDB3" w14:textId="77777777" w:rsidR="00F970F9" w:rsidRPr="003B3B42" w:rsidRDefault="00F970F9" w:rsidP="004C1768">
            <w:pPr>
              <w:spacing w:line="0" w:lineRule="atLeast"/>
              <w:jc w:val="center"/>
              <w:rPr>
                <w:rFonts w:ascii="GHEA Grapalat" w:hAnsi="GHEA Grapalat"/>
                <w:sz w:val="16"/>
                <w:szCs w:val="16"/>
                <w:lang w:val="es-ES"/>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740" w:type="dxa"/>
            <w:vMerge w:val="restart"/>
            <w:vAlign w:val="center"/>
          </w:tcPr>
          <w:p w14:paraId="58E70C0B" w14:textId="77777777" w:rsidR="00F970F9" w:rsidRPr="003B3B42" w:rsidRDefault="00F970F9" w:rsidP="004C1768">
            <w:pPr>
              <w:spacing w:line="0" w:lineRule="atLeast"/>
              <w:jc w:val="center"/>
              <w:rPr>
                <w:rFonts w:ascii="GHEA Grapalat" w:hAnsi="GHEA Grapalat"/>
                <w:sz w:val="16"/>
                <w:szCs w:val="16"/>
                <w:lang w:val="es-ES"/>
              </w:rPr>
            </w:pPr>
            <w:r w:rsidRPr="0070168E">
              <w:rPr>
                <w:rFonts w:ascii="GHEA Grapalat" w:hAnsi="GHEA Grapalat"/>
                <w:sz w:val="16"/>
                <w:szCs w:val="16"/>
              </w:rPr>
              <w:t>промежуточный код, предусмотренный планом закупок по классификации ЕЗК (</w:t>
            </w:r>
            <w:r w:rsidRPr="00B138F3">
              <w:rPr>
                <w:rFonts w:ascii="GHEA Grapalat" w:hAnsi="GHEA Grapalat"/>
                <w:sz w:val="16"/>
                <w:szCs w:val="16"/>
              </w:rPr>
              <w:t>CPV</w:t>
            </w:r>
          </w:p>
        </w:tc>
        <w:tc>
          <w:tcPr>
            <w:tcW w:w="1910" w:type="dxa"/>
            <w:vMerge w:val="restart"/>
            <w:vAlign w:val="center"/>
          </w:tcPr>
          <w:p w14:paraId="32C5F10A" w14:textId="77777777" w:rsidR="00F970F9" w:rsidRPr="003B3B42" w:rsidRDefault="00F970F9" w:rsidP="004C1768">
            <w:pPr>
              <w:spacing w:line="0" w:lineRule="atLeast"/>
              <w:jc w:val="center"/>
              <w:rPr>
                <w:rFonts w:ascii="GHEA Grapalat" w:hAnsi="GHEA Grapalat"/>
                <w:sz w:val="16"/>
                <w:szCs w:val="16"/>
                <w:lang w:val="es-ES"/>
              </w:rPr>
            </w:pPr>
            <w:r w:rsidRPr="00B138F3">
              <w:rPr>
                <w:rFonts w:ascii="GHEA Grapalat" w:hAnsi="GHEA Grapalat"/>
                <w:sz w:val="16"/>
                <w:szCs w:val="16"/>
              </w:rPr>
              <w:t>наименование</w:t>
            </w:r>
          </w:p>
        </w:tc>
        <w:tc>
          <w:tcPr>
            <w:tcW w:w="8906" w:type="dxa"/>
            <w:gridSpan w:val="13"/>
            <w:vAlign w:val="center"/>
          </w:tcPr>
          <w:p w14:paraId="6EBCEDD0" w14:textId="77777777" w:rsidR="00F970F9" w:rsidRPr="004A209A" w:rsidRDefault="00F970F9" w:rsidP="004C1768">
            <w:pPr>
              <w:jc w:val="center"/>
              <w:rPr>
                <w:rFonts w:ascii="GHEA Grapalat" w:hAnsi="GHEA Grapalat"/>
                <w:sz w:val="16"/>
                <w:szCs w:val="16"/>
                <w:lang w:val="es-ES"/>
              </w:rPr>
            </w:pPr>
            <w:proofErr w:type="spellStart"/>
            <w:r w:rsidRPr="004A209A">
              <w:rPr>
                <w:rFonts w:ascii="GHEA Grapalat" w:hAnsi="GHEA Grapalat"/>
                <w:sz w:val="16"/>
                <w:szCs w:val="16"/>
                <w:lang w:val="es-ES"/>
              </w:rPr>
              <w:t>Выплаты</w:t>
            </w:r>
            <w:proofErr w:type="spellEnd"/>
            <w:r w:rsidRPr="004A209A">
              <w:rPr>
                <w:rFonts w:ascii="GHEA Grapalat" w:hAnsi="GHEA Grapalat"/>
                <w:sz w:val="16"/>
                <w:szCs w:val="16"/>
                <w:lang w:val="es-ES"/>
              </w:rPr>
              <w:t xml:space="preserve"> </w:t>
            </w:r>
            <w:proofErr w:type="spellStart"/>
            <w:r w:rsidRPr="004A209A">
              <w:rPr>
                <w:rFonts w:ascii="GHEA Grapalat" w:hAnsi="GHEA Grapalat"/>
                <w:sz w:val="16"/>
                <w:szCs w:val="16"/>
                <w:lang w:val="es-ES"/>
              </w:rPr>
              <w:t>планируется</w:t>
            </w:r>
            <w:proofErr w:type="spellEnd"/>
            <w:r w:rsidRPr="004A209A">
              <w:rPr>
                <w:rFonts w:ascii="GHEA Grapalat" w:hAnsi="GHEA Grapalat"/>
                <w:sz w:val="16"/>
                <w:szCs w:val="16"/>
                <w:lang w:val="es-ES"/>
              </w:rPr>
              <w:t xml:space="preserve"> </w:t>
            </w:r>
            <w:proofErr w:type="spellStart"/>
            <w:r w:rsidRPr="004A209A">
              <w:rPr>
                <w:rFonts w:ascii="GHEA Grapalat" w:hAnsi="GHEA Grapalat"/>
                <w:sz w:val="16"/>
                <w:szCs w:val="16"/>
                <w:lang w:val="es-ES"/>
              </w:rPr>
              <w:t>осуществить</w:t>
            </w:r>
            <w:proofErr w:type="spellEnd"/>
            <w:r w:rsidRPr="004A209A">
              <w:rPr>
                <w:rFonts w:ascii="GHEA Grapalat" w:hAnsi="GHEA Grapalat"/>
                <w:sz w:val="16"/>
                <w:szCs w:val="16"/>
                <w:lang w:val="es-ES"/>
              </w:rPr>
              <w:t xml:space="preserve"> в 202</w:t>
            </w:r>
            <w:r>
              <w:rPr>
                <w:rFonts w:ascii="GHEA Grapalat" w:hAnsi="GHEA Grapalat"/>
                <w:sz w:val="16"/>
                <w:szCs w:val="16"/>
              </w:rPr>
              <w:t>6</w:t>
            </w:r>
            <w:r w:rsidRPr="004A209A">
              <w:rPr>
                <w:rFonts w:ascii="GHEA Grapalat" w:hAnsi="GHEA Grapalat"/>
                <w:sz w:val="16"/>
                <w:szCs w:val="16"/>
                <w:lang w:val="es-ES"/>
              </w:rPr>
              <w:t xml:space="preserve"> </w:t>
            </w:r>
            <w:proofErr w:type="spellStart"/>
            <w:r w:rsidRPr="004A209A">
              <w:rPr>
                <w:rFonts w:ascii="GHEA Grapalat" w:hAnsi="GHEA Grapalat"/>
                <w:sz w:val="16"/>
                <w:szCs w:val="16"/>
                <w:lang w:val="es-ES"/>
              </w:rPr>
              <w:t>году</w:t>
            </w:r>
            <w:proofErr w:type="spellEnd"/>
            <w:r w:rsidRPr="004A209A">
              <w:rPr>
                <w:rFonts w:ascii="GHEA Grapalat" w:hAnsi="GHEA Grapalat"/>
                <w:sz w:val="16"/>
                <w:szCs w:val="16"/>
                <w:lang w:val="es-ES"/>
              </w:rPr>
              <w:t xml:space="preserve"> </w:t>
            </w:r>
            <w:proofErr w:type="spellStart"/>
            <w:r w:rsidRPr="004A209A">
              <w:rPr>
                <w:rFonts w:ascii="GHEA Grapalat" w:hAnsi="GHEA Grapalat"/>
                <w:sz w:val="16"/>
                <w:szCs w:val="16"/>
                <w:lang w:val="es-ES"/>
              </w:rPr>
              <w:t>помесячно</w:t>
            </w:r>
            <w:proofErr w:type="spellEnd"/>
            <w:r w:rsidRPr="004A209A">
              <w:rPr>
                <w:rFonts w:ascii="GHEA Grapalat" w:hAnsi="GHEA Grapalat"/>
                <w:sz w:val="16"/>
                <w:szCs w:val="16"/>
                <w:lang w:val="es-ES"/>
              </w:rPr>
              <w:t xml:space="preserve">, в </w:t>
            </w:r>
            <w:proofErr w:type="spellStart"/>
            <w:r w:rsidRPr="004A209A">
              <w:rPr>
                <w:rFonts w:ascii="GHEA Grapalat" w:hAnsi="GHEA Grapalat"/>
                <w:sz w:val="16"/>
                <w:szCs w:val="16"/>
                <w:lang w:val="es-ES"/>
              </w:rPr>
              <w:t>том</w:t>
            </w:r>
            <w:proofErr w:type="spellEnd"/>
            <w:r w:rsidRPr="004A209A">
              <w:rPr>
                <w:rFonts w:ascii="GHEA Grapalat" w:hAnsi="GHEA Grapalat"/>
                <w:sz w:val="16"/>
                <w:szCs w:val="16"/>
                <w:lang w:val="es-ES"/>
              </w:rPr>
              <w:t xml:space="preserve"> </w:t>
            </w:r>
            <w:proofErr w:type="spellStart"/>
            <w:r w:rsidRPr="004A209A">
              <w:rPr>
                <w:rFonts w:ascii="GHEA Grapalat" w:hAnsi="GHEA Grapalat"/>
                <w:sz w:val="16"/>
                <w:szCs w:val="16"/>
                <w:lang w:val="es-ES"/>
              </w:rPr>
              <w:t>числе</w:t>
            </w:r>
            <w:proofErr w:type="spellEnd"/>
            <w:r w:rsidRPr="004A209A">
              <w:rPr>
                <w:rFonts w:ascii="GHEA Grapalat" w:hAnsi="GHEA Grapalat"/>
                <w:sz w:val="16"/>
                <w:szCs w:val="16"/>
                <w:lang w:val="es-ES"/>
              </w:rPr>
              <w:t>**</w:t>
            </w:r>
          </w:p>
          <w:p w14:paraId="60FC34F4" w14:textId="77777777" w:rsidR="00F970F9" w:rsidRPr="003B3B42" w:rsidRDefault="00F970F9" w:rsidP="004C1768">
            <w:pPr>
              <w:jc w:val="center"/>
              <w:rPr>
                <w:rFonts w:ascii="GHEA Grapalat" w:hAnsi="GHEA Grapalat"/>
                <w:sz w:val="16"/>
                <w:szCs w:val="16"/>
                <w:lang w:val="es-ES"/>
              </w:rPr>
            </w:pPr>
            <w:proofErr w:type="spellStart"/>
            <w:r w:rsidRPr="004A209A">
              <w:rPr>
                <w:rFonts w:ascii="GHEA Grapalat" w:hAnsi="GHEA Grapalat"/>
                <w:sz w:val="16"/>
                <w:szCs w:val="16"/>
                <w:highlight w:val="yellow"/>
                <w:lang w:val="es-ES"/>
              </w:rPr>
              <w:t>Платежи</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будут</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производиться</w:t>
            </w:r>
            <w:proofErr w:type="spellEnd"/>
            <w:r w:rsidRPr="004A209A">
              <w:rPr>
                <w:rFonts w:ascii="GHEA Grapalat" w:hAnsi="GHEA Grapalat"/>
                <w:sz w:val="16"/>
                <w:szCs w:val="16"/>
                <w:highlight w:val="yellow"/>
                <w:lang w:val="es-ES"/>
              </w:rPr>
              <w:t xml:space="preserve"> в </w:t>
            </w:r>
            <w:proofErr w:type="spellStart"/>
            <w:r w:rsidRPr="004A209A">
              <w:rPr>
                <w:rFonts w:ascii="GHEA Grapalat" w:hAnsi="GHEA Grapalat"/>
                <w:sz w:val="16"/>
                <w:szCs w:val="16"/>
                <w:highlight w:val="yellow"/>
                <w:lang w:val="es-ES"/>
              </w:rPr>
              <w:t>рамках</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Договора</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не</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позднее</w:t>
            </w:r>
            <w:proofErr w:type="spellEnd"/>
            <w:r w:rsidRPr="004A209A">
              <w:rPr>
                <w:rFonts w:ascii="GHEA Grapalat" w:hAnsi="GHEA Grapalat"/>
                <w:sz w:val="16"/>
                <w:szCs w:val="16"/>
                <w:highlight w:val="yellow"/>
                <w:lang w:val="es-ES"/>
              </w:rPr>
              <w:t xml:space="preserve"> 10-го </w:t>
            </w:r>
            <w:proofErr w:type="spellStart"/>
            <w:r w:rsidRPr="004A209A">
              <w:rPr>
                <w:rFonts w:ascii="GHEA Grapalat" w:hAnsi="GHEA Grapalat"/>
                <w:sz w:val="16"/>
                <w:szCs w:val="16"/>
                <w:highlight w:val="yellow"/>
                <w:lang w:val="es-ES"/>
              </w:rPr>
              <w:t>банковского</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дня</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каждого</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месяца</w:t>
            </w:r>
            <w:proofErr w:type="spellEnd"/>
            <w:r w:rsidRPr="004A209A">
              <w:rPr>
                <w:rFonts w:ascii="GHEA Grapalat" w:hAnsi="GHEA Grapalat"/>
                <w:sz w:val="16"/>
                <w:szCs w:val="16"/>
                <w:highlight w:val="yellow"/>
                <w:lang w:val="es-ES"/>
              </w:rPr>
              <w:t xml:space="preserve">, в </w:t>
            </w:r>
            <w:proofErr w:type="spellStart"/>
            <w:r w:rsidRPr="004A209A">
              <w:rPr>
                <w:rFonts w:ascii="GHEA Grapalat" w:hAnsi="GHEA Grapalat"/>
                <w:sz w:val="16"/>
                <w:szCs w:val="16"/>
                <w:highlight w:val="yellow"/>
                <w:lang w:val="es-ES"/>
              </w:rPr>
              <w:t>размере</w:t>
            </w:r>
            <w:proofErr w:type="spellEnd"/>
            <w:r w:rsidRPr="004A209A">
              <w:rPr>
                <w:rFonts w:ascii="GHEA Grapalat" w:hAnsi="GHEA Grapalat"/>
                <w:sz w:val="16"/>
                <w:szCs w:val="16"/>
                <w:highlight w:val="yellow"/>
                <w:lang w:val="es-ES"/>
              </w:rPr>
              <w:t xml:space="preserve"> 100% </w:t>
            </w:r>
            <w:proofErr w:type="spellStart"/>
            <w:r w:rsidRPr="004A209A">
              <w:rPr>
                <w:rFonts w:ascii="GHEA Grapalat" w:hAnsi="GHEA Grapalat"/>
                <w:sz w:val="16"/>
                <w:szCs w:val="16"/>
                <w:highlight w:val="yellow"/>
                <w:lang w:val="es-ES"/>
              </w:rPr>
              <w:t>от</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фактически</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поставленного</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за</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предыдущий</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месяц</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товара</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на</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основании</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утвержденных</w:t>
            </w:r>
            <w:proofErr w:type="spellEnd"/>
            <w:r w:rsidRPr="004A209A">
              <w:rPr>
                <w:rFonts w:ascii="GHEA Grapalat" w:hAnsi="GHEA Grapalat"/>
                <w:sz w:val="16"/>
                <w:szCs w:val="16"/>
                <w:highlight w:val="yellow"/>
                <w:lang w:val="es-ES"/>
              </w:rPr>
              <w:t xml:space="preserve"> и </w:t>
            </w:r>
            <w:proofErr w:type="spellStart"/>
            <w:r w:rsidRPr="004A209A">
              <w:rPr>
                <w:rFonts w:ascii="GHEA Grapalat" w:hAnsi="GHEA Grapalat"/>
                <w:sz w:val="16"/>
                <w:szCs w:val="16"/>
                <w:highlight w:val="yellow"/>
                <w:lang w:val="es-ES"/>
              </w:rPr>
              <w:t>представленных</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Продавцом</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счетов-фактур</w:t>
            </w:r>
            <w:proofErr w:type="spellEnd"/>
            <w:r w:rsidRPr="004A209A">
              <w:rPr>
                <w:rFonts w:ascii="GHEA Grapalat" w:hAnsi="GHEA Grapalat"/>
                <w:sz w:val="16"/>
                <w:szCs w:val="16"/>
                <w:highlight w:val="yellow"/>
                <w:lang w:val="es-ES"/>
              </w:rPr>
              <w:t xml:space="preserve"> и </w:t>
            </w:r>
            <w:proofErr w:type="spellStart"/>
            <w:r w:rsidRPr="004A209A">
              <w:rPr>
                <w:rFonts w:ascii="GHEA Grapalat" w:hAnsi="GHEA Grapalat"/>
                <w:sz w:val="16"/>
                <w:szCs w:val="16"/>
                <w:highlight w:val="yellow"/>
                <w:lang w:val="es-ES"/>
              </w:rPr>
              <w:t>утвержденных</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актов</w:t>
            </w:r>
            <w:proofErr w:type="spellEnd"/>
            <w:r w:rsidRPr="004A209A">
              <w:rPr>
                <w:rFonts w:ascii="GHEA Grapalat" w:hAnsi="GHEA Grapalat"/>
                <w:sz w:val="16"/>
                <w:szCs w:val="16"/>
                <w:highlight w:val="yellow"/>
                <w:lang w:val="es-ES"/>
              </w:rPr>
              <w:t xml:space="preserve"> </w:t>
            </w:r>
            <w:proofErr w:type="spellStart"/>
            <w:r w:rsidRPr="004A209A">
              <w:rPr>
                <w:rFonts w:ascii="GHEA Grapalat" w:hAnsi="GHEA Grapalat"/>
                <w:sz w:val="16"/>
                <w:szCs w:val="16"/>
                <w:highlight w:val="yellow"/>
                <w:lang w:val="es-ES"/>
              </w:rPr>
              <w:t>приема-передачи</w:t>
            </w:r>
            <w:proofErr w:type="spellEnd"/>
            <w:r w:rsidRPr="004A209A">
              <w:rPr>
                <w:rFonts w:ascii="GHEA Grapalat" w:hAnsi="GHEA Grapalat"/>
                <w:sz w:val="16"/>
                <w:szCs w:val="16"/>
                <w:highlight w:val="yellow"/>
                <w:lang w:val="es-ES"/>
              </w:rPr>
              <w:t>.</w:t>
            </w:r>
          </w:p>
        </w:tc>
      </w:tr>
      <w:tr w:rsidR="00F970F9" w:rsidRPr="003B3B42" w14:paraId="1AE9483D" w14:textId="77777777" w:rsidTr="009E5C3F">
        <w:trPr>
          <w:gridAfter w:val="1"/>
          <w:wAfter w:w="6" w:type="dxa"/>
          <w:trHeight w:val="20"/>
        </w:trPr>
        <w:tc>
          <w:tcPr>
            <w:tcW w:w="1548" w:type="dxa"/>
            <w:vMerge/>
            <w:vAlign w:val="center"/>
          </w:tcPr>
          <w:p w14:paraId="78DDF7D5" w14:textId="77777777" w:rsidR="00F970F9" w:rsidRPr="003B3B42" w:rsidRDefault="00F970F9" w:rsidP="004C1768">
            <w:pPr>
              <w:spacing w:line="0" w:lineRule="atLeast"/>
              <w:jc w:val="center"/>
              <w:rPr>
                <w:rFonts w:ascii="GHEA Grapalat" w:hAnsi="GHEA Grapalat"/>
                <w:sz w:val="16"/>
                <w:szCs w:val="16"/>
                <w:lang w:val="es-ES"/>
              </w:rPr>
            </w:pPr>
          </w:p>
        </w:tc>
        <w:tc>
          <w:tcPr>
            <w:tcW w:w="1740" w:type="dxa"/>
            <w:vMerge/>
            <w:vAlign w:val="center"/>
          </w:tcPr>
          <w:p w14:paraId="767998A4" w14:textId="77777777" w:rsidR="00F970F9" w:rsidRPr="003B3B42" w:rsidRDefault="00F970F9" w:rsidP="004C1768">
            <w:pPr>
              <w:spacing w:line="0" w:lineRule="atLeast"/>
              <w:jc w:val="center"/>
              <w:rPr>
                <w:rFonts w:ascii="GHEA Grapalat" w:hAnsi="GHEA Grapalat"/>
                <w:sz w:val="16"/>
                <w:szCs w:val="16"/>
                <w:lang w:val="es-ES"/>
              </w:rPr>
            </w:pPr>
          </w:p>
        </w:tc>
        <w:tc>
          <w:tcPr>
            <w:tcW w:w="1910" w:type="dxa"/>
            <w:vMerge/>
            <w:vAlign w:val="center"/>
          </w:tcPr>
          <w:p w14:paraId="31E1CBEE" w14:textId="77777777" w:rsidR="00F970F9" w:rsidRPr="003B3B42" w:rsidRDefault="00F970F9" w:rsidP="004C1768">
            <w:pPr>
              <w:spacing w:line="0" w:lineRule="atLeast"/>
              <w:jc w:val="center"/>
              <w:rPr>
                <w:rFonts w:ascii="GHEA Grapalat" w:hAnsi="GHEA Grapalat"/>
                <w:sz w:val="16"/>
                <w:szCs w:val="16"/>
                <w:lang w:val="es-ES"/>
              </w:rPr>
            </w:pPr>
          </w:p>
        </w:tc>
        <w:tc>
          <w:tcPr>
            <w:tcW w:w="591" w:type="dxa"/>
            <w:textDirection w:val="btLr"/>
            <w:vAlign w:val="center"/>
          </w:tcPr>
          <w:p w14:paraId="3E594925" w14:textId="77777777" w:rsidR="00F970F9" w:rsidRPr="003B3B42" w:rsidRDefault="00F970F9" w:rsidP="004C1768">
            <w:pPr>
              <w:spacing w:line="0" w:lineRule="atLeast"/>
              <w:jc w:val="center"/>
              <w:rPr>
                <w:rFonts w:ascii="GHEA Grapalat" w:hAnsi="GHEA Grapalat"/>
                <w:sz w:val="16"/>
                <w:szCs w:val="16"/>
                <w:lang w:val="pt-BR"/>
              </w:rPr>
            </w:pPr>
            <w:r w:rsidRPr="00CD5171">
              <w:rPr>
                <w:rFonts w:ascii="GHEA Grapalat" w:hAnsi="GHEA Grapalat" w:cs="Sylfaen"/>
                <w:sz w:val="18"/>
                <w:lang w:val="pt-BR"/>
              </w:rPr>
              <w:t>Январь</w:t>
            </w:r>
          </w:p>
        </w:tc>
        <w:tc>
          <w:tcPr>
            <w:tcW w:w="776" w:type="dxa"/>
            <w:textDirection w:val="btLr"/>
            <w:vAlign w:val="center"/>
          </w:tcPr>
          <w:p w14:paraId="0257E890" w14:textId="77777777" w:rsidR="00F970F9" w:rsidRPr="003B3B42" w:rsidRDefault="00F970F9" w:rsidP="004C1768">
            <w:pPr>
              <w:spacing w:line="0" w:lineRule="atLeast"/>
              <w:jc w:val="center"/>
              <w:rPr>
                <w:rFonts w:ascii="GHEA Grapalat" w:hAnsi="GHEA Grapalat" w:cs="Sylfaen"/>
                <w:sz w:val="16"/>
                <w:szCs w:val="16"/>
                <w:lang w:val="pt-BR"/>
              </w:rPr>
            </w:pPr>
            <w:r w:rsidRPr="00CD5171">
              <w:rPr>
                <w:rFonts w:ascii="GHEA Grapalat" w:hAnsi="GHEA Grapalat" w:cs="Sylfaen"/>
                <w:sz w:val="18"/>
                <w:lang w:val="pt-BR"/>
              </w:rPr>
              <w:t>Февраль</w:t>
            </w:r>
          </w:p>
        </w:tc>
        <w:tc>
          <w:tcPr>
            <w:tcW w:w="639" w:type="dxa"/>
            <w:textDirection w:val="btLr"/>
            <w:vAlign w:val="center"/>
          </w:tcPr>
          <w:p w14:paraId="018180CF" w14:textId="77777777" w:rsidR="00F970F9" w:rsidRPr="003B3B42" w:rsidRDefault="00F970F9" w:rsidP="004C1768">
            <w:pPr>
              <w:spacing w:line="0" w:lineRule="atLeast"/>
              <w:jc w:val="center"/>
              <w:rPr>
                <w:rFonts w:ascii="GHEA Grapalat" w:hAnsi="GHEA Grapalat"/>
                <w:sz w:val="16"/>
                <w:szCs w:val="16"/>
                <w:lang w:val="pt-BR"/>
              </w:rPr>
            </w:pPr>
            <w:r w:rsidRPr="00CD5171">
              <w:rPr>
                <w:rFonts w:ascii="GHEA Grapalat" w:hAnsi="GHEA Grapalat" w:cs="Sylfaen"/>
                <w:sz w:val="18"/>
                <w:lang w:val="pt-BR"/>
              </w:rPr>
              <w:t>Март</w:t>
            </w:r>
          </w:p>
        </w:tc>
        <w:tc>
          <w:tcPr>
            <w:tcW w:w="639" w:type="dxa"/>
            <w:textDirection w:val="btLr"/>
            <w:vAlign w:val="center"/>
          </w:tcPr>
          <w:p w14:paraId="603723EC" w14:textId="77777777" w:rsidR="00F970F9" w:rsidRPr="003B3B42" w:rsidRDefault="00F970F9" w:rsidP="004C1768">
            <w:pPr>
              <w:spacing w:line="0" w:lineRule="atLeast"/>
              <w:jc w:val="center"/>
              <w:rPr>
                <w:rFonts w:ascii="GHEA Grapalat" w:hAnsi="GHEA Grapalat" w:cs="Sylfaen"/>
                <w:sz w:val="16"/>
                <w:szCs w:val="16"/>
                <w:lang w:val="pt-BR"/>
              </w:rPr>
            </w:pPr>
            <w:r w:rsidRPr="00CD5171">
              <w:rPr>
                <w:rFonts w:ascii="GHEA Grapalat" w:hAnsi="GHEA Grapalat" w:cs="Sylfaen"/>
                <w:sz w:val="18"/>
                <w:lang w:val="pt-BR"/>
              </w:rPr>
              <w:t>Апрель</w:t>
            </w:r>
          </w:p>
        </w:tc>
        <w:tc>
          <w:tcPr>
            <w:tcW w:w="639" w:type="dxa"/>
            <w:textDirection w:val="btLr"/>
            <w:vAlign w:val="center"/>
          </w:tcPr>
          <w:p w14:paraId="3E69F157" w14:textId="77777777" w:rsidR="00F970F9" w:rsidRPr="003B3B42" w:rsidRDefault="00F970F9" w:rsidP="004C1768">
            <w:pPr>
              <w:spacing w:line="0" w:lineRule="atLeast"/>
              <w:jc w:val="center"/>
              <w:rPr>
                <w:rFonts w:ascii="GHEA Grapalat" w:hAnsi="GHEA Grapalat"/>
                <w:sz w:val="16"/>
                <w:szCs w:val="16"/>
                <w:lang w:val="pt-BR"/>
              </w:rPr>
            </w:pPr>
            <w:r w:rsidRPr="00CD5171">
              <w:rPr>
                <w:rFonts w:ascii="GHEA Grapalat" w:hAnsi="GHEA Grapalat" w:cs="Sylfaen"/>
                <w:sz w:val="18"/>
                <w:lang w:val="pt-BR"/>
              </w:rPr>
              <w:t>Май</w:t>
            </w:r>
          </w:p>
        </w:tc>
        <w:tc>
          <w:tcPr>
            <w:tcW w:w="640" w:type="dxa"/>
            <w:textDirection w:val="btLr"/>
            <w:vAlign w:val="center"/>
          </w:tcPr>
          <w:p w14:paraId="015C70D3" w14:textId="77777777" w:rsidR="00F970F9" w:rsidRPr="003B3B42" w:rsidRDefault="00F970F9" w:rsidP="004C1768">
            <w:pPr>
              <w:spacing w:line="0" w:lineRule="atLeast"/>
              <w:jc w:val="center"/>
              <w:rPr>
                <w:rFonts w:ascii="GHEA Grapalat" w:hAnsi="GHEA Grapalat"/>
                <w:sz w:val="16"/>
                <w:szCs w:val="16"/>
                <w:lang w:val="pt-BR"/>
              </w:rPr>
            </w:pPr>
            <w:r w:rsidRPr="00CD5171">
              <w:rPr>
                <w:rFonts w:ascii="GHEA Grapalat" w:hAnsi="GHEA Grapalat" w:cs="Sylfaen"/>
                <w:sz w:val="18"/>
                <w:lang w:val="pt-BR"/>
              </w:rPr>
              <w:t>Июнь</w:t>
            </w:r>
          </w:p>
        </w:tc>
        <w:tc>
          <w:tcPr>
            <w:tcW w:w="639" w:type="dxa"/>
            <w:textDirection w:val="btLr"/>
            <w:vAlign w:val="center"/>
          </w:tcPr>
          <w:p w14:paraId="5260F670" w14:textId="77777777" w:rsidR="00F970F9" w:rsidRPr="003B3B42" w:rsidRDefault="00F970F9" w:rsidP="004C1768">
            <w:pPr>
              <w:spacing w:line="0" w:lineRule="atLeast"/>
              <w:jc w:val="center"/>
              <w:rPr>
                <w:rFonts w:ascii="GHEA Grapalat" w:hAnsi="GHEA Grapalat"/>
                <w:sz w:val="16"/>
                <w:szCs w:val="16"/>
                <w:lang w:val="pt-BR"/>
              </w:rPr>
            </w:pPr>
            <w:r w:rsidRPr="00CD5171">
              <w:rPr>
                <w:rFonts w:ascii="GHEA Grapalat" w:hAnsi="GHEA Grapalat" w:cs="Sylfaen"/>
                <w:sz w:val="18"/>
                <w:lang w:val="pt-BR"/>
              </w:rPr>
              <w:t>Июль</w:t>
            </w:r>
          </w:p>
        </w:tc>
        <w:tc>
          <w:tcPr>
            <w:tcW w:w="639" w:type="dxa"/>
            <w:textDirection w:val="btLr"/>
            <w:vAlign w:val="center"/>
          </w:tcPr>
          <w:p w14:paraId="6CDB11D5" w14:textId="77777777" w:rsidR="00F970F9" w:rsidRPr="003B3B42" w:rsidRDefault="00F970F9" w:rsidP="004C1768">
            <w:pPr>
              <w:spacing w:line="0" w:lineRule="atLeast"/>
              <w:jc w:val="center"/>
              <w:rPr>
                <w:rFonts w:ascii="GHEA Grapalat" w:hAnsi="GHEA Grapalat"/>
                <w:sz w:val="16"/>
                <w:szCs w:val="16"/>
                <w:lang w:val="pt-BR"/>
              </w:rPr>
            </w:pPr>
            <w:r w:rsidRPr="00CD5171">
              <w:rPr>
                <w:rFonts w:ascii="GHEA Grapalat" w:hAnsi="GHEA Grapalat" w:cs="Sylfaen"/>
                <w:sz w:val="18"/>
                <w:lang w:val="pt-BR"/>
              </w:rPr>
              <w:t>Август</w:t>
            </w:r>
          </w:p>
        </w:tc>
        <w:tc>
          <w:tcPr>
            <w:tcW w:w="639" w:type="dxa"/>
            <w:textDirection w:val="btLr"/>
            <w:vAlign w:val="center"/>
          </w:tcPr>
          <w:p w14:paraId="2B481A4E" w14:textId="77777777" w:rsidR="00F970F9" w:rsidRPr="003B3B42" w:rsidRDefault="00F970F9" w:rsidP="004C1768">
            <w:pPr>
              <w:spacing w:line="0" w:lineRule="atLeast"/>
              <w:jc w:val="center"/>
              <w:rPr>
                <w:rFonts w:ascii="GHEA Grapalat" w:hAnsi="GHEA Grapalat"/>
                <w:sz w:val="16"/>
                <w:szCs w:val="16"/>
                <w:lang w:val="pt-BR"/>
              </w:rPr>
            </w:pPr>
            <w:r w:rsidRPr="00CD5171">
              <w:rPr>
                <w:rFonts w:ascii="GHEA Grapalat" w:hAnsi="GHEA Grapalat" w:cs="Sylfaen"/>
                <w:sz w:val="18"/>
                <w:lang w:val="pt-BR"/>
              </w:rPr>
              <w:t>Сентябрь</w:t>
            </w:r>
            <w:r w:rsidRPr="00C46BF9">
              <w:rPr>
                <w:rFonts w:ascii="GHEA Grapalat" w:hAnsi="GHEA Grapalat" w:cs="Times Armenian"/>
                <w:sz w:val="18"/>
                <w:lang w:val="pt-BR"/>
              </w:rPr>
              <w:t xml:space="preserve"> </w:t>
            </w:r>
          </w:p>
        </w:tc>
        <w:tc>
          <w:tcPr>
            <w:tcW w:w="644" w:type="dxa"/>
            <w:textDirection w:val="btLr"/>
            <w:vAlign w:val="center"/>
          </w:tcPr>
          <w:p w14:paraId="0825FAFB" w14:textId="77777777" w:rsidR="00F970F9" w:rsidRPr="003B3B42" w:rsidRDefault="00F970F9" w:rsidP="004C1768">
            <w:pPr>
              <w:spacing w:line="0" w:lineRule="atLeast"/>
              <w:jc w:val="center"/>
              <w:rPr>
                <w:rFonts w:ascii="GHEA Grapalat" w:hAnsi="GHEA Grapalat"/>
                <w:sz w:val="16"/>
                <w:szCs w:val="16"/>
                <w:lang w:val="pt-BR"/>
              </w:rPr>
            </w:pPr>
            <w:r w:rsidRPr="00CD5171">
              <w:rPr>
                <w:rFonts w:ascii="GHEA Grapalat" w:hAnsi="GHEA Grapalat" w:cs="Sylfaen"/>
                <w:sz w:val="18"/>
                <w:lang w:val="pt-BR"/>
              </w:rPr>
              <w:t>Октябрь</w:t>
            </w:r>
          </w:p>
        </w:tc>
        <w:tc>
          <w:tcPr>
            <w:tcW w:w="644" w:type="dxa"/>
            <w:textDirection w:val="btLr"/>
            <w:vAlign w:val="center"/>
          </w:tcPr>
          <w:p w14:paraId="341A1E17" w14:textId="77777777" w:rsidR="00F970F9" w:rsidRPr="003B3B42" w:rsidRDefault="00F970F9" w:rsidP="004C1768">
            <w:pPr>
              <w:spacing w:line="0" w:lineRule="atLeast"/>
              <w:jc w:val="center"/>
              <w:rPr>
                <w:rFonts w:ascii="GHEA Grapalat" w:hAnsi="GHEA Grapalat"/>
                <w:sz w:val="16"/>
                <w:szCs w:val="16"/>
                <w:lang w:val="pt-BR"/>
              </w:rPr>
            </w:pPr>
            <w:r w:rsidRPr="00CD5171">
              <w:rPr>
                <w:rFonts w:ascii="GHEA Grapalat" w:hAnsi="GHEA Grapalat"/>
                <w:sz w:val="18"/>
              </w:rPr>
              <w:t>Ноябрь</w:t>
            </w:r>
          </w:p>
        </w:tc>
        <w:tc>
          <w:tcPr>
            <w:tcW w:w="644" w:type="dxa"/>
            <w:textDirection w:val="btLr"/>
            <w:vAlign w:val="center"/>
          </w:tcPr>
          <w:p w14:paraId="690126F4" w14:textId="77777777" w:rsidR="00F970F9" w:rsidRPr="003B3B42" w:rsidRDefault="00F970F9" w:rsidP="004C1768">
            <w:pPr>
              <w:spacing w:line="0" w:lineRule="atLeast"/>
              <w:jc w:val="center"/>
              <w:rPr>
                <w:rFonts w:ascii="GHEA Grapalat" w:hAnsi="GHEA Grapalat"/>
                <w:sz w:val="16"/>
                <w:szCs w:val="16"/>
                <w:lang w:val="pt-BR"/>
              </w:rPr>
            </w:pPr>
            <w:r w:rsidRPr="00CD5171">
              <w:rPr>
                <w:rFonts w:ascii="GHEA Grapalat" w:hAnsi="GHEA Grapalat" w:cs="Sylfaen"/>
                <w:sz w:val="18"/>
                <w:lang w:val="pt-BR"/>
              </w:rPr>
              <w:t>Декабрь</w:t>
            </w:r>
          </w:p>
        </w:tc>
        <w:tc>
          <w:tcPr>
            <w:tcW w:w="1133" w:type="dxa"/>
            <w:vAlign w:val="center"/>
          </w:tcPr>
          <w:p w14:paraId="6C404D3B" w14:textId="77777777" w:rsidR="00F970F9" w:rsidRPr="00C46BF9" w:rsidRDefault="00F970F9" w:rsidP="004C1768">
            <w:pPr>
              <w:ind w:left="-108" w:right="-1"/>
              <w:jc w:val="center"/>
              <w:rPr>
                <w:rFonts w:ascii="GHEA Grapalat" w:hAnsi="GHEA Grapalat"/>
                <w:sz w:val="18"/>
                <w:lang w:val="pt-BR"/>
              </w:rPr>
            </w:pPr>
            <w:r>
              <w:rPr>
                <w:rFonts w:ascii="GHEA Grapalat" w:hAnsi="GHEA Grapalat" w:cs="Sylfaen"/>
                <w:sz w:val="18"/>
                <w:lang w:val="pt-BR"/>
              </w:rPr>
              <w:t>Итог</w:t>
            </w:r>
          </w:p>
          <w:p w14:paraId="79DFD487" w14:textId="77777777" w:rsidR="00F970F9" w:rsidRPr="003B3B42" w:rsidRDefault="00F970F9" w:rsidP="004C1768">
            <w:pPr>
              <w:spacing w:line="0" w:lineRule="atLeast"/>
              <w:jc w:val="center"/>
              <w:rPr>
                <w:rFonts w:ascii="GHEA Grapalat" w:hAnsi="GHEA Grapalat"/>
                <w:sz w:val="16"/>
                <w:szCs w:val="16"/>
                <w:lang w:val="es-ES"/>
              </w:rPr>
            </w:pPr>
          </w:p>
        </w:tc>
      </w:tr>
      <w:tr w:rsidR="00F970F9" w:rsidRPr="003B3B42" w14:paraId="50B9C29B" w14:textId="77777777" w:rsidTr="009E5C3F">
        <w:trPr>
          <w:gridAfter w:val="1"/>
          <w:wAfter w:w="6" w:type="dxa"/>
          <w:cantSplit/>
          <w:trHeight w:val="20"/>
        </w:trPr>
        <w:tc>
          <w:tcPr>
            <w:tcW w:w="1548" w:type="dxa"/>
            <w:vAlign w:val="center"/>
          </w:tcPr>
          <w:p w14:paraId="0285161E" w14:textId="77777777" w:rsidR="00F970F9" w:rsidRPr="00F41932" w:rsidRDefault="00F970F9" w:rsidP="00F970F9">
            <w:pPr>
              <w:pStyle w:val="ListParagraph"/>
              <w:numPr>
                <w:ilvl w:val="0"/>
                <w:numId w:val="47"/>
              </w:numP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46AE3B17" w14:textId="77777777" w:rsidR="00F970F9" w:rsidRPr="00152B98" w:rsidRDefault="00F970F9" w:rsidP="004C1768">
            <w:pPr>
              <w:jc w:val="center"/>
              <w:rPr>
                <w:rFonts w:ascii="Sylfaen" w:hAnsi="Sylfaen"/>
                <w:sz w:val="20"/>
                <w:szCs w:val="20"/>
                <w:lang w:val="hy-AM"/>
              </w:rPr>
            </w:pPr>
            <w:r>
              <w:rPr>
                <w:rFonts w:ascii="GHEA Grapalat" w:hAnsi="GHEA Grapalat" w:cs="Sylfaen"/>
                <w:color w:val="000000"/>
                <w:sz w:val="14"/>
                <w:szCs w:val="14"/>
                <w:shd w:val="clear" w:color="auto" w:fill="FFFFFF"/>
                <w:lang w:val="hy-AM"/>
              </w:rPr>
              <w:t>1581110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251DB20F" w14:textId="77777777" w:rsidR="00F970F9" w:rsidRPr="00B92C50" w:rsidRDefault="00F970F9" w:rsidP="004C1768">
            <w:pPr>
              <w:jc w:val="center"/>
              <w:rPr>
                <w:rFonts w:ascii="GHEA Grapalat" w:hAnsi="GHEA Grapalat" w:cs="Sylfaen"/>
                <w:color w:val="000000"/>
                <w:sz w:val="16"/>
                <w:szCs w:val="16"/>
                <w:shd w:val="clear" w:color="auto" w:fill="FFFFFF"/>
                <w:lang w:val="hy-AM"/>
              </w:rPr>
            </w:pPr>
            <w:r w:rsidRPr="00BD28BC">
              <w:rPr>
                <w:rFonts w:ascii="GHEA Grapalat" w:hAnsi="GHEA Grapalat" w:cs="Sylfaen"/>
                <w:color w:val="000000"/>
                <w:sz w:val="16"/>
                <w:szCs w:val="16"/>
                <w:shd w:val="clear" w:color="auto" w:fill="FFFFFF"/>
                <w:lang w:val="hy-AM"/>
              </w:rPr>
              <w:t>Хлеб</w:t>
            </w:r>
            <w:r>
              <w:rPr>
                <w:rFonts w:ascii="GHEA Grapalat" w:hAnsi="GHEA Grapalat" w:cs="Sylfaen"/>
                <w:color w:val="000000"/>
                <w:sz w:val="16"/>
                <w:szCs w:val="16"/>
                <w:shd w:val="clear" w:color="auto" w:fill="FFFFFF"/>
                <w:lang w:val="hy-AM"/>
              </w:rPr>
              <w:t xml:space="preserve"> </w:t>
            </w:r>
            <w:proofErr w:type="spellStart"/>
            <w:r>
              <w:rPr>
                <w:rFonts w:ascii="GHEA Grapalat" w:hAnsi="GHEA Grapalat" w:cs="Sylfaen"/>
                <w:color w:val="000000"/>
                <w:sz w:val="16"/>
                <w:szCs w:val="16"/>
                <w:shd w:val="clear" w:color="auto" w:fill="FFFFFF"/>
              </w:rPr>
              <w:t>матнакаш</w:t>
            </w:r>
            <w:proofErr w:type="spellEnd"/>
          </w:p>
        </w:tc>
        <w:tc>
          <w:tcPr>
            <w:tcW w:w="591" w:type="dxa"/>
            <w:vAlign w:val="center"/>
          </w:tcPr>
          <w:p w14:paraId="7F44A59D"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079272C5"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1849B76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F0E8B7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C0A31C5"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3E2439F8"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ED0AC0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66510BD"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E400E56"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1A72AD78"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3C759F3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076A244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0DFD7D3A"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7FFFBCDF" w14:textId="77777777" w:rsidTr="009E5C3F">
        <w:trPr>
          <w:gridAfter w:val="1"/>
          <w:wAfter w:w="6" w:type="dxa"/>
          <w:cantSplit/>
          <w:trHeight w:val="20"/>
        </w:trPr>
        <w:tc>
          <w:tcPr>
            <w:tcW w:w="1548" w:type="dxa"/>
            <w:vAlign w:val="center"/>
          </w:tcPr>
          <w:p w14:paraId="016B986B"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17C2E7C3" w14:textId="77777777" w:rsidR="00F970F9" w:rsidRPr="00DC7FE1"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15541200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2B41E1BC" w14:textId="77777777" w:rsidR="00F970F9" w:rsidRPr="00DC7FE1" w:rsidRDefault="00F970F9" w:rsidP="004C1768">
            <w:pPr>
              <w:jc w:val="center"/>
              <w:rPr>
                <w:rFonts w:ascii="GHEA Grapalat" w:hAnsi="GHEA Grapalat" w:cs="Sylfaen"/>
                <w:color w:val="000000"/>
                <w:sz w:val="16"/>
                <w:szCs w:val="16"/>
                <w:shd w:val="clear" w:color="auto" w:fill="FFFFFF"/>
                <w:lang w:val="hy-AM"/>
              </w:rPr>
            </w:pPr>
            <w:r w:rsidRPr="00315F1A">
              <w:rPr>
                <w:rFonts w:ascii="GHEA Grapalat" w:hAnsi="GHEA Grapalat" w:cs="Sylfaen"/>
                <w:color w:val="000000"/>
                <w:sz w:val="16"/>
                <w:szCs w:val="16"/>
                <w:shd w:val="clear" w:color="auto" w:fill="FFFFFF"/>
                <w:lang w:val="hy-AM"/>
              </w:rPr>
              <w:t>Сыр</w:t>
            </w:r>
            <w:r>
              <w:rPr>
                <w:rFonts w:ascii="GHEA Grapalat" w:hAnsi="GHEA Grapalat" w:cs="Sylfaen"/>
                <w:color w:val="000000"/>
                <w:sz w:val="16"/>
                <w:szCs w:val="16"/>
                <w:shd w:val="clear" w:color="auto" w:fill="FFFFFF"/>
              </w:rPr>
              <w:t xml:space="preserve"> чанах</w:t>
            </w:r>
          </w:p>
        </w:tc>
        <w:tc>
          <w:tcPr>
            <w:tcW w:w="591" w:type="dxa"/>
            <w:vAlign w:val="center"/>
          </w:tcPr>
          <w:p w14:paraId="197DA9A0"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04E1236D"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4C18C295"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6CEDB63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6753E17"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0ADBE2FB"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09F7CF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189078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0F1FDE3"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EA5CA73"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9548793"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AE1FE86"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5AEE38A3"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6B10C3C6" w14:textId="77777777" w:rsidTr="009E5C3F">
        <w:trPr>
          <w:gridAfter w:val="1"/>
          <w:wAfter w:w="6" w:type="dxa"/>
          <w:cantSplit/>
          <w:trHeight w:val="20"/>
        </w:trPr>
        <w:tc>
          <w:tcPr>
            <w:tcW w:w="1548" w:type="dxa"/>
            <w:vAlign w:val="center"/>
          </w:tcPr>
          <w:p w14:paraId="10FDBA4A"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70E06559" w14:textId="77777777" w:rsidR="00F970F9" w:rsidRPr="003454A2" w:rsidRDefault="00F970F9" w:rsidP="004C1768">
            <w:pPr>
              <w:jc w:val="center"/>
              <w:rPr>
                <w:rFonts w:ascii="GHEA Grapalat" w:hAnsi="GHEA Grapalat" w:cs="Sylfaen"/>
                <w:color w:val="000000"/>
                <w:sz w:val="16"/>
                <w:szCs w:val="16"/>
                <w:shd w:val="clear" w:color="auto" w:fill="FFFFFF"/>
              </w:rPr>
            </w:pPr>
            <w:r>
              <w:rPr>
                <w:rFonts w:ascii="GHEA Grapalat" w:hAnsi="GHEA Grapalat" w:cs="Sylfaen"/>
                <w:color w:val="000000"/>
                <w:sz w:val="14"/>
                <w:szCs w:val="14"/>
                <w:shd w:val="clear" w:color="auto" w:fill="FFFFFF"/>
                <w:lang w:val="hy-AM"/>
              </w:rPr>
              <w:t>15831000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6B9CF793" w14:textId="77777777" w:rsidR="00F970F9" w:rsidRPr="003454A2" w:rsidRDefault="00F970F9" w:rsidP="004C1768">
            <w:pPr>
              <w:jc w:val="center"/>
              <w:rPr>
                <w:rFonts w:ascii="GHEA Grapalat" w:hAnsi="GHEA Grapalat" w:cs="Sylfaen"/>
                <w:color w:val="000000"/>
                <w:sz w:val="16"/>
                <w:szCs w:val="16"/>
                <w:shd w:val="clear" w:color="auto" w:fill="FFFFFF"/>
              </w:rPr>
            </w:pPr>
            <w:r w:rsidRPr="00315F1A">
              <w:rPr>
                <w:rFonts w:ascii="GHEA Grapalat" w:hAnsi="GHEA Grapalat" w:cs="Sylfaen"/>
                <w:color w:val="000000"/>
                <w:sz w:val="16"/>
                <w:szCs w:val="16"/>
                <w:shd w:val="clear" w:color="auto" w:fill="FFFFFF"/>
                <w:lang w:val="hy-AM"/>
              </w:rPr>
              <w:t>Белый сахар</w:t>
            </w:r>
          </w:p>
        </w:tc>
        <w:tc>
          <w:tcPr>
            <w:tcW w:w="591" w:type="dxa"/>
            <w:vAlign w:val="center"/>
          </w:tcPr>
          <w:p w14:paraId="7FD2A022"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4E56418B"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5E1D61D0"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83E4D1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9214898"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0CEAE11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9CACC9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6418438D"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1E471F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03F58A6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7DCB00D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6FECCC4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6A66211A"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6B79AF7C" w14:textId="77777777" w:rsidTr="009E5C3F">
        <w:trPr>
          <w:gridAfter w:val="1"/>
          <w:wAfter w:w="6" w:type="dxa"/>
          <w:cantSplit/>
          <w:trHeight w:val="20"/>
        </w:trPr>
        <w:tc>
          <w:tcPr>
            <w:tcW w:w="1548" w:type="dxa"/>
            <w:vAlign w:val="center"/>
          </w:tcPr>
          <w:p w14:paraId="7D338141"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3BF2A468"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15851100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669A051E"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rPr>
              <w:t>макароны</w:t>
            </w:r>
          </w:p>
        </w:tc>
        <w:tc>
          <w:tcPr>
            <w:tcW w:w="591" w:type="dxa"/>
            <w:vAlign w:val="center"/>
          </w:tcPr>
          <w:p w14:paraId="3DC339D9"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058F0D88"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5C06C9C2"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B770FE4"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1A94D54"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070895D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6F6A0CF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281073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AFFE4B6"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05F5F86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846680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501260C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6C17E359"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3B7D067B" w14:textId="77777777" w:rsidTr="009E5C3F">
        <w:trPr>
          <w:gridAfter w:val="1"/>
          <w:wAfter w:w="6" w:type="dxa"/>
          <w:cantSplit/>
          <w:trHeight w:val="20"/>
        </w:trPr>
        <w:tc>
          <w:tcPr>
            <w:tcW w:w="1548" w:type="dxa"/>
            <w:vAlign w:val="center"/>
          </w:tcPr>
          <w:p w14:paraId="364E2674"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6F25F419" w14:textId="77777777" w:rsidR="00F970F9" w:rsidRPr="006522FE"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15617000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1E12599F" w14:textId="77777777" w:rsidR="00F970F9" w:rsidRPr="006522FE" w:rsidRDefault="00F970F9" w:rsidP="004C1768">
            <w:pPr>
              <w:jc w:val="center"/>
              <w:rPr>
                <w:rFonts w:ascii="GHEA Grapalat" w:hAnsi="GHEA Grapalat" w:cs="Sylfaen"/>
                <w:color w:val="000000"/>
                <w:sz w:val="16"/>
                <w:szCs w:val="16"/>
                <w:shd w:val="clear" w:color="auto" w:fill="FFFFFF"/>
                <w:lang w:val="hy-AM"/>
              </w:rPr>
            </w:pPr>
            <w:r w:rsidRPr="006A1506">
              <w:rPr>
                <w:rFonts w:ascii="GHEA Grapalat" w:hAnsi="GHEA Grapalat" w:cs="Sylfaen"/>
                <w:color w:val="000000"/>
                <w:sz w:val="16"/>
                <w:szCs w:val="16"/>
                <w:shd w:val="clear" w:color="auto" w:fill="FFFFFF"/>
                <w:lang w:val="hy-AM"/>
              </w:rPr>
              <w:t>Пшеничная крупа</w:t>
            </w:r>
          </w:p>
        </w:tc>
        <w:tc>
          <w:tcPr>
            <w:tcW w:w="591" w:type="dxa"/>
            <w:vAlign w:val="center"/>
          </w:tcPr>
          <w:p w14:paraId="4104EA06"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7492CA08"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3E5D9DA7"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875D62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BA65344"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46D52627"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A2586D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CB232A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B4D2C9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AB3ADF6"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6A2596C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3F17078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71894DDD"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133C7DA3" w14:textId="77777777" w:rsidTr="009E5C3F">
        <w:trPr>
          <w:gridAfter w:val="1"/>
          <w:wAfter w:w="6" w:type="dxa"/>
          <w:cantSplit/>
          <w:trHeight w:val="20"/>
        </w:trPr>
        <w:tc>
          <w:tcPr>
            <w:tcW w:w="1548" w:type="dxa"/>
            <w:vAlign w:val="center"/>
          </w:tcPr>
          <w:p w14:paraId="466E6570"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143661D7" w14:textId="77777777" w:rsidR="00F970F9" w:rsidRPr="00137A75" w:rsidRDefault="00F970F9" w:rsidP="004C1768">
            <w:pPr>
              <w:jc w:val="center"/>
              <w:rPr>
                <w:rFonts w:ascii="GHEA Grapalat" w:hAnsi="GHEA Grapalat" w:cs="Sylfaen"/>
                <w:color w:val="000000"/>
                <w:sz w:val="16"/>
                <w:szCs w:val="16"/>
                <w:shd w:val="clear" w:color="auto" w:fill="FFFFFF"/>
              </w:rPr>
            </w:pPr>
            <w:r>
              <w:rPr>
                <w:rFonts w:ascii="GHEA Grapalat" w:hAnsi="GHEA Grapalat" w:cs="Sylfaen"/>
                <w:color w:val="000000"/>
                <w:sz w:val="14"/>
                <w:szCs w:val="14"/>
                <w:shd w:val="clear" w:color="auto" w:fill="FFFFFF"/>
                <w:lang w:val="hy-AM"/>
              </w:rPr>
              <w:t>15331153</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05543B04" w14:textId="77777777" w:rsidR="00F970F9" w:rsidRPr="001F093E" w:rsidRDefault="00F970F9" w:rsidP="004C1768">
            <w:pPr>
              <w:jc w:val="center"/>
              <w:rPr>
                <w:rFonts w:ascii="GHEA Grapalat" w:hAnsi="GHEA Grapalat" w:cs="Sylfaen"/>
                <w:color w:val="000000"/>
                <w:sz w:val="16"/>
                <w:szCs w:val="16"/>
                <w:shd w:val="clear" w:color="auto" w:fill="FFFFFF"/>
                <w:lang w:val="hy-AM"/>
              </w:rPr>
            </w:pPr>
            <w:r w:rsidRPr="006A1506">
              <w:rPr>
                <w:rFonts w:ascii="GHEA Grapalat" w:hAnsi="GHEA Grapalat" w:cs="Sylfaen"/>
                <w:color w:val="000000"/>
                <w:sz w:val="16"/>
                <w:szCs w:val="16"/>
                <w:shd w:val="clear" w:color="auto" w:fill="FFFFFF"/>
                <w:lang w:val="hy-AM"/>
              </w:rPr>
              <w:t>чечевица</w:t>
            </w:r>
          </w:p>
        </w:tc>
        <w:tc>
          <w:tcPr>
            <w:tcW w:w="591" w:type="dxa"/>
            <w:vAlign w:val="center"/>
          </w:tcPr>
          <w:p w14:paraId="0B68CDFD"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4EB32BF7"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4AAA8064"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A0C581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69D3DEF"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295DB4CB"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AEDA7B7"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A47D46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0AC1A6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357CE676"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13A213F0"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BE39436"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74B9B408"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70836F4D" w14:textId="77777777" w:rsidTr="009E5C3F">
        <w:trPr>
          <w:gridAfter w:val="1"/>
          <w:wAfter w:w="6" w:type="dxa"/>
          <w:cantSplit/>
          <w:trHeight w:val="20"/>
        </w:trPr>
        <w:tc>
          <w:tcPr>
            <w:tcW w:w="1548" w:type="dxa"/>
            <w:vAlign w:val="center"/>
          </w:tcPr>
          <w:p w14:paraId="12AC8AE4"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00591AE8"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rPr>
              <w:t>0</w:t>
            </w:r>
            <w:r w:rsidRPr="00B91355">
              <w:rPr>
                <w:rFonts w:ascii="GHEA Grapalat" w:hAnsi="GHEA Grapalat" w:cs="Sylfaen"/>
                <w:color w:val="000000"/>
                <w:sz w:val="14"/>
                <w:szCs w:val="14"/>
                <w:shd w:val="clear" w:color="auto" w:fill="FFFFFF"/>
                <w:lang w:val="hy-AM"/>
              </w:rPr>
              <w:t>3211300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7569F418"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5D5D4F">
              <w:rPr>
                <w:rFonts w:ascii="GHEA Grapalat" w:hAnsi="GHEA Grapalat" w:cs="Sylfaen"/>
                <w:color w:val="000000"/>
                <w:sz w:val="16"/>
                <w:szCs w:val="16"/>
                <w:shd w:val="clear" w:color="auto" w:fill="FFFFFF"/>
                <w:lang w:val="hy-AM"/>
              </w:rPr>
              <w:t>Рис</w:t>
            </w:r>
            <w:r>
              <w:rPr>
                <w:rFonts w:ascii="GHEA Grapalat" w:hAnsi="GHEA Grapalat" w:cs="Sylfaen"/>
                <w:color w:val="000000"/>
                <w:sz w:val="16"/>
                <w:szCs w:val="16"/>
                <w:shd w:val="clear" w:color="auto" w:fill="FFFFFF"/>
              </w:rPr>
              <w:t xml:space="preserve"> </w:t>
            </w:r>
            <w:r>
              <w:rPr>
                <w:rFonts w:ascii="GHEA Grapalat" w:hAnsi="GHEA Grapalat" w:cs="Sylfaen"/>
                <w:color w:val="000000"/>
                <w:sz w:val="16"/>
                <w:szCs w:val="16"/>
                <w:shd w:val="clear" w:color="auto" w:fill="FFFFFF"/>
                <w:lang w:val="hy-AM"/>
              </w:rPr>
              <w:t>/</w:t>
            </w:r>
            <w:r w:rsidRPr="005D5D4F">
              <w:rPr>
                <w:rFonts w:ascii="GHEA Grapalat" w:hAnsi="GHEA Grapalat" w:cs="Sylfaen"/>
                <w:color w:val="000000"/>
                <w:sz w:val="16"/>
                <w:szCs w:val="16"/>
                <w:shd w:val="clear" w:color="auto" w:fill="FFFFFF"/>
                <w:lang w:val="hy-AM"/>
              </w:rPr>
              <w:t>длинный</w:t>
            </w:r>
            <w:r>
              <w:rPr>
                <w:rFonts w:ascii="GHEA Grapalat" w:hAnsi="GHEA Grapalat" w:cs="Sylfaen"/>
                <w:color w:val="000000"/>
                <w:sz w:val="16"/>
                <w:szCs w:val="16"/>
                <w:shd w:val="clear" w:color="auto" w:fill="FFFFFF"/>
                <w:lang w:val="hy-AM"/>
              </w:rPr>
              <w:t>/</w:t>
            </w:r>
          </w:p>
        </w:tc>
        <w:tc>
          <w:tcPr>
            <w:tcW w:w="591" w:type="dxa"/>
            <w:vAlign w:val="center"/>
          </w:tcPr>
          <w:p w14:paraId="7CC6374D"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5B44737E"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6C0F7F9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99F97E2"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6A9277AA"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1005A84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41648E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5F7588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D0B0224"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A5DD82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0D3AF990"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2A84BA2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40E6C795"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6EE21C94" w14:textId="77777777" w:rsidTr="009E5C3F">
        <w:trPr>
          <w:gridAfter w:val="1"/>
          <w:wAfter w:w="6" w:type="dxa"/>
          <w:cantSplit/>
          <w:trHeight w:val="20"/>
        </w:trPr>
        <w:tc>
          <w:tcPr>
            <w:tcW w:w="1548" w:type="dxa"/>
            <w:vAlign w:val="center"/>
          </w:tcPr>
          <w:p w14:paraId="7D51C472"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44EA43C6" w14:textId="77777777" w:rsidR="00F970F9" w:rsidRPr="00B1797A"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rPr>
              <w:t>0</w:t>
            </w:r>
            <w:r w:rsidRPr="00B91355">
              <w:rPr>
                <w:rFonts w:ascii="GHEA Grapalat" w:hAnsi="GHEA Grapalat" w:cs="Sylfaen"/>
                <w:color w:val="000000"/>
                <w:sz w:val="14"/>
                <w:szCs w:val="14"/>
                <w:shd w:val="clear" w:color="auto" w:fill="FFFFFF"/>
                <w:lang w:val="hy-AM"/>
              </w:rPr>
              <w:t>3211301</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6A36CE3B" w14:textId="77777777" w:rsidR="00F970F9" w:rsidRPr="00B1797A" w:rsidRDefault="00F970F9" w:rsidP="004C1768">
            <w:pPr>
              <w:jc w:val="center"/>
              <w:rPr>
                <w:rFonts w:ascii="GHEA Grapalat" w:hAnsi="GHEA Grapalat" w:cs="Sylfaen"/>
                <w:color w:val="000000"/>
                <w:sz w:val="16"/>
                <w:szCs w:val="16"/>
                <w:shd w:val="clear" w:color="auto" w:fill="FFFFFF"/>
                <w:lang w:val="hy-AM"/>
              </w:rPr>
            </w:pPr>
            <w:r w:rsidRPr="007A6BE0">
              <w:rPr>
                <w:rFonts w:ascii="GHEA Grapalat" w:hAnsi="GHEA Grapalat" w:cs="Sylfaen"/>
                <w:color w:val="000000"/>
                <w:sz w:val="16"/>
                <w:szCs w:val="16"/>
                <w:shd w:val="clear" w:color="auto" w:fill="FFFFFF"/>
                <w:lang w:val="hy-AM"/>
              </w:rPr>
              <w:t>Рис /круглый/</w:t>
            </w:r>
          </w:p>
        </w:tc>
        <w:tc>
          <w:tcPr>
            <w:tcW w:w="591" w:type="dxa"/>
            <w:vAlign w:val="center"/>
          </w:tcPr>
          <w:p w14:paraId="53929C54"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3A8415C3"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7843AC1C"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72E98F2"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1AE4F9C"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0730E965"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A76735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D34FFB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6543FC28"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7C2D6617"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74B27F3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7EC7020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33A57E11"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72A81B95" w14:textId="77777777" w:rsidTr="009E5C3F">
        <w:trPr>
          <w:gridAfter w:val="1"/>
          <w:wAfter w:w="6" w:type="dxa"/>
          <w:cantSplit/>
          <w:trHeight w:val="20"/>
        </w:trPr>
        <w:tc>
          <w:tcPr>
            <w:tcW w:w="1548" w:type="dxa"/>
            <w:vAlign w:val="center"/>
          </w:tcPr>
          <w:p w14:paraId="736F41C3"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0E3ADA8B"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rPr>
              <w:t>0</w:t>
            </w:r>
            <w:r>
              <w:rPr>
                <w:rFonts w:ascii="GHEA Grapalat" w:hAnsi="GHEA Grapalat" w:cs="Sylfaen"/>
                <w:color w:val="000000"/>
                <w:sz w:val="14"/>
                <w:szCs w:val="14"/>
                <w:shd w:val="clear" w:color="auto" w:fill="FFFFFF"/>
                <w:lang w:val="hy-AM"/>
              </w:rPr>
              <w:t>3221117</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02DEADFD"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7A6BE0">
              <w:rPr>
                <w:rFonts w:ascii="GHEA Grapalat" w:hAnsi="GHEA Grapalat" w:cs="Sylfaen"/>
                <w:color w:val="000000"/>
                <w:sz w:val="16"/>
                <w:szCs w:val="16"/>
                <w:shd w:val="clear" w:color="auto" w:fill="FFFFFF"/>
                <w:lang w:val="hy-AM"/>
              </w:rPr>
              <w:t>горох</w:t>
            </w:r>
          </w:p>
        </w:tc>
        <w:tc>
          <w:tcPr>
            <w:tcW w:w="591" w:type="dxa"/>
            <w:vAlign w:val="center"/>
          </w:tcPr>
          <w:p w14:paraId="33C56BD2"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37C637E0"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4A5A5C06"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7892F3F"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4E627E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7C969718"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82F786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02B6EB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6D437E7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51581544"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3B34B0C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6F6EFC1D"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0FCAD05C"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47C39124" w14:textId="77777777" w:rsidTr="009E5C3F">
        <w:trPr>
          <w:gridAfter w:val="1"/>
          <w:wAfter w:w="6" w:type="dxa"/>
          <w:cantSplit/>
          <w:trHeight w:val="20"/>
        </w:trPr>
        <w:tc>
          <w:tcPr>
            <w:tcW w:w="1548" w:type="dxa"/>
            <w:vAlign w:val="center"/>
          </w:tcPr>
          <w:p w14:paraId="36370BE1"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78CF8E2D"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15616000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4D8E5393"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FA47F8">
              <w:rPr>
                <w:rFonts w:ascii="GHEA Grapalat" w:hAnsi="GHEA Grapalat" w:cs="Sylfaen"/>
                <w:color w:val="000000"/>
                <w:sz w:val="16"/>
                <w:szCs w:val="16"/>
                <w:shd w:val="clear" w:color="auto" w:fill="FFFFFF"/>
                <w:lang w:val="hy-AM"/>
              </w:rPr>
              <w:t>Гречиха</w:t>
            </w:r>
          </w:p>
        </w:tc>
        <w:tc>
          <w:tcPr>
            <w:tcW w:w="591" w:type="dxa"/>
            <w:vAlign w:val="center"/>
          </w:tcPr>
          <w:p w14:paraId="682918B9"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0BA667BF"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09E6CB81"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619C16B"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51E107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7D6B9DE4"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4953827"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B98019E"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6182CEE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72478EB0"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3E39E6EE"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E5D0F0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63156B55"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0DB1D2F9" w14:textId="77777777" w:rsidTr="009E5C3F">
        <w:trPr>
          <w:gridAfter w:val="1"/>
          <w:wAfter w:w="6" w:type="dxa"/>
          <w:cantSplit/>
          <w:trHeight w:val="20"/>
        </w:trPr>
        <w:tc>
          <w:tcPr>
            <w:tcW w:w="1548" w:type="dxa"/>
            <w:vAlign w:val="center"/>
          </w:tcPr>
          <w:p w14:paraId="34A3F62F"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11283654"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15619000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4EB8F268"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FC09E0">
              <w:rPr>
                <w:rFonts w:ascii="GHEA Grapalat" w:hAnsi="GHEA Grapalat" w:cs="Sylfaen"/>
                <w:color w:val="000000"/>
                <w:sz w:val="16"/>
                <w:szCs w:val="16"/>
                <w:shd w:val="clear" w:color="auto" w:fill="FFFFFF"/>
                <w:lang w:val="hy-AM"/>
              </w:rPr>
              <w:t>Бук</w:t>
            </w:r>
          </w:p>
        </w:tc>
        <w:tc>
          <w:tcPr>
            <w:tcW w:w="591" w:type="dxa"/>
            <w:vAlign w:val="center"/>
          </w:tcPr>
          <w:p w14:paraId="28385AF9"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1506B81C"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3DD1BFBF"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2B5D75B"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5139727"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5B9A6585"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D357B8D"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7D1C11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64E871C8"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461DFD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79D63C2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2ACEDC0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5CDC623E"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787864CF" w14:textId="77777777" w:rsidTr="009E5C3F">
        <w:trPr>
          <w:gridAfter w:val="1"/>
          <w:wAfter w:w="6" w:type="dxa"/>
          <w:cantSplit/>
          <w:trHeight w:val="20"/>
        </w:trPr>
        <w:tc>
          <w:tcPr>
            <w:tcW w:w="1548" w:type="dxa"/>
            <w:vAlign w:val="center"/>
          </w:tcPr>
          <w:p w14:paraId="79F743E4"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1DF46CD4"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15331151</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44FFC32D"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4A7297">
              <w:rPr>
                <w:rFonts w:ascii="GHEA Grapalat" w:hAnsi="GHEA Grapalat" w:cs="Sylfaen"/>
                <w:color w:val="000000"/>
                <w:sz w:val="16"/>
                <w:szCs w:val="16"/>
                <w:shd w:val="clear" w:color="auto" w:fill="FFFFFF"/>
                <w:lang w:val="hy-AM"/>
              </w:rPr>
              <w:t>Фасоль</w:t>
            </w:r>
          </w:p>
        </w:tc>
        <w:tc>
          <w:tcPr>
            <w:tcW w:w="591" w:type="dxa"/>
            <w:vAlign w:val="center"/>
          </w:tcPr>
          <w:p w14:paraId="22EF7E19"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58C55C5F"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267599C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89A3FE4"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091CF51"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14CB26D4"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09D42A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C13880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456D36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21F811B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4CCA5B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79FF6B6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56C902AC"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7C6EC6B5" w14:textId="77777777" w:rsidTr="009E5C3F">
        <w:trPr>
          <w:gridAfter w:val="1"/>
          <w:wAfter w:w="6" w:type="dxa"/>
          <w:cantSplit/>
          <w:trHeight w:val="20"/>
        </w:trPr>
        <w:tc>
          <w:tcPr>
            <w:tcW w:w="1548" w:type="dxa"/>
            <w:vAlign w:val="center"/>
          </w:tcPr>
          <w:p w14:paraId="3DC061B8"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1871A7E3" w14:textId="77777777" w:rsidR="00F970F9" w:rsidRPr="00543D8F"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15618000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5B427359" w14:textId="77777777" w:rsidR="00F970F9" w:rsidRPr="00543D8F" w:rsidRDefault="00F970F9" w:rsidP="004C1768">
            <w:pPr>
              <w:jc w:val="center"/>
              <w:rPr>
                <w:rFonts w:ascii="GHEA Grapalat" w:hAnsi="GHEA Grapalat" w:cs="Sylfaen"/>
                <w:color w:val="000000"/>
                <w:sz w:val="16"/>
                <w:szCs w:val="16"/>
                <w:shd w:val="clear" w:color="auto" w:fill="FFFFFF"/>
                <w:lang w:val="hy-AM"/>
              </w:rPr>
            </w:pPr>
            <w:r w:rsidRPr="004A7297">
              <w:rPr>
                <w:rFonts w:ascii="GHEA Grapalat" w:hAnsi="GHEA Grapalat" w:cs="Sylfaen"/>
                <w:color w:val="000000"/>
                <w:sz w:val="16"/>
                <w:szCs w:val="16"/>
                <w:shd w:val="clear" w:color="auto" w:fill="FFFFFF"/>
                <w:lang w:val="hy-AM"/>
              </w:rPr>
              <w:t>булгур</w:t>
            </w:r>
          </w:p>
        </w:tc>
        <w:tc>
          <w:tcPr>
            <w:tcW w:w="591" w:type="dxa"/>
            <w:vAlign w:val="center"/>
          </w:tcPr>
          <w:p w14:paraId="1F500CE7"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5D0BBF26"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26B10EB7"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18E4A42"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AC3C6A0"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43A7E3AF"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AD67848"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0D1357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64FD628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67BAEE9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09605DF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5100B1C7"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22B10738"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3F3DCB58" w14:textId="77777777" w:rsidTr="009E5C3F">
        <w:trPr>
          <w:gridAfter w:val="1"/>
          <w:wAfter w:w="6" w:type="dxa"/>
          <w:cantSplit/>
          <w:trHeight w:val="20"/>
        </w:trPr>
        <w:tc>
          <w:tcPr>
            <w:tcW w:w="1548" w:type="dxa"/>
            <w:vAlign w:val="center"/>
          </w:tcPr>
          <w:p w14:paraId="40CA0604"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21558F76"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15331152</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6A6D6AB2"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4A7297">
              <w:rPr>
                <w:rFonts w:ascii="GHEA Grapalat" w:hAnsi="GHEA Grapalat" w:cs="Sylfaen"/>
                <w:color w:val="000000"/>
                <w:sz w:val="16"/>
                <w:szCs w:val="16"/>
                <w:shd w:val="clear" w:color="auto" w:fill="FFFFFF"/>
                <w:lang w:val="hy-AM"/>
              </w:rPr>
              <w:t>горох</w:t>
            </w:r>
          </w:p>
        </w:tc>
        <w:tc>
          <w:tcPr>
            <w:tcW w:w="591" w:type="dxa"/>
            <w:vAlign w:val="center"/>
          </w:tcPr>
          <w:p w14:paraId="02A31DC9"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46BA69CE"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7879F01B"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8FD3EB5"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65B8C2F"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211DA63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97F50B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448858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D3747FD"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6CD1745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3A6A5AF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1D2FC843"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4D227DB8"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403A9BF5" w14:textId="77777777" w:rsidTr="009E5C3F">
        <w:trPr>
          <w:gridAfter w:val="1"/>
          <w:wAfter w:w="6" w:type="dxa"/>
          <w:cantSplit/>
          <w:trHeight w:val="20"/>
        </w:trPr>
        <w:tc>
          <w:tcPr>
            <w:tcW w:w="1548" w:type="dxa"/>
            <w:vAlign w:val="center"/>
          </w:tcPr>
          <w:p w14:paraId="40AEBE18"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0ABF715E"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rPr>
              <w:t>0</w:t>
            </w:r>
            <w:r>
              <w:rPr>
                <w:rFonts w:ascii="GHEA Grapalat" w:hAnsi="GHEA Grapalat" w:cs="Sylfaen"/>
                <w:color w:val="000000"/>
                <w:sz w:val="14"/>
                <w:szCs w:val="14"/>
                <w:shd w:val="clear" w:color="auto" w:fill="FFFFFF"/>
                <w:lang w:val="hy-AM"/>
              </w:rPr>
              <w:t>3211600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6D6CE409"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E32C7E">
              <w:rPr>
                <w:rFonts w:ascii="GHEA Grapalat" w:hAnsi="GHEA Grapalat" w:cs="Sylfaen"/>
                <w:color w:val="000000"/>
                <w:sz w:val="16"/>
                <w:szCs w:val="16"/>
                <w:shd w:val="clear" w:color="auto" w:fill="FFFFFF"/>
                <w:lang w:val="hy-AM"/>
              </w:rPr>
              <w:t>Овсянка</w:t>
            </w:r>
          </w:p>
        </w:tc>
        <w:tc>
          <w:tcPr>
            <w:tcW w:w="591" w:type="dxa"/>
            <w:vAlign w:val="center"/>
          </w:tcPr>
          <w:p w14:paraId="057512A7"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77593B00"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353960E4"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546E843"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C493F96"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61193109"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E7B146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2CB00C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0EA673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6B870318"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358EA6A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3C9B528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2DB97E9A"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364E2C96" w14:textId="77777777" w:rsidTr="009E5C3F">
        <w:trPr>
          <w:gridAfter w:val="1"/>
          <w:wAfter w:w="6" w:type="dxa"/>
          <w:cantSplit/>
          <w:trHeight w:val="20"/>
        </w:trPr>
        <w:tc>
          <w:tcPr>
            <w:tcW w:w="1548" w:type="dxa"/>
            <w:vAlign w:val="center"/>
          </w:tcPr>
          <w:p w14:paraId="237DE0D2"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2F269176"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15311100</w:t>
            </w:r>
          </w:p>
        </w:tc>
        <w:tc>
          <w:tcPr>
            <w:tcW w:w="1910" w:type="dxa"/>
            <w:tcBorders>
              <w:top w:val="single" w:sz="4" w:space="0" w:color="auto"/>
              <w:left w:val="nil"/>
              <w:bottom w:val="single" w:sz="4" w:space="0" w:color="auto"/>
              <w:right w:val="single" w:sz="4" w:space="0" w:color="auto"/>
            </w:tcBorders>
            <w:shd w:val="clear" w:color="000000" w:fill="FFFFFF"/>
            <w:vAlign w:val="bottom"/>
          </w:tcPr>
          <w:p w14:paraId="75A7260B"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C54DAE">
              <w:rPr>
                <w:rFonts w:ascii="GHEA Grapalat" w:hAnsi="GHEA Grapalat" w:cs="Sylfaen"/>
                <w:color w:val="000000"/>
                <w:sz w:val="16"/>
                <w:szCs w:val="16"/>
                <w:shd w:val="clear" w:color="auto" w:fill="FFFFFF"/>
                <w:lang w:val="hy-AM"/>
              </w:rPr>
              <w:t>Картофель</w:t>
            </w:r>
          </w:p>
        </w:tc>
        <w:tc>
          <w:tcPr>
            <w:tcW w:w="591" w:type="dxa"/>
            <w:vAlign w:val="center"/>
          </w:tcPr>
          <w:p w14:paraId="286B6D75"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3C52E5EA"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534B15A0"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289903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26F4A53"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32834E03"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2549D3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320DFF6"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F3CC034"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28A64A9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0E87F8BE"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115E56D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6B36F47C"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131DCBA7" w14:textId="77777777" w:rsidTr="009E5C3F">
        <w:trPr>
          <w:gridAfter w:val="1"/>
          <w:wAfter w:w="6" w:type="dxa"/>
          <w:cantSplit/>
          <w:trHeight w:val="20"/>
        </w:trPr>
        <w:tc>
          <w:tcPr>
            <w:tcW w:w="1548" w:type="dxa"/>
            <w:vAlign w:val="center"/>
          </w:tcPr>
          <w:p w14:paraId="701153ED"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63CD9857"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03221450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615A3B83"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FC6828">
              <w:rPr>
                <w:rFonts w:ascii="GHEA Grapalat" w:hAnsi="GHEA Grapalat" w:cs="Sylfaen"/>
                <w:color w:val="000000"/>
                <w:sz w:val="16"/>
                <w:szCs w:val="16"/>
                <w:shd w:val="clear" w:color="auto" w:fill="FFFFFF"/>
                <w:lang w:val="hy-AM"/>
              </w:rPr>
              <w:t>Неочищенная капуста</w:t>
            </w:r>
          </w:p>
        </w:tc>
        <w:tc>
          <w:tcPr>
            <w:tcW w:w="591" w:type="dxa"/>
            <w:vAlign w:val="center"/>
          </w:tcPr>
          <w:p w14:paraId="5DA9FEBC"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5D9E4C96"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1CECEB9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817A6B3"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E62F180"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44D7987C"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E01B6D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2D06897"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04946D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262E913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6386149E"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29D1D43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71C7A54F"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407CC1B7" w14:textId="77777777" w:rsidTr="009E5C3F">
        <w:trPr>
          <w:gridAfter w:val="1"/>
          <w:wAfter w:w="6" w:type="dxa"/>
          <w:cantSplit/>
          <w:trHeight w:val="20"/>
        </w:trPr>
        <w:tc>
          <w:tcPr>
            <w:tcW w:w="1548" w:type="dxa"/>
            <w:vAlign w:val="center"/>
          </w:tcPr>
          <w:p w14:paraId="791A7432"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06E89AA7"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15112150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2481AF25"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4F48B4">
              <w:rPr>
                <w:rFonts w:ascii="GHEA Grapalat" w:hAnsi="GHEA Grapalat" w:cs="Sylfaen"/>
                <w:color w:val="000000"/>
                <w:sz w:val="16"/>
                <w:szCs w:val="16"/>
                <w:shd w:val="clear" w:color="auto" w:fill="FFFFFF"/>
                <w:lang w:val="hy-AM"/>
              </w:rPr>
              <w:t>Куриная грудка</w:t>
            </w:r>
          </w:p>
        </w:tc>
        <w:tc>
          <w:tcPr>
            <w:tcW w:w="591" w:type="dxa"/>
            <w:vAlign w:val="center"/>
          </w:tcPr>
          <w:p w14:paraId="1E28D3F1"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1F57928E"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7D9E086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2B662AA"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9F3F398"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3ED4CDE8"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4EC264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28477C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EF52520"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7D9E303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38AD786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71F155D8"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5277296B"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005C1B6E" w14:textId="77777777" w:rsidTr="009E5C3F">
        <w:trPr>
          <w:gridAfter w:val="1"/>
          <w:wAfter w:w="6" w:type="dxa"/>
          <w:cantSplit/>
          <w:trHeight w:val="20"/>
        </w:trPr>
        <w:tc>
          <w:tcPr>
            <w:tcW w:w="1548" w:type="dxa"/>
            <w:vAlign w:val="center"/>
          </w:tcPr>
          <w:p w14:paraId="0D206D23"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3007A185"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15531100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2FCC41EF"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4F48B4">
              <w:rPr>
                <w:rFonts w:ascii="GHEA Grapalat" w:hAnsi="GHEA Grapalat" w:cs="Sylfaen"/>
                <w:color w:val="000000"/>
                <w:sz w:val="16"/>
                <w:szCs w:val="16"/>
                <w:shd w:val="clear" w:color="auto" w:fill="FFFFFF"/>
              </w:rPr>
              <w:t>Масло</w:t>
            </w:r>
          </w:p>
        </w:tc>
        <w:tc>
          <w:tcPr>
            <w:tcW w:w="591" w:type="dxa"/>
            <w:vAlign w:val="center"/>
          </w:tcPr>
          <w:p w14:paraId="4A0A46C4"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074997FC"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2D585CAA"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1E7AF7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0441E10"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70420282"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F6725F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329695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6BB60A4"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5D7716DE"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3CB531B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0E40347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502A4313"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79910C22" w14:textId="77777777" w:rsidTr="009E5C3F">
        <w:trPr>
          <w:gridAfter w:val="1"/>
          <w:wAfter w:w="6" w:type="dxa"/>
          <w:cantSplit/>
          <w:trHeight w:val="20"/>
        </w:trPr>
        <w:tc>
          <w:tcPr>
            <w:tcW w:w="1548" w:type="dxa"/>
            <w:vAlign w:val="center"/>
          </w:tcPr>
          <w:p w14:paraId="6894F12C"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34F51741" w14:textId="77777777" w:rsidR="00F970F9" w:rsidRPr="003D636D"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03142510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3989DA8D" w14:textId="77777777" w:rsidR="00F970F9" w:rsidRPr="003D636D" w:rsidRDefault="00F970F9" w:rsidP="004C1768">
            <w:pPr>
              <w:jc w:val="center"/>
              <w:rPr>
                <w:rFonts w:ascii="GHEA Grapalat" w:hAnsi="GHEA Grapalat" w:cs="Sylfaen"/>
                <w:color w:val="000000"/>
                <w:sz w:val="16"/>
                <w:szCs w:val="16"/>
                <w:shd w:val="clear" w:color="auto" w:fill="FFFFFF"/>
                <w:lang w:val="hy-AM"/>
              </w:rPr>
            </w:pPr>
            <w:r w:rsidRPr="004F3BD0">
              <w:rPr>
                <w:rFonts w:ascii="GHEA Grapalat" w:hAnsi="GHEA Grapalat" w:cs="Sylfaen"/>
                <w:color w:val="000000"/>
                <w:sz w:val="16"/>
                <w:szCs w:val="16"/>
                <w:shd w:val="clear" w:color="auto" w:fill="FFFFFF"/>
                <w:lang w:val="hy-AM"/>
              </w:rPr>
              <w:t>Яйца, 2 вида</w:t>
            </w:r>
          </w:p>
        </w:tc>
        <w:tc>
          <w:tcPr>
            <w:tcW w:w="591" w:type="dxa"/>
            <w:vAlign w:val="center"/>
          </w:tcPr>
          <w:p w14:paraId="78922710"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19F19AD5"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64CDA755"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0994C6F"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4160F05"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6D4B24B4"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6CC1130"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DBC4BC3"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BB32BE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73A8930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251EAB9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24A9DDE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23B1DDA7"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5F432B96" w14:textId="77777777" w:rsidTr="009E5C3F">
        <w:trPr>
          <w:gridAfter w:val="1"/>
          <w:wAfter w:w="6" w:type="dxa"/>
          <w:cantSplit/>
          <w:trHeight w:val="20"/>
        </w:trPr>
        <w:tc>
          <w:tcPr>
            <w:tcW w:w="1548" w:type="dxa"/>
            <w:vAlign w:val="center"/>
          </w:tcPr>
          <w:p w14:paraId="4C8B6498"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1A9EF8F5"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15512000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5FC18B65"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4F3BD0">
              <w:rPr>
                <w:rFonts w:ascii="GHEA Grapalat" w:hAnsi="GHEA Grapalat" w:cs="Sylfaen"/>
                <w:color w:val="000000"/>
                <w:sz w:val="16"/>
                <w:szCs w:val="16"/>
                <w:shd w:val="clear" w:color="auto" w:fill="FFFFFF"/>
                <w:lang w:val="hy-AM"/>
              </w:rPr>
              <w:t>сметана</w:t>
            </w:r>
          </w:p>
        </w:tc>
        <w:tc>
          <w:tcPr>
            <w:tcW w:w="591" w:type="dxa"/>
            <w:vAlign w:val="center"/>
          </w:tcPr>
          <w:p w14:paraId="1F0D8AF8"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6599076F"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3ABF2822"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2736F07"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1772EB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444908A3"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0DD3858"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1C76DB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AC91F4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70C2F004"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017EC3E4"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772DADC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2E71CFF1"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02E42775" w14:textId="77777777" w:rsidTr="009E5C3F">
        <w:trPr>
          <w:gridAfter w:val="1"/>
          <w:wAfter w:w="6" w:type="dxa"/>
          <w:cantSplit/>
          <w:trHeight w:val="20"/>
        </w:trPr>
        <w:tc>
          <w:tcPr>
            <w:tcW w:w="1548" w:type="dxa"/>
            <w:vAlign w:val="center"/>
          </w:tcPr>
          <w:p w14:paraId="2EEC0DEF"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30DF47A4" w14:textId="77777777" w:rsidR="00F970F9" w:rsidRPr="00652684"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15551600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00CC32CD" w14:textId="77777777" w:rsidR="00F970F9" w:rsidRPr="00652684" w:rsidRDefault="00F970F9" w:rsidP="004C1768">
            <w:pPr>
              <w:jc w:val="center"/>
              <w:rPr>
                <w:rFonts w:ascii="GHEA Grapalat" w:hAnsi="GHEA Grapalat" w:cs="Sylfaen"/>
                <w:color w:val="000000"/>
                <w:sz w:val="16"/>
                <w:szCs w:val="16"/>
                <w:shd w:val="clear" w:color="auto" w:fill="FFFFFF"/>
                <w:lang w:val="hy-AM"/>
              </w:rPr>
            </w:pPr>
            <w:proofErr w:type="spellStart"/>
            <w:r>
              <w:rPr>
                <w:rFonts w:ascii="GHEA Grapalat" w:hAnsi="GHEA Grapalat" w:cs="Sylfaen"/>
                <w:color w:val="000000"/>
                <w:sz w:val="14"/>
                <w:szCs w:val="14"/>
                <w:shd w:val="clear" w:color="auto" w:fill="FFFFFF"/>
              </w:rPr>
              <w:t>мацуни</w:t>
            </w:r>
            <w:proofErr w:type="spellEnd"/>
          </w:p>
        </w:tc>
        <w:tc>
          <w:tcPr>
            <w:tcW w:w="591" w:type="dxa"/>
            <w:vAlign w:val="center"/>
          </w:tcPr>
          <w:p w14:paraId="34C59C3E"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1C07D217"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731379FB"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D3B8E87"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0D7A857"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6C61B62B"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B96820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80786B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3C8B0B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352F3A56"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6FDDCC6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2AF6AEF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54A2C172"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44E8970F" w14:textId="77777777" w:rsidTr="009E5C3F">
        <w:trPr>
          <w:gridAfter w:val="1"/>
          <w:wAfter w:w="6" w:type="dxa"/>
          <w:cantSplit/>
          <w:trHeight w:val="20"/>
        </w:trPr>
        <w:tc>
          <w:tcPr>
            <w:tcW w:w="1548" w:type="dxa"/>
            <w:vAlign w:val="center"/>
          </w:tcPr>
          <w:p w14:paraId="05CA5C58"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3F454F39" w14:textId="77777777" w:rsidR="00F970F9" w:rsidRPr="00652684"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15331167</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60FD1177" w14:textId="77777777" w:rsidR="00F970F9" w:rsidRPr="00652684" w:rsidRDefault="00F970F9" w:rsidP="004C1768">
            <w:pPr>
              <w:jc w:val="center"/>
              <w:rPr>
                <w:rFonts w:ascii="GHEA Grapalat" w:hAnsi="GHEA Grapalat" w:cs="Sylfaen"/>
                <w:color w:val="000000"/>
                <w:sz w:val="16"/>
                <w:szCs w:val="16"/>
                <w:shd w:val="clear" w:color="auto" w:fill="FFFFFF"/>
                <w:lang w:val="hy-AM"/>
              </w:rPr>
            </w:pPr>
            <w:r w:rsidRPr="00295FF0">
              <w:rPr>
                <w:rFonts w:ascii="GHEA Grapalat" w:hAnsi="GHEA Grapalat" w:cs="Sylfaen"/>
                <w:color w:val="000000"/>
                <w:sz w:val="16"/>
                <w:szCs w:val="16"/>
                <w:shd w:val="clear" w:color="auto" w:fill="FFFFFF"/>
                <w:lang w:val="hy-AM"/>
              </w:rPr>
              <w:t>кинза</w:t>
            </w:r>
          </w:p>
        </w:tc>
        <w:tc>
          <w:tcPr>
            <w:tcW w:w="591" w:type="dxa"/>
            <w:vAlign w:val="center"/>
          </w:tcPr>
          <w:p w14:paraId="6793F5FE"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32510377"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68FEBF2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FF8FE1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E394D10"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574E574C"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377DB7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82A8046"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187F1F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075995B4"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12D0C447"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6E069FD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0F30242D"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4A926DA3" w14:textId="77777777" w:rsidTr="009E5C3F">
        <w:trPr>
          <w:gridAfter w:val="1"/>
          <w:wAfter w:w="6" w:type="dxa"/>
          <w:cantSplit/>
          <w:trHeight w:val="20"/>
        </w:trPr>
        <w:tc>
          <w:tcPr>
            <w:tcW w:w="1548" w:type="dxa"/>
            <w:vAlign w:val="center"/>
          </w:tcPr>
          <w:p w14:paraId="29F7E395"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25E28965" w14:textId="77777777" w:rsidR="00F970F9" w:rsidRPr="0039341A"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15331167</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7EBDBF5B" w14:textId="77777777" w:rsidR="00F970F9" w:rsidRPr="0039341A" w:rsidRDefault="00F970F9" w:rsidP="004C1768">
            <w:pPr>
              <w:jc w:val="center"/>
              <w:rPr>
                <w:rFonts w:ascii="GHEA Grapalat" w:hAnsi="GHEA Grapalat" w:cs="Sylfaen"/>
                <w:color w:val="000000"/>
                <w:sz w:val="16"/>
                <w:szCs w:val="16"/>
                <w:shd w:val="clear" w:color="auto" w:fill="FFFFFF"/>
                <w:lang w:val="hy-AM"/>
              </w:rPr>
            </w:pPr>
            <w:r w:rsidRPr="00295FF0">
              <w:rPr>
                <w:rFonts w:ascii="GHEA Grapalat" w:hAnsi="GHEA Grapalat" w:cs="Sylfaen"/>
                <w:color w:val="000000"/>
                <w:sz w:val="16"/>
                <w:szCs w:val="16"/>
                <w:shd w:val="clear" w:color="auto" w:fill="FFFFFF"/>
                <w:lang w:val="hy-AM"/>
              </w:rPr>
              <w:t>петрушка</w:t>
            </w:r>
          </w:p>
        </w:tc>
        <w:tc>
          <w:tcPr>
            <w:tcW w:w="591" w:type="dxa"/>
            <w:vAlign w:val="center"/>
          </w:tcPr>
          <w:p w14:paraId="5062F3D4"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7F30E9E6"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128A0D40"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52B0AEB"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6F4EBBD3"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3A88816B"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1D9B1C7"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785D2D8"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3F6811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2C3E47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701F91A6"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06237BE7"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1A55044B"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0D707DAC" w14:textId="77777777" w:rsidTr="009E5C3F">
        <w:trPr>
          <w:gridAfter w:val="1"/>
          <w:wAfter w:w="6" w:type="dxa"/>
          <w:cantSplit/>
          <w:trHeight w:val="20"/>
        </w:trPr>
        <w:tc>
          <w:tcPr>
            <w:tcW w:w="1548" w:type="dxa"/>
            <w:vAlign w:val="center"/>
          </w:tcPr>
          <w:p w14:paraId="6E84EF7D"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7CE4701D"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15331166</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62AE0357"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363AC5">
              <w:rPr>
                <w:rFonts w:ascii="GHEA Grapalat" w:hAnsi="GHEA Grapalat" w:cs="Sylfaen"/>
                <w:color w:val="000000"/>
                <w:sz w:val="16"/>
                <w:szCs w:val="16"/>
                <w:shd w:val="clear" w:color="auto" w:fill="FFFFFF"/>
                <w:lang w:val="hy-AM"/>
              </w:rPr>
              <w:t>Лук, зеленый</w:t>
            </w:r>
          </w:p>
        </w:tc>
        <w:tc>
          <w:tcPr>
            <w:tcW w:w="591" w:type="dxa"/>
            <w:vAlign w:val="center"/>
          </w:tcPr>
          <w:p w14:paraId="48C315B8" w14:textId="77777777" w:rsidR="00F970F9" w:rsidRPr="003B3B42" w:rsidRDefault="00F970F9" w:rsidP="004C1768">
            <w:pPr>
              <w:spacing w:line="0" w:lineRule="atLeast"/>
              <w:jc w:val="center"/>
              <w:rPr>
                <w:rFonts w:ascii="GHEA Grapalat" w:hAnsi="GHEA Grapalat" w:cs="Arial"/>
                <w:sz w:val="16"/>
                <w:szCs w:val="16"/>
                <w:lang w:val="pt-BR"/>
              </w:rPr>
            </w:pPr>
          </w:p>
        </w:tc>
        <w:tc>
          <w:tcPr>
            <w:tcW w:w="776" w:type="dxa"/>
          </w:tcPr>
          <w:p w14:paraId="7F250A02"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4AFDEA95"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A1D39B6"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E3BBDF5"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74F31460"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C61A5CE"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9229E4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01F372E"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8949F53"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08B1152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0C859E3D"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7D14438D"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7F8D79D1" w14:textId="77777777" w:rsidTr="009E5C3F">
        <w:trPr>
          <w:gridAfter w:val="1"/>
          <w:wAfter w:w="6" w:type="dxa"/>
          <w:cantSplit/>
          <w:trHeight w:val="20"/>
        </w:trPr>
        <w:tc>
          <w:tcPr>
            <w:tcW w:w="1548" w:type="dxa"/>
            <w:vAlign w:val="center"/>
          </w:tcPr>
          <w:p w14:paraId="2F91F64B"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0DA267AD"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3221126</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2A7015D1" w14:textId="77777777" w:rsidR="00F970F9" w:rsidRPr="009F665B" w:rsidRDefault="00F970F9" w:rsidP="004C1768">
            <w:pPr>
              <w:jc w:val="center"/>
              <w:rPr>
                <w:rFonts w:ascii="GHEA Grapalat" w:hAnsi="GHEA Grapalat" w:cs="Sylfaen"/>
                <w:color w:val="000000"/>
                <w:sz w:val="16"/>
                <w:szCs w:val="16"/>
                <w:shd w:val="clear" w:color="auto" w:fill="FFFFFF"/>
                <w:lang w:val="hy-AM"/>
              </w:rPr>
            </w:pPr>
            <w:proofErr w:type="spellStart"/>
            <w:r>
              <w:rPr>
                <w:rFonts w:ascii="GHEA Grapalat" w:hAnsi="GHEA Grapalat" w:cs="Sylfaen"/>
                <w:color w:val="000000"/>
                <w:sz w:val="16"/>
                <w:szCs w:val="16"/>
                <w:shd w:val="clear" w:color="auto" w:fill="FFFFFF"/>
              </w:rPr>
              <w:t>мароль</w:t>
            </w:r>
            <w:proofErr w:type="spellEnd"/>
          </w:p>
        </w:tc>
        <w:tc>
          <w:tcPr>
            <w:tcW w:w="591" w:type="dxa"/>
            <w:vAlign w:val="center"/>
          </w:tcPr>
          <w:p w14:paraId="2901AEB8"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4098A0BC"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3A5B289C"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631BA1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CBDFBBF"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2F6FA8FA"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69B2497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7B8975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F91F6C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1DB465E4"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2CB5A79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FEACB1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7D7EABB0"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61694247" w14:textId="77777777" w:rsidTr="009E5C3F">
        <w:trPr>
          <w:gridAfter w:val="1"/>
          <w:wAfter w:w="6" w:type="dxa"/>
          <w:cantSplit/>
          <w:trHeight w:val="20"/>
        </w:trPr>
        <w:tc>
          <w:tcPr>
            <w:tcW w:w="1548" w:type="dxa"/>
            <w:vAlign w:val="center"/>
          </w:tcPr>
          <w:p w14:paraId="718742EE"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6D1F95FA" w14:textId="77777777" w:rsidR="00F970F9" w:rsidRPr="00C0292F" w:rsidRDefault="00F970F9" w:rsidP="004C1768">
            <w:pPr>
              <w:jc w:val="center"/>
              <w:rPr>
                <w:rFonts w:ascii="GHEA Grapalat" w:hAnsi="GHEA Grapalat" w:cs="Sylfaen"/>
                <w:color w:val="000000"/>
                <w:sz w:val="16"/>
                <w:szCs w:val="16"/>
                <w:shd w:val="clear" w:color="auto" w:fill="FFFFFF"/>
              </w:rPr>
            </w:pPr>
            <w:r w:rsidRPr="00B91355">
              <w:rPr>
                <w:rFonts w:ascii="GHEA Grapalat" w:hAnsi="GHEA Grapalat" w:cs="Sylfaen"/>
                <w:color w:val="000000"/>
                <w:sz w:val="14"/>
                <w:szCs w:val="14"/>
                <w:shd w:val="clear" w:color="auto" w:fill="FFFFFF"/>
                <w:lang w:val="hy-AM"/>
              </w:rPr>
              <w:t>15331161</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6FC978DA" w14:textId="77777777" w:rsidR="00F970F9" w:rsidRPr="00C0292F" w:rsidRDefault="00F970F9" w:rsidP="004C1768">
            <w:pPr>
              <w:jc w:val="center"/>
              <w:rPr>
                <w:rFonts w:ascii="GHEA Grapalat" w:hAnsi="GHEA Grapalat" w:cs="Sylfaen"/>
                <w:color w:val="000000"/>
                <w:sz w:val="16"/>
                <w:szCs w:val="16"/>
                <w:shd w:val="clear" w:color="auto" w:fill="FFFFFF"/>
              </w:rPr>
            </w:pPr>
            <w:r w:rsidRPr="004B264F">
              <w:rPr>
                <w:rFonts w:ascii="GHEA Grapalat" w:hAnsi="GHEA Grapalat" w:cs="Sylfaen"/>
                <w:color w:val="000000"/>
                <w:sz w:val="16"/>
                <w:szCs w:val="16"/>
                <w:shd w:val="clear" w:color="auto" w:fill="FFFFFF"/>
                <w:lang w:val="hy-AM"/>
              </w:rPr>
              <w:t>Лук</w:t>
            </w:r>
            <w:r>
              <w:rPr>
                <w:rFonts w:ascii="GHEA Grapalat" w:hAnsi="GHEA Grapalat" w:cs="Sylfaen"/>
                <w:color w:val="000000"/>
                <w:sz w:val="16"/>
                <w:szCs w:val="16"/>
                <w:shd w:val="clear" w:color="auto" w:fill="FFFFFF"/>
              </w:rPr>
              <w:t xml:space="preserve"> /головка/</w:t>
            </w:r>
          </w:p>
        </w:tc>
        <w:tc>
          <w:tcPr>
            <w:tcW w:w="591" w:type="dxa"/>
            <w:vAlign w:val="center"/>
          </w:tcPr>
          <w:p w14:paraId="1F2E25BA"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486A2504" w14:textId="77777777" w:rsidR="00F970F9" w:rsidRPr="003B3B42" w:rsidRDefault="00F970F9"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2B1AD921"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0089630"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476890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72749ADA"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E6582F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75D7188"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6D92C5E"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04881AAC"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7473EA2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1DEB112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5DFD81CB"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350DFC1D" w14:textId="77777777" w:rsidTr="009E5C3F">
        <w:trPr>
          <w:gridAfter w:val="1"/>
          <w:wAfter w:w="6" w:type="dxa"/>
          <w:cantSplit/>
          <w:trHeight w:val="20"/>
        </w:trPr>
        <w:tc>
          <w:tcPr>
            <w:tcW w:w="1548" w:type="dxa"/>
            <w:vAlign w:val="center"/>
          </w:tcPr>
          <w:p w14:paraId="1E208F76"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622C6A65"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03221124</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5CFA9E4C"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D01226">
              <w:rPr>
                <w:rFonts w:ascii="GHEA Grapalat" w:hAnsi="GHEA Grapalat" w:cs="Sylfaen"/>
                <w:color w:val="000000"/>
                <w:sz w:val="16"/>
                <w:szCs w:val="16"/>
                <w:shd w:val="clear" w:color="auto" w:fill="FFFFFF"/>
                <w:lang w:val="hy-AM"/>
              </w:rPr>
              <w:t>Огурец</w:t>
            </w:r>
          </w:p>
        </w:tc>
        <w:tc>
          <w:tcPr>
            <w:tcW w:w="591" w:type="dxa"/>
            <w:vAlign w:val="center"/>
          </w:tcPr>
          <w:p w14:paraId="1597C23F"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7A03AF4B" w14:textId="77777777" w:rsidR="00F970F9" w:rsidRPr="003B3B42" w:rsidRDefault="00F970F9" w:rsidP="004C1768">
            <w:pPr>
              <w:spacing w:line="0" w:lineRule="atLeast"/>
              <w:jc w:val="center"/>
              <w:rPr>
                <w:rFonts w:ascii="GHEA Grapalat" w:hAnsi="GHEA Grapalat"/>
                <w:sz w:val="16"/>
                <w:szCs w:val="16"/>
              </w:rPr>
            </w:pPr>
          </w:p>
        </w:tc>
        <w:tc>
          <w:tcPr>
            <w:tcW w:w="639" w:type="dxa"/>
            <w:vAlign w:val="center"/>
          </w:tcPr>
          <w:p w14:paraId="7A68CA3A" w14:textId="77777777" w:rsidR="00F970F9" w:rsidRPr="003B3B42" w:rsidRDefault="00F970F9" w:rsidP="004C1768">
            <w:pPr>
              <w:spacing w:line="0" w:lineRule="atLeast"/>
              <w:jc w:val="center"/>
              <w:rPr>
                <w:rFonts w:ascii="GHEA Grapalat" w:hAnsi="GHEA Grapalat"/>
                <w:sz w:val="16"/>
                <w:szCs w:val="16"/>
              </w:rPr>
            </w:pPr>
          </w:p>
        </w:tc>
        <w:tc>
          <w:tcPr>
            <w:tcW w:w="639" w:type="dxa"/>
            <w:vAlign w:val="center"/>
          </w:tcPr>
          <w:p w14:paraId="2123082F" w14:textId="77777777" w:rsidR="00F970F9" w:rsidRPr="003B3B42" w:rsidRDefault="00F970F9" w:rsidP="004C1768">
            <w:pPr>
              <w:spacing w:line="0" w:lineRule="atLeast"/>
              <w:jc w:val="center"/>
              <w:rPr>
                <w:rFonts w:ascii="GHEA Grapalat" w:hAnsi="GHEA Grapalat"/>
                <w:sz w:val="16"/>
                <w:szCs w:val="16"/>
              </w:rPr>
            </w:pPr>
          </w:p>
        </w:tc>
        <w:tc>
          <w:tcPr>
            <w:tcW w:w="639" w:type="dxa"/>
            <w:vAlign w:val="center"/>
          </w:tcPr>
          <w:p w14:paraId="57FDC951" w14:textId="77777777" w:rsidR="00F970F9" w:rsidRPr="003B3B42" w:rsidRDefault="00F970F9" w:rsidP="004C1768">
            <w:pPr>
              <w:spacing w:line="0" w:lineRule="atLeast"/>
              <w:jc w:val="center"/>
              <w:rPr>
                <w:rFonts w:ascii="GHEA Grapalat" w:hAnsi="GHEA Grapalat"/>
                <w:sz w:val="16"/>
                <w:szCs w:val="16"/>
              </w:rPr>
            </w:pPr>
          </w:p>
        </w:tc>
        <w:tc>
          <w:tcPr>
            <w:tcW w:w="640" w:type="dxa"/>
            <w:vAlign w:val="center"/>
          </w:tcPr>
          <w:p w14:paraId="3E2104E3"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3C557D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4C8027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8125E06"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53ADF621"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53C823A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00DC64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6B7CFD4A"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408522D0" w14:textId="77777777" w:rsidTr="009E5C3F">
        <w:trPr>
          <w:gridAfter w:val="1"/>
          <w:wAfter w:w="6" w:type="dxa"/>
          <w:cantSplit/>
          <w:trHeight w:val="20"/>
        </w:trPr>
        <w:tc>
          <w:tcPr>
            <w:tcW w:w="1548" w:type="dxa"/>
            <w:vAlign w:val="center"/>
          </w:tcPr>
          <w:p w14:paraId="748DC4AA"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7DBEAFAE" w14:textId="77777777" w:rsidR="00F970F9" w:rsidRPr="003E4EBC"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af-ZA"/>
              </w:rPr>
              <w:t>15331139</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1766A538" w14:textId="77777777" w:rsidR="00F970F9" w:rsidRPr="003E4EBC" w:rsidRDefault="00F970F9" w:rsidP="004C1768">
            <w:pPr>
              <w:jc w:val="center"/>
              <w:rPr>
                <w:rFonts w:ascii="GHEA Grapalat" w:hAnsi="GHEA Grapalat" w:cs="Sylfaen"/>
                <w:color w:val="000000"/>
                <w:sz w:val="16"/>
                <w:szCs w:val="16"/>
                <w:shd w:val="clear" w:color="auto" w:fill="FFFFFF"/>
                <w:lang w:val="hy-AM"/>
              </w:rPr>
            </w:pPr>
            <w:r w:rsidRPr="00D01226">
              <w:rPr>
                <w:rFonts w:ascii="GHEA Grapalat" w:hAnsi="GHEA Grapalat" w:cs="Sylfaen"/>
                <w:color w:val="000000"/>
                <w:sz w:val="16"/>
                <w:szCs w:val="16"/>
                <w:shd w:val="clear" w:color="auto" w:fill="FFFFFF"/>
                <w:lang w:val="hy-AM"/>
              </w:rPr>
              <w:t>Помидор</w:t>
            </w:r>
          </w:p>
        </w:tc>
        <w:tc>
          <w:tcPr>
            <w:tcW w:w="591" w:type="dxa"/>
            <w:vAlign w:val="center"/>
          </w:tcPr>
          <w:p w14:paraId="57DD0453"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54FBB9B8" w14:textId="77777777" w:rsidR="00F970F9" w:rsidRPr="003B3B42" w:rsidRDefault="00F970F9" w:rsidP="004C1768">
            <w:pPr>
              <w:spacing w:line="0" w:lineRule="atLeast"/>
              <w:jc w:val="center"/>
              <w:rPr>
                <w:rFonts w:ascii="GHEA Grapalat" w:hAnsi="GHEA Grapalat"/>
                <w:sz w:val="16"/>
                <w:szCs w:val="16"/>
              </w:rPr>
            </w:pPr>
          </w:p>
        </w:tc>
        <w:tc>
          <w:tcPr>
            <w:tcW w:w="639" w:type="dxa"/>
            <w:vAlign w:val="center"/>
          </w:tcPr>
          <w:p w14:paraId="5810B251" w14:textId="77777777" w:rsidR="00F970F9" w:rsidRPr="003B3B42" w:rsidRDefault="00F970F9" w:rsidP="004C1768">
            <w:pPr>
              <w:spacing w:line="0" w:lineRule="atLeast"/>
              <w:jc w:val="center"/>
              <w:rPr>
                <w:rFonts w:ascii="GHEA Grapalat" w:hAnsi="GHEA Grapalat"/>
                <w:sz w:val="16"/>
                <w:szCs w:val="16"/>
              </w:rPr>
            </w:pPr>
          </w:p>
        </w:tc>
        <w:tc>
          <w:tcPr>
            <w:tcW w:w="639" w:type="dxa"/>
            <w:vAlign w:val="center"/>
          </w:tcPr>
          <w:p w14:paraId="1395AB8A" w14:textId="77777777" w:rsidR="00F970F9" w:rsidRPr="003B3B42" w:rsidRDefault="00F970F9" w:rsidP="004C1768">
            <w:pPr>
              <w:spacing w:line="0" w:lineRule="atLeast"/>
              <w:jc w:val="center"/>
              <w:rPr>
                <w:rFonts w:ascii="GHEA Grapalat" w:hAnsi="GHEA Grapalat"/>
                <w:sz w:val="16"/>
                <w:szCs w:val="16"/>
              </w:rPr>
            </w:pPr>
          </w:p>
        </w:tc>
        <w:tc>
          <w:tcPr>
            <w:tcW w:w="639" w:type="dxa"/>
            <w:vAlign w:val="center"/>
          </w:tcPr>
          <w:p w14:paraId="6FE28600" w14:textId="77777777" w:rsidR="00F970F9" w:rsidRPr="003B3B42" w:rsidRDefault="00F970F9" w:rsidP="004C1768">
            <w:pPr>
              <w:spacing w:line="0" w:lineRule="atLeast"/>
              <w:jc w:val="center"/>
              <w:rPr>
                <w:rFonts w:ascii="GHEA Grapalat" w:hAnsi="GHEA Grapalat"/>
                <w:sz w:val="16"/>
                <w:szCs w:val="16"/>
              </w:rPr>
            </w:pPr>
          </w:p>
        </w:tc>
        <w:tc>
          <w:tcPr>
            <w:tcW w:w="640" w:type="dxa"/>
            <w:vAlign w:val="center"/>
          </w:tcPr>
          <w:p w14:paraId="603BA908"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6BD07BA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823ECFD"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547788E"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31E8C6D7"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A20E51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6B02A6E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5FC91706"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43D146B4" w14:textId="77777777" w:rsidTr="009E5C3F">
        <w:trPr>
          <w:gridAfter w:val="1"/>
          <w:wAfter w:w="6" w:type="dxa"/>
          <w:cantSplit/>
          <w:trHeight w:val="20"/>
        </w:trPr>
        <w:tc>
          <w:tcPr>
            <w:tcW w:w="1548" w:type="dxa"/>
            <w:vAlign w:val="center"/>
          </w:tcPr>
          <w:p w14:paraId="4E95530A"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519F796E"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03222132</w:t>
            </w:r>
          </w:p>
        </w:tc>
        <w:tc>
          <w:tcPr>
            <w:tcW w:w="1910" w:type="dxa"/>
            <w:tcBorders>
              <w:top w:val="single" w:sz="4" w:space="0" w:color="auto"/>
              <w:left w:val="nil"/>
              <w:bottom w:val="single" w:sz="4" w:space="0" w:color="auto"/>
              <w:right w:val="single" w:sz="4" w:space="0" w:color="auto"/>
            </w:tcBorders>
            <w:shd w:val="clear" w:color="000000" w:fill="FFFFFF"/>
            <w:vAlign w:val="bottom"/>
          </w:tcPr>
          <w:p w14:paraId="6E023FC8"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F8773D">
              <w:rPr>
                <w:rFonts w:ascii="GHEA Grapalat" w:hAnsi="GHEA Grapalat" w:cs="Sylfaen"/>
                <w:color w:val="000000"/>
                <w:sz w:val="16"/>
                <w:szCs w:val="16"/>
                <w:shd w:val="clear" w:color="auto" w:fill="FFFFFF"/>
                <w:lang w:val="hy-AM"/>
              </w:rPr>
              <w:t>Персик</w:t>
            </w:r>
          </w:p>
        </w:tc>
        <w:tc>
          <w:tcPr>
            <w:tcW w:w="591" w:type="dxa"/>
            <w:vAlign w:val="center"/>
          </w:tcPr>
          <w:p w14:paraId="6755DF27"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645ED2FA" w14:textId="77777777" w:rsidR="00F970F9" w:rsidRPr="003B3B42" w:rsidRDefault="00F970F9" w:rsidP="004C1768">
            <w:pPr>
              <w:spacing w:line="0" w:lineRule="atLeast"/>
              <w:jc w:val="center"/>
              <w:rPr>
                <w:rFonts w:ascii="GHEA Grapalat" w:hAnsi="GHEA Grapalat"/>
                <w:sz w:val="16"/>
                <w:szCs w:val="16"/>
              </w:rPr>
            </w:pPr>
          </w:p>
        </w:tc>
        <w:tc>
          <w:tcPr>
            <w:tcW w:w="639" w:type="dxa"/>
            <w:vAlign w:val="center"/>
          </w:tcPr>
          <w:p w14:paraId="24D0ABAC" w14:textId="77777777" w:rsidR="00F970F9" w:rsidRPr="003B3B42" w:rsidRDefault="00F970F9" w:rsidP="004C1768">
            <w:pPr>
              <w:spacing w:line="0" w:lineRule="atLeast"/>
              <w:jc w:val="center"/>
              <w:rPr>
                <w:rFonts w:ascii="GHEA Grapalat" w:hAnsi="GHEA Grapalat"/>
                <w:sz w:val="16"/>
                <w:szCs w:val="16"/>
              </w:rPr>
            </w:pPr>
          </w:p>
        </w:tc>
        <w:tc>
          <w:tcPr>
            <w:tcW w:w="639" w:type="dxa"/>
            <w:vAlign w:val="center"/>
          </w:tcPr>
          <w:p w14:paraId="745699B5" w14:textId="77777777" w:rsidR="00F970F9" w:rsidRPr="003B3B42" w:rsidRDefault="00F970F9" w:rsidP="004C1768">
            <w:pPr>
              <w:spacing w:line="0" w:lineRule="atLeast"/>
              <w:jc w:val="center"/>
              <w:rPr>
                <w:rFonts w:ascii="GHEA Grapalat" w:hAnsi="GHEA Grapalat"/>
                <w:sz w:val="16"/>
                <w:szCs w:val="16"/>
              </w:rPr>
            </w:pPr>
          </w:p>
        </w:tc>
        <w:tc>
          <w:tcPr>
            <w:tcW w:w="639" w:type="dxa"/>
            <w:vAlign w:val="center"/>
          </w:tcPr>
          <w:p w14:paraId="3953A5BF" w14:textId="77777777" w:rsidR="00F970F9" w:rsidRPr="003B3B42" w:rsidRDefault="00F970F9" w:rsidP="004C1768">
            <w:pPr>
              <w:spacing w:line="0" w:lineRule="atLeast"/>
              <w:jc w:val="center"/>
              <w:rPr>
                <w:rFonts w:ascii="GHEA Grapalat" w:hAnsi="GHEA Grapalat"/>
                <w:sz w:val="16"/>
                <w:szCs w:val="16"/>
              </w:rPr>
            </w:pPr>
          </w:p>
        </w:tc>
        <w:tc>
          <w:tcPr>
            <w:tcW w:w="640" w:type="dxa"/>
            <w:vAlign w:val="center"/>
          </w:tcPr>
          <w:p w14:paraId="590A66ED"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F1B8A6E"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E9A9339"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6B0ED5E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333039A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5C21CEB5"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1803D15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6581E8EA"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52694F88" w14:textId="77777777" w:rsidTr="009E5C3F">
        <w:trPr>
          <w:gridAfter w:val="1"/>
          <w:wAfter w:w="6" w:type="dxa"/>
          <w:cantSplit/>
          <w:trHeight w:val="20"/>
        </w:trPr>
        <w:tc>
          <w:tcPr>
            <w:tcW w:w="1548" w:type="dxa"/>
            <w:vAlign w:val="center"/>
          </w:tcPr>
          <w:p w14:paraId="4E923E3B"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5B6A4B47"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03222134</w:t>
            </w:r>
          </w:p>
        </w:tc>
        <w:tc>
          <w:tcPr>
            <w:tcW w:w="1910" w:type="dxa"/>
            <w:tcBorders>
              <w:top w:val="single" w:sz="4" w:space="0" w:color="auto"/>
              <w:left w:val="nil"/>
              <w:bottom w:val="single" w:sz="4" w:space="0" w:color="auto"/>
              <w:right w:val="single" w:sz="4" w:space="0" w:color="auto"/>
            </w:tcBorders>
            <w:shd w:val="clear" w:color="000000" w:fill="FFFFFF"/>
            <w:vAlign w:val="bottom"/>
          </w:tcPr>
          <w:p w14:paraId="17D6C793" w14:textId="77777777" w:rsidR="00F970F9" w:rsidRPr="009F665B" w:rsidRDefault="00F970F9" w:rsidP="004C1768">
            <w:pPr>
              <w:jc w:val="center"/>
              <w:rPr>
                <w:rFonts w:ascii="GHEA Grapalat" w:hAnsi="GHEA Grapalat" w:cs="Sylfaen"/>
                <w:color w:val="000000"/>
                <w:sz w:val="16"/>
                <w:szCs w:val="16"/>
                <w:shd w:val="clear" w:color="auto" w:fill="FFFFFF"/>
                <w:lang w:val="hy-AM"/>
              </w:rPr>
            </w:pPr>
            <w:r w:rsidRPr="00F8773D">
              <w:rPr>
                <w:rFonts w:ascii="GHEA Grapalat" w:hAnsi="GHEA Grapalat" w:cs="Sylfaen"/>
                <w:color w:val="000000"/>
                <w:sz w:val="16"/>
                <w:szCs w:val="16"/>
                <w:shd w:val="clear" w:color="auto" w:fill="FFFFFF"/>
                <w:lang w:val="hy-AM"/>
              </w:rPr>
              <w:t>слива</w:t>
            </w:r>
          </w:p>
        </w:tc>
        <w:tc>
          <w:tcPr>
            <w:tcW w:w="591" w:type="dxa"/>
            <w:vAlign w:val="center"/>
          </w:tcPr>
          <w:p w14:paraId="25B311A5"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61B8A61B" w14:textId="77777777" w:rsidR="00F970F9" w:rsidRPr="003B3B42" w:rsidRDefault="00F970F9" w:rsidP="004C1768">
            <w:pPr>
              <w:spacing w:line="0" w:lineRule="atLeast"/>
              <w:jc w:val="center"/>
              <w:rPr>
                <w:rFonts w:ascii="GHEA Grapalat" w:hAnsi="GHEA Grapalat"/>
                <w:sz w:val="16"/>
                <w:szCs w:val="16"/>
              </w:rPr>
            </w:pPr>
          </w:p>
        </w:tc>
        <w:tc>
          <w:tcPr>
            <w:tcW w:w="639" w:type="dxa"/>
            <w:vAlign w:val="center"/>
          </w:tcPr>
          <w:p w14:paraId="03C9385F" w14:textId="77777777" w:rsidR="00F970F9" w:rsidRPr="003B3B42" w:rsidRDefault="00F970F9" w:rsidP="004C1768">
            <w:pPr>
              <w:spacing w:line="0" w:lineRule="atLeast"/>
              <w:jc w:val="center"/>
              <w:rPr>
                <w:rFonts w:ascii="GHEA Grapalat" w:hAnsi="GHEA Grapalat"/>
                <w:sz w:val="16"/>
                <w:szCs w:val="16"/>
              </w:rPr>
            </w:pPr>
          </w:p>
        </w:tc>
        <w:tc>
          <w:tcPr>
            <w:tcW w:w="639" w:type="dxa"/>
            <w:vAlign w:val="center"/>
          </w:tcPr>
          <w:p w14:paraId="598450D4" w14:textId="77777777" w:rsidR="00F970F9" w:rsidRPr="003B3B42" w:rsidRDefault="00F970F9" w:rsidP="004C1768">
            <w:pPr>
              <w:spacing w:line="0" w:lineRule="atLeast"/>
              <w:jc w:val="center"/>
              <w:rPr>
                <w:rFonts w:ascii="GHEA Grapalat" w:hAnsi="GHEA Grapalat"/>
                <w:sz w:val="16"/>
                <w:szCs w:val="16"/>
              </w:rPr>
            </w:pPr>
          </w:p>
        </w:tc>
        <w:tc>
          <w:tcPr>
            <w:tcW w:w="639" w:type="dxa"/>
            <w:vAlign w:val="center"/>
          </w:tcPr>
          <w:p w14:paraId="441DB752" w14:textId="77777777" w:rsidR="00F970F9" w:rsidRPr="003B3B42" w:rsidRDefault="00F970F9" w:rsidP="004C1768">
            <w:pPr>
              <w:spacing w:line="0" w:lineRule="atLeast"/>
              <w:jc w:val="center"/>
              <w:rPr>
                <w:rFonts w:ascii="GHEA Grapalat" w:hAnsi="GHEA Grapalat"/>
                <w:sz w:val="16"/>
                <w:szCs w:val="16"/>
              </w:rPr>
            </w:pPr>
          </w:p>
        </w:tc>
        <w:tc>
          <w:tcPr>
            <w:tcW w:w="640" w:type="dxa"/>
            <w:vAlign w:val="center"/>
          </w:tcPr>
          <w:p w14:paraId="430EAA9E" w14:textId="77777777" w:rsidR="00F970F9" w:rsidRPr="003B3B42" w:rsidRDefault="00F970F9"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4B44378"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28D24CB"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6BC93D2F"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223D322E"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20BADD2A"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3BC34E8D"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4EA95D33"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2B98E576" w14:textId="77777777" w:rsidTr="009E5C3F">
        <w:trPr>
          <w:gridAfter w:val="1"/>
          <w:wAfter w:w="6" w:type="dxa"/>
          <w:cantSplit/>
          <w:trHeight w:val="20"/>
        </w:trPr>
        <w:tc>
          <w:tcPr>
            <w:tcW w:w="1548" w:type="dxa"/>
            <w:vAlign w:val="center"/>
          </w:tcPr>
          <w:p w14:paraId="2D1D04BA"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4D4B11C3"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03222121</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53F53689" w14:textId="77777777" w:rsidR="00F970F9" w:rsidRDefault="00F970F9" w:rsidP="004C1768">
            <w:pPr>
              <w:jc w:val="center"/>
              <w:rPr>
                <w:rFonts w:ascii="GHEA Grapalat" w:hAnsi="GHEA Grapalat" w:cs="Sylfaen"/>
                <w:color w:val="000000"/>
                <w:sz w:val="16"/>
                <w:szCs w:val="16"/>
                <w:shd w:val="clear" w:color="auto" w:fill="FFFFFF"/>
                <w:lang w:val="hy-AM"/>
              </w:rPr>
            </w:pPr>
            <w:r w:rsidRPr="00F8773D">
              <w:rPr>
                <w:rFonts w:ascii="GHEA Grapalat" w:hAnsi="GHEA Grapalat" w:cs="Sylfaen"/>
                <w:color w:val="000000"/>
                <w:sz w:val="16"/>
                <w:szCs w:val="16"/>
                <w:shd w:val="clear" w:color="auto" w:fill="FFFFFF"/>
                <w:lang w:val="hy-AM"/>
              </w:rPr>
              <w:t>мандарин</w:t>
            </w:r>
          </w:p>
        </w:tc>
        <w:tc>
          <w:tcPr>
            <w:tcW w:w="591" w:type="dxa"/>
            <w:vAlign w:val="center"/>
          </w:tcPr>
          <w:p w14:paraId="013A17AA"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2CAA8BD5" w14:textId="77777777" w:rsidR="00F970F9" w:rsidRPr="003B3B42" w:rsidRDefault="00F970F9" w:rsidP="004C1768">
            <w:pPr>
              <w:spacing w:line="0" w:lineRule="atLeast"/>
              <w:jc w:val="center"/>
              <w:rPr>
                <w:rFonts w:ascii="GHEA Grapalat" w:hAnsi="GHEA Grapalat"/>
                <w:sz w:val="16"/>
                <w:szCs w:val="16"/>
              </w:rPr>
            </w:pPr>
          </w:p>
        </w:tc>
        <w:tc>
          <w:tcPr>
            <w:tcW w:w="639" w:type="dxa"/>
            <w:vAlign w:val="center"/>
          </w:tcPr>
          <w:p w14:paraId="25C33144" w14:textId="77777777" w:rsidR="00F970F9" w:rsidRPr="003B3B42" w:rsidRDefault="00F970F9" w:rsidP="004C1768">
            <w:pPr>
              <w:spacing w:line="0" w:lineRule="atLeast"/>
              <w:jc w:val="center"/>
              <w:rPr>
                <w:rFonts w:ascii="GHEA Grapalat" w:hAnsi="GHEA Grapalat"/>
                <w:sz w:val="16"/>
                <w:szCs w:val="16"/>
              </w:rPr>
            </w:pPr>
          </w:p>
        </w:tc>
        <w:tc>
          <w:tcPr>
            <w:tcW w:w="639" w:type="dxa"/>
            <w:vAlign w:val="center"/>
          </w:tcPr>
          <w:p w14:paraId="4C45B63C" w14:textId="77777777" w:rsidR="00F970F9" w:rsidRPr="003B3B42" w:rsidRDefault="00F970F9" w:rsidP="004C1768">
            <w:pPr>
              <w:spacing w:line="0" w:lineRule="atLeast"/>
              <w:jc w:val="center"/>
              <w:rPr>
                <w:rFonts w:ascii="GHEA Grapalat" w:hAnsi="GHEA Grapalat"/>
                <w:sz w:val="16"/>
                <w:szCs w:val="16"/>
              </w:rPr>
            </w:pPr>
          </w:p>
        </w:tc>
        <w:tc>
          <w:tcPr>
            <w:tcW w:w="639" w:type="dxa"/>
            <w:vAlign w:val="center"/>
          </w:tcPr>
          <w:p w14:paraId="296D0AA8" w14:textId="77777777" w:rsidR="00F970F9" w:rsidRPr="003B3B42" w:rsidRDefault="00F970F9" w:rsidP="004C1768">
            <w:pPr>
              <w:spacing w:line="0" w:lineRule="atLeast"/>
              <w:jc w:val="center"/>
              <w:rPr>
                <w:rFonts w:ascii="GHEA Grapalat" w:hAnsi="GHEA Grapalat"/>
                <w:sz w:val="16"/>
                <w:szCs w:val="16"/>
              </w:rPr>
            </w:pPr>
          </w:p>
        </w:tc>
        <w:tc>
          <w:tcPr>
            <w:tcW w:w="640" w:type="dxa"/>
            <w:vAlign w:val="center"/>
          </w:tcPr>
          <w:p w14:paraId="573E8B92" w14:textId="77777777" w:rsidR="00F970F9" w:rsidRPr="003B3B42" w:rsidRDefault="00F970F9" w:rsidP="004C1768">
            <w:pPr>
              <w:spacing w:line="0" w:lineRule="atLeast"/>
              <w:jc w:val="center"/>
              <w:rPr>
                <w:rFonts w:ascii="GHEA Grapalat" w:hAnsi="GHEA Grapalat"/>
                <w:sz w:val="16"/>
                <w:szCs w:val="16"/>
              </w:rPr>
            </w:pPr>
          </w:p>
        </w:tc>
        <w:tc>
          <w:tcPr>
            <w:tcW w:w="639" w:type="dxa"/>
            <w:vAlign w:val="center"/>
          </w:tcPr>
          <w:p w14:paraId="157D5741" w14:textId="77777777" w:rsidR="00F970F9" w:rsidRPr="00D05374" w:rsidRDefault="00F970F9" w:rsidP="004C1768">
            <w:pPr>
              <w:spacing w:line="0" w:lineRule="atLeast"/>
              <w:jc w:val="center"/>
              <w:rPr>
                <w:rFonts w:ascii="GHEA Grapalat" w:hAnsi="GHEA Grapalat"/>
                <w:sz w:val="16"/>
                <w:szCs w:val="16"/>
                <w:lang w:val="hy-AM"/>
              </w:rPr>
            </w:pPr>
          </w:p>
        </w:tc>
        <w:tc>
          <w:tcPr>
            <w:tcW w:w="639" w:type="dxa"/>
            <w:vAlign w:val="center"/>
          </w:tcPr>
          <w:p w14:paraId="04890BB8" w14:textId="77777777" w:rsidR="00F970F9" w:rsidRPr="00D05374" w:rsidRDefault="00F970F9" w:rsidP="004C1768">
            <w:pPr>
              <w:spacing w:line="0" w:lineRule="atLeast"/>
              <w:jc w:val="center"/>
              <w:rPr>
                <w:rFonts w:ascii="GHEA Grapalat" w:hAnsi="GHEA Grapalat"/>
                <w:sz w:val="16"/>
                <w:szCs w:val="16"/>
                <w:lang w:val="hy-AM"/>
              </w:rPr>
            </w:pPr>
          </w:p>
        </w:tc>
        <w:tc>
          <w:tcPr>
            <w:tcW w:w="639" w:type="dxa"/>
            <w:vAlign w:val="center"/>
          </w:tcPr>
          <w:p w14:paraId="189340AD" w14:textId="77777777" w:rsidR="00F970F9" w:rsidRPr="00D05374" w:rsidRDefault="00F970F9" w:rsidP="004C1768">
            <w:pPr>
              <w:spacing w:line="0" w:lineRule="atLeast"/>
              <w:jc w:val="center"/>
              <w:rPr>
                <w:rFonts w:ascii="GHEA Grapalat" w:hAnsi="GHEA Grapalat"/>
                <w:sz w:val="16"/>
                <w:szCs w:val="16"/>
                <w:lang w:val="hy-AM"/>
              </w:rPr>
            </w:pPr>
          </w:p>
        </w:tc>
        <w:tc>
          <w:tcPr>
            <w:tcW w:w="644" w:type="dxa"/>
            <w:vAlign w:val="center"/>
          </w:tcPr>
          <w:p w14:paraId="6424F47A" w14:textId="77777777" w:rsidR="00F970F9" w:rsidRPr="00D05374" w:rsidRDefault="00F970F9" w:rsidP="004C1768">
            <w:pPr>
              <w:spacing w:line="0" w:lineRule="atLeast"/>
              <w:jc w:val="center"/>
              <w:rPr>
                <w:rFonts w:ascii="GHEA Grapalat" w:hAnsi="GHEA Grapalat"/>
                <w:sz w:val="16"/>
                <w:szCs w:val="16"/>
                <w:lang w:val="hy-AM"/>
              </w:rPr>
            </w:pPr>
          </w:p>
        </w:tc>
        <w:tc>
          <w:tcPr>
            <w:tcW w:w="644" w:type="dxa"/>
            <w:vAlign w:val="center"/>
          </w:tcPr>
          <w:p w14:paraId="78C3DF08"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0D5039A2" w14:textId="77777777" w:rsidR="00F970F9" w:rsidRPr="00D05374"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59BFBBEA"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61F67725" w14:textId="77777777" w:rsidTr="009E5C3F">
        <w:trPr>
          <w:gridAfter w:val="1"/>
          <w:wAfter w:w="6" w:type="dxa"/>
          <w:cantSplit/>
          <w:trHeight w:val="20"/>
        </w:trPr>
        <w:tc>
          <w:tcPr>
            <w:tcW w:w="1548" w:type="dxa"/>
            <w:vAlign w:val="center"/>
          </w:tcPr>
          <w:p w14:paraId="23A7B776"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7435EA4D" w14:textId="77777777" w:rsidR="00F970F9" w:rsidRPr="003E4EBC"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03222128</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536A9444" w14:textId="77777777" w:rsidR="00F970F9" w:rsidRPr="003E4EBC" w:rsidRDefault="00F970F9" w:rsidP="004C1768">
            <w:pPr>
              <w:jc w:val="center"/>
              <w:rPr>
                <w:rFonts w:ascii="GHEA Grapalat" w:hAnsi="GHEA Grapalat" w:cs="Sylfaen"/>
                <w:color w:val="000000"/>
                <w:sz w:val="16"/>
                <w:szCs w:val="16"/>
                <w:shd w:val="clear" w:color="auto" w:fill="FFFFFF"/>
                <w:lang w:val="hy-AM"/>
              </w:rPr>
            </w:pPr>
            <w:r w:rsidRPr="00DE6AF8">
              <w:rPr>
                <w:rFonts w:ascii="GHEA Grapalat" w:hAnsi="GHEA Grapalat" w:cs="Sylfaen"/>
                <w:color w:val="000000"/>
                <w:sz w:val="16"/>
                <w:szCs w:val="16"/>
                <w:shd w:val="clear" w:color="auto" w:fill="FFFFFF"/>
                <w:lang w:val="hy-AM"/>
              </w:rPr>
              <w:t>яблоко</w:t>
            </w:r>
          </w:p>
        </w:tc>
        <w:tc>
          <w:tcPr>
            <w:tcW w:w="591" w:type="dxa"/>
            <w:vAlign w:val="center"/>
          </w:tcPr>
          <w:p w14:paraId="3AC6DE21"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7A446144"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2C546045"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BFE0691"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B4EB7CD"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35EE061F"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76D942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1D95B3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A8BEAB2"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4B7999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528BF10C"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5DAB463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0EB21C5B"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36CB323B" w14:textId="77777777" w:rsidTr="009E5C3F">
        <w:trPr>
          <w:gridAfter w:val="1"/>
          <w:wAfter w:w="6" w:type="dxa"/>
          <w:cantSplit/>
          <w:trHeight w:val="20"/>
        </w:trPr>
        <w:tc>
          <w:tcPr>
            <w:tcW w:w="1548" w:type="dxa"/>
            <w:vAlign w:val="center"/>
          </w:tcPr>
          <w:p w14:paraId="4745A719"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5628500F" w14:textId="77777777" w:rsidR="00F970F9" w:rsidRPr="003E4EBC"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03222118</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63943174" w14:textId="77777777" w:rsidR="00F970F9" w:rsidRPr="003E4EBC" w:rsidRDefault="00F970F9" w:rsidP="004C1768">
            <w:pPr>
              <w:jc w:val="center"/>
              <w:rPr>
                <w:rFonts w:ascii="GHEA Grapalat" w:hAnsi="GHEA Grapalat" w:cs="Sylfaen"/>
                <w:color w:val="000000"/>
                <w:sz w:val="16"/>
                <w:szCs w:val="16"/>
                <w:shd w:val="clear" w:color="auto" w:fill="FFFFFF"/>
                <w:lang w:val="hy-AM"/>
              </w:rPr>
            </w:pPr>
            <w:r w:rsidRPr="00DE6AF8">
              <w:rPr>
                <w:rFonts w:ascii="GHEA Grapalat" w:hAnsi="GHEA Grapalat" w:cs="Sylfaen"/>
                <w:color w:val="000000"/>
                <w:sz w:val="16"/>
                <w:szCs w:val="16"/>
                <w:shd w:val="clear" w:color="auto" w:fill="FFFFFF"/>
                <w:lang w:val="hy-AM"/>
              </w:rPr>
              <w:t>лимон</w:t>
            </w:r>
          </w:p>
        </w:tc>
        <w:tc>
          <w:tcPr>
            <w:tcW w:w="591" w:type="dxa"/>
            <w:vAlign w:val="center"/>
          </w:tcPr>
          <w:p w14:paraId="473A1F75"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1BD5B00F"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6FD00025"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9A27D5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9AF0351"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1A1F015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2820718"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15703ED"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23E7DA1"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72665DD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5C2B88A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0D255BE3"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6D42CD4F"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0CA69F42" w14:textId="77777777" w:rsidTr="009E5C3F">
        <w:trPr>
          <w:gridAfter w:val="1"/>
          <w:wAfter w:w="6" w:type="dxa"/>
          <w:cantSplit/>
          <w:trHeight w:val="20"/>
        </w:trPr>
        <w:tc>
          <w:tcPr>
            <w:tcW w:w="1548" w:type="dxa"/>
            <w:vAlign w:val="center"/>
          </w:tcPr>
          <w:p w14:paraId="2C52D5E1"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00E3E76B" w14:textId="77777777" w:rsidR="00F970F9"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03222131</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42319CB5" w14:textId="77777777" w:rsidR="00F970F9" w:rsidRDefault="00F970F9" w:rsidP="004C1768">
            <w:pPr>
              <w:jc w:val="center"/>
              <w:rPr>
                <w:rFonts w:ascii="GHEA Grapalat" w:hAnsi="GHEA Grapalat" w:cs="Sylfaen"/>
                <w:color w:val="000000"/>
                <w:sz w:val="16"/>
                <w:szCs w:val="16"/>
                <w:shd w:val="clear" w:color="auto" w:fill="FFFFFF"/>
                <w:lang w:val="hy-AM"/>
              </w:rPr>
            </w:pPr>
            <w:r w:rsidRPr="00DE6AF8">
              <w:rPr>
                <w:rFonts w:ascii="GHEA Grapalat" w:hAnsi="GHEA Grapalat" w:cs="Sylfaen"/>
                <w:color w:val="000000"/>
                <w:sz w:val="16"/>
                <w:szCs w:val="16"/>
                <w:shd w:val="clear" w:color="auto" w:fill="FFFFFF"/>
                <w:lang w:val="hy-AM"/>
              </w:rPr>
              <w:t>Абрикос</w:t>
            </w:r>
          </w:p>
        </w:tc>
        <w:tc>
          <w:tcPr>
            <w:tcW w:w="591" w:type="dxa"/>
            <w:vAlign w:val="center"/>
          </w:tcPr>
          <w:p w14:paraId="0455A560"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64B5F5BE"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33A157C3"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FB0903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39A10B5"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087FD17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A93705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5487BBC"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8BFD0D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71BC619C"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62F987D8"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19DD5225"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5AA525C3"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7451F5F0" w14:textId="77777777" w:rsidTr="009E5C3F">
        <w:trPr>
          <w:gridAfter w:val="1"/>
          <w:wAfter w:w="6" w:type="dxa"/>
          <w:cantSplit/>
          <w:trHeight w:val="20"/>
        </w:trPr>
        <w:tc>
          <w:tcPr>
            <w:tcW w:w="1548" w:type="dxa"/>
            <w:vAlign w:val="center"/>
          </w:tcPr>
          <w:p w14:paraId="6F384C4A"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5DD39E41"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03221110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1A6B08B2" w14:textId="77777777" w:rsidR="00F970F9" w:rsidRDefault="00F970F9" w:rsidP="004C1768">
            <w:pPr>
              <w:jc w:val="center"/>
              <w:rPr>
                <w:rFonts w:ascii="GHEA Grapalat" w:hAnsi="GHEA Grapalat" w:cs="Sylfaen"/>
                <w:color w:val="000000"/>
                <w:sz w:val="16"/>
                <w:szCs w:val="16"/>
                <w:shd w:val="clear" w:color="auto" w:fill="FFFFFF"/>
                <w:lang w:val="hy-AM"/>
              </w:rPr>
            </w:pPr>
            <w:r w:rsidRPr="009F44EE">
              <w:rPr>
                <w:rFonts w:ascii="GHEA Grapalat" w:hAnsi="GHEA Grapalat" w:cs="Sylfaen"/>
                <w:color w:val="000000"/>
                <w:sz w:val="16"/>
                <w:szCs w:val="16"/>
                <w:shd w:val="clear" w:color="auto" w:fill="FFFFFF"/>
                <w:lang w:val="hy-AM"/>
              </w:rPr>
              <w:t>морковь</w:t>
            </w:r>
          </w:p>
        </w:tc>
        <w:tc>
          <w:tcPr>
            <w:tcW w:w="591" w:type="dxa"/>
            <w:vAlign w:val="center"/>
          </w:tcPr>
          <w:p w14:paraId="1739496B"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0BC23C8E"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3599CD48"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686517C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94CFD5D"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69A09FBD"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21D1663"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0F0B00D"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6C9EC5A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2210825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6E64F6C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325C32D2"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161665F4"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7272D6EB" w14:textId="77777777" w:rsidTr="009E5C3F">
        <w:trPr>
          <w:gridAfter w:val="1"/>
          <w:wAfter w:w="6" w:type="dxa"/>
          <w:cantSplit/>
          <w:trHeight w:val="20"/>
        </w:trPr>
        <w:tc>
          <w:tcPr>
            <w:tcW w:w="1548" w:type="dxa"/>
            <w:vAlign w:val="center"/>
          </w:tcPr>
          <w:p w14:paraId="0754F027"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608DB44D"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15331163</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374AC74A" w14:textId="77777777" w:rsidR="00F970F9" w:rsidRDefault="00F970F9" w:rsidP="004C1768">
            <w:pPr>
              <w:jc w:val="center"/>
              <w:rPr>
                <w:rFonts w:ascii="GHEA Grapalat" w:hAnsi="GHEA Grapalat" w:cs="Sylfaen"/>
                <w:color w:val="000000"/>
                <w:sz w:val="16"/>
                <w:szCs w:val="16"/>
                <w:shd w:val="clear" w:color="auto" w:fill="FFFFFF"/>
                <w:lang w:val="hy-AM"/>
              </w:rPr>
            </w:pPr>
            <w:r w:rsidRPr="00A2600E">
              <w:rPr>
                <w:rFonts w:ascii="GHEA Grapalat" w:hAnsi="GHEA Grapalat" w:cs="Sylfaen"/>
                <w:color w:val="000000"/>
                <w:sz w:val="16"/>
                <w:szCs w:val="16"/>
                <w:shd w:val="clear" w:color="auto" w:fill="FFFFFF"/>
                <w:lang w:val="hy-AM"/>
              </w:rPr>
              <w:t>свекла</w:t>
            </w:r>
          </w:p>
        </w:tc>
        <w:tc>
          <w:tcPr>
            <w:tcW w:w="591" w:type="dxa"/>
            <w:vAlign w:val="center"/>
          </w:tcPr>
          <w:p w14:paraId="4ACC2924"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155319F4"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3017713F"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E603BE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CE7DC39"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05F84A7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14E0702"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96FA5A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B32CDE9"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712401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22322B32"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79AFD96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6A34461E"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22CBD0A7" w14:textId="77777777" w:rsidTr="009E5C3F">
        <w:trPr>
          <w:gridAfter w:val="1"/>
          <w:wAfter w:w="6" w:type="dxa"/>
          <w:cantSplit/>
          <w:trHeight w:val="20"/>
        </w:trPr>
        <w:tc>
          <w:tcPr>
            <w:tcW w:w="1548" w:type="dxa"/>
            <w:vAlign w:val="center"/>
          </w:tcPr>
          <w:p w14:paraId="3AABF666"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721878CC" w14:textId="77777777" w:rsidR="00F970F9"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03221120</w:t>
            </w:r>
          </w:p>
        </w:tc>
        <w:tc>
          <w:tcPr>
            <w:tcW w:w="1910" w:type="dxa"/>
            <w:tcBorders>
              <w:top w:val="single" w:sz="4" w:space="0" w:color="auto"/>
              <w:left w:val="nil"/>
              <w:bottom w:val="single" w:sz="4" w:space="0" w:color="auto"/>
              <w:right w:val="single" w:sz="4" w:space="0" w:color="auto"/>
            </w:tcBorders>
            <w:shd w:val="clear" w:color="000000" w:fill="FFFFFF"/>
            <w:vAlign w:val="bottom"/>
          </w:tcPr>
          <w:p w14:paraId="2FDF30D5" w14:textId="77777777" w:rsidR="00F970F9" w:rsidRDefault="00F970F9" w:rsidP="004C1768">
            <w:pPr>
              <w:jc w:val="center"/>
              <w:rPr>
                <w:rFonts w:ascii="GHEA Grapalat" w:hAnsi="GHEA Grapalat" w:cs="Sylfaen"/>
                <w:color w:val="000000"/>
                <w:sz w:val="16"/>
                <w:szCs w:val="16"/>
                <w:shd w:val="clear" w:color="auto" w:fill="FFFFFF"/>
                <w:lang w:val="hy-AM"/>
              </w:rPr>
            </w:pPr>
            <w:r w:rsidRPr="003B3442">
              <w:rPr>
                <w:rFonts w:ascii="GHEA Grapalat" w:hAnsi="GHEA Grapalat" w:cs="Sylfaen"/>
                <w:color w:val="000000"/>
                <w:sz w:val="16"/>
                <w:szCs w:val="16"/>
                <w:shd w:val="clear" w:color="auto" w:fill="FFFFFF"/>
                <w:lang w:val="hy-AM"/>
              </w:rPr>
              <w:t>зеленый перец</w:t>
            </w:r>
          </w:p>
        </w:tc>
        <w:tc>
          <w:tcPr>
            <w:tcW w:w="591" w:type="dxa"/>
            <w:vAlign w:val="center"/>
          </w:tcPr>
          <w:p w14:paraId="206125A3"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49ED91EA"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3A03A49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8CDDB85"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C6B4CAA"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4B68FD4F"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5CA9A9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89952FF"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D11C6B2"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3E006E22"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318DF58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2E111A7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6130A8E2"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7E49CEB8" w14:textId="77777777" w:rsidTr="009E5C3F">
        <w:trPr>
          <w:gridAfter w:val="1"/>
          <w:wAfter w:w="6" w:type="dxa"/>
          <w:cantSplit/>
          <w:trHeight w:val="20"/>
        </w:trPr>
        <w:tc>
          <w:tcPr>
            <w:tcW w:w="1548" w:type="dxa"/>
            <w:vAlign w:val="center"/>
          </w:tcPr>
          <w:p w14:paraId="00105563"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0DA86BB8" w14:textId="77777777" w:rsidR="00F970F9"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03221122</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11392087" w14:textId="77777777" w:rsidR="00F970F9" w:rsidRDefault="00F970F9" w:rsidP="004C1768">
            <w:pPr>
              <w:jc w:val="center"/>
              <w:rPr>
                <w:rFonts w:ascii="GHEA Grapalat" w:hAnsi="GHEA Grapalat" w:cs="Sylfaen"/>
                <w:color w:val="000000"/>
                <w:sz w:val="16"/>
                <w:szCs w:val="16"/>
                <w:shd w:val="clear" w:color="auto" w:fill="FFFFFF"/>
                <w:lang w:val="hy-AM"/>
              </w:rPr>
            </w:pPr>
            <w:proofErr w:type="spellStart"/>
            <w:r>
              <w:rPr>
                <w:rFonts w:ascii="GHEA Grapalat" w:hAnsi="GHEA Grapalat" w:cs="Calibri"/>
                <w:sz w:val="14"/>
                <w:szCs w:val="14"/>
              </w:rPr>
              <w:t>капчка</w:t>
            </w:r>
            <w:proofErr w:type="spellEnd"/>
          </w:p>
        </w:tc>
        <w:tc>
          <w:tcPr>
            <w:tcW w:w="591" w:type="dxa"/>
            <w:vAlign w:val="center"/>
          </w:tcPr>
          <w:p w14:paraId="57A1A264"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6EDFCBAF" w14:textId="77777777" w:rsidR="00F970F9" w:rsidRDefault="00F970F9" w:rsidP="004C1768">
            <w:pPr>
              <w:spacing w:line="0" w:lineRule="atLeast"/>
              <w:jc w:val="center"/>
              <w:rPr>
                <w:rFonts w:ascii="GHEA Grapalat" w:hAnsi="GHEA Grapalat"/>
                <w:sz w:val="16"/>
                <w:szCs w:val="16"/>
                <w:lang w:val="hy-AM"/>
              </w:rPr>
            </w:pPr>
          </w:p>
        </w:tc>
        <w:tc>
          <w:tcPr>
            <w:tcW w:w="639" w:type="dxa"/>
            <w:vAlign w:val="center"/>
          </w:tcPr>
          <w:p w14:paraId="1A95DBC8" w14:textId="77777777" w:rsidR="00F970F9" w:rsidRDefault="00F970F9" w:rsidP="004C1768">
            <w:pPr>
              <w:spacing w:line="0" w:lineRule="atLeast"/>
              <w:jc w:val="center"/>
              <w:rPr>
                <w:rFonts w:ascii="GHEA Grapalat" w:hAnsi="GHEA Grapalat"/>
                <w:sz w:val="16"/>
                <w:szCs w:val="16"/>
                <w:lang w:val="hy-AM"/>
              </w:rPr>
            </w:pPr>
          </w:p>
        </w:tc>
        <w:tc>
          <w:tcPr>
            <w:tcW w:w="639" w:type="dxa"/>
            <w:vAlign w:val="center"/>
          </w:tcPr>
          <w:p w14:paraId="021D4E05" w14:textId="77777777" w:rsidR="00F970F9" w:rsidRDefault="00F970F9" w:rsidP="004C1768">
            <w:pPr>
              <w:spacing w:line="0" w:lineRule="atLeast"/>
              <w:jc w:val="center"/>
              <w:rPr>
                <w:rFonts w:ascii="GHEA Grapalat" w:hAnsi="GHEA Grapalat"/>
                <w:sz w:val="16"/>
                <w:szCs w:val="16"/>
                <w:lang w:val="hy-AM"/>
              </w:rPr>
            </w:pPr>
          </w:p>
        </w:tc>
        <w:tc>
          <w:tcPr>
            <w:tcW w:w="639" w:type="dxa"/>
            <w:vAlign w:val="center"/>
          </w:tcPr>
          <w:p w14:paraId="3946B86F" w14:textId="77777777" w:rsidR="00F970F9" w:rsidRDefault="00F970F9" w:rsidP="004C1768">
            <w:pPr>
              <w:spacing w:line="0" w:lineRule="atLeast"/>
              <w:jc w:val="center"/>
              <w:rPr>
                <w:rFonts w:ascii="GHEA Grapalat" w:hAnsi="GHEA Grapalat"/>
                <w:sz w:val="16"/>
                <w:szCs w:val="16"/>
                <w:lang w:val="hy-AM"/>
              </w:rPr>
            </w:pPr>
          </w:p>
        </w:tc>
        <w:tc>
          <w:tcPr>
            <w:tcW w:w="640" w:type="dxa"/>
            <w:vAlign w:val="center"/>
          </w:tcPr>
          <w:p w14:paraId="691E510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B16FD5D"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C02BCBD"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00F845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0E54C3B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64E60419"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67381623"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6DB61B7F"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3ADC0781" w14:textId="77777777" w:rsidTr="009E5C3F">
        <w:trPr>
          <w:gridAfter w:val="1"/>
          <w:wAfter w:w="6" w:type="dxa"/>
          <w:cantSplit/>
          <w:trHeight w:val="20"/>
        </w:trPr>
        <w:tc>
          <w:tcPr>
            <w:tcW w:w="1548" w:type="dxa"/>
            <w:vAlign w:val="center"/>
          </w:tcPr>
          <w:p w14:paraId="708C6526"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551149D5" w14:textId="77777777" w:rsidR="00F970F9"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15331168</w:t>
            </w:r>
          </w:p>
        </w:tc>
        <w:tc>
          <w:tcPr>
            <w:tcW w:w="1910" w:type="dxa"/>
            <w:tcBorders>
              <w:top w:val="single" w:sz="4" w:space="0" w:color="auto"/>
              <w:left w:val="nil"/>
              <w:bottom w:val="single" w:sz="4" w:space="0" w:color="auto"/>
              <w:right w:val="single" w:sz="4" w:space="0" w:color="auto"/>
            </w:tcBorders>
            <w:shd w:val="clear" w:color="000000" w:fill="FFFFFF"/>
            <w:vAlign w:val="bottom"/>
          </w:tcPr>
          <w:p w14:paraId="134A40EE" w14:textId="77777777" w:rsidR="00F970F9" w:rsidRDefault="00F970F9" w:rsidP="004C1768">
            <w:pPr>
              <w:jc w:val="center"/>
              <w:rPr>
                <w:rFonts w:ascii="GHEA Grapalat" w:hAnsi="GHEA Grapalat" w:cs="Sylfaen"/>
                <w:color w:val="000000"/>
                <w:sz w:val="16"/>
                <w:szCs w:val="16"/>
                <w:shd w:val="clear" w:color="auto" w:fill="FFFFFF"/>
                <w:lang w:val="hy-AM"/>
              </w:rPr>
            </w:pPr>
            <w:r w:rsidRPr="00250B1E">
              <w:rPr>
                <w:rFonts w:ascii="GHEA Grapalat" w:hAnsi="GHEA Grapalat" w:cs="Sylfaen"/>
                <w:color w:val="000000"/>
                <w:sz w:val="16"/>
                <w:szCs w:val="16"/>
                <w:shd w:val="clear" w:color="auto" w:fill="FFFFFF"/>
                <w:lang w:val="hy-AM"/>
              </w:rPr>
              <w:t>Баклажан</w:t>
            </w:r>
          </w:p>
        </w:tc>
        <w:tc>
          <w:tcPr>
            <w:tcW w:w="591" w:type="dxa"/>
            <w:vAlign w:val="center"/>
          </w:tcPr>
          <w:p w14:paraId="22A9A80E"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61A0E066" w14:textId="77777777" w:rsidR="00F970F9" w:rsidRDefault="00F970F9" w:rsidP="004C1768">
            <w:pPr>
              <w:spacing w:line="0" w:lineRule="atLeast"/>
              <w:jc w:val="center"/>
              <w:rPr>
                <w:rFonts w:ascii="GHEA Grapalat" w:hAnsi="GHEA Grapalat"/>
                <w:sz w:val="16"/>
                <w:szCs w:val="16"/>
                <w:lang w:val="hy-AM"/>
              </w:rPr>
            </w:pPr>
          </w:p>
        </w:tc>
        <w:tc>
          <w:tcPr>
            <w:tcW w:w="639" w:type="dxa"/>
            <w:vAlign w:val="center"/>
          </w:tcPr>
          <w:p w14:paraId="73CD958C" w14:textId="77777777" w:rsidR="00F970F9" w:rsidRDefault="00F970F9" w:rsidP="004C1768">
            <w:pPr>
              <w:spacing w:line="0" w:lineRule="atLeast"/>
              <w:jc w:val="center"/>
              <w:rPr>
                <w:rFonts w:ascii="GHEA Grapalat" w:hAnsi="GHEA Grapalat"/>
                <w:sz w:val="16"/>
                <w:szCs w:val="16"/>
                <w:lang w:val="hy-AM"/>
              </w:rPr>
            </w:pPr>
          </w:p>
        </w:tc>
        <w:tc>
          <w:tcPr>
            <w:tcW w:w="639" w:type="dxa"/>
            <w:vAlign w:val="center"/>
          </w:tcPr>
          <w:p w14:paraId="30EF1CAA" w14:textId="77777777" w:rsidR="00F970F9" w:rsidRDefault="00F970F9" w:rsidP="004C1768">
            <w:pPr>
              <w:spacing w:line="0" w:lineRule="atLeast"/>
              <w:jc w:val="center"/>
              <w:rPr>
                <w:rFonts w:ascii="GHEA Grapalat" w:hAnsi="GHEA Grapalat"/>
                <w:sz w:val="16"/>
                <w:szCs w:val="16"/>
                <w:lang w:val="hy-AM"/>
              </w:rPr>
            </w:pPr>
          </w:p>
        </w:tc>
        <w:tc>
          <w:tcPr>
            <w:tcW w:w="639" w:type="dxa"/>
            <w:vAlign w:val="center"/>
          </w:tcPr>
          <w:p w14:paraId="602B6286" w14:textId="77777777" w:rsidR="00F970F9" w:rsidRDefault="00F970F9" w:rsidP="004C1768">
            <w:pPr>
              <w:spacing w:line="0" w:lineRule="atLeast"/>
              <w:jc w:val="center"/>
              <w:rPr>
                <w:rFonts w:ascii="GHEA Grapalat" w:hAnsi="GHEA Grapalat"/>
                <w:sz w:val="16"/>
                <w:szCs w:val="16"/>
                <w:lang w:val="hy-AM"/>
              </w:rPr>
            </w:pPr>
          </w:p>
        </w:tc>
        <w:tc>
          <w:tcPr>
            <w:tcW w:w="640" w:type="dxa"/>
            <w:vAlign w:val="center"/>
          </w:tcPr>
          <w:p w14:paraId="7B6F946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29E336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A27B2F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00A7E5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1D9C8AD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1986FEC9"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6AE9285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0DBD8676"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5321D8AC" w14:textId="77777777" w:rsidTr="009E5C3F">
        <w:trPr>
          <w:gridAfter w:val="1"/>
          <w:wAfter w:w="6" w:type="dxa"/>
          <w:cantSplit/>
          <w:trHeight w:val="20"/>
        </w:trPr>
        <w:tc>
          <w:tcPr>
            <w:tcW w:w="1548" w:type="dxa"/>
            <w:vAlign w:val="center"/>
          </w:tcPr>
          <w:p w14:paraId="2618A0E7"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19E18ADF"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03221430</w:t>
            </w:r>
          </w:p>
        </w:tc>
        <w:tc>
          <w:tcPr>
            <w:tcW w:w="1910" w:type="dxa"/>
            <w:tcBorders>
              <w:top w:val="single" w:sz="4" w:space="0" w:color="auto"/>
              <w:left w:val="nil"/>
              <w:bottom w:val="single" w:sz="4" w:space="0" w:color="auto"/>
              <w:right w:val="single" w:sz="4" w:space="0" w:color="auto"/>
            </w:tcBorders>
            <w:shd w:val="clear" w:color="000000" w:fill="FFFFFF"/>
            <w:vAlign w:val="bottom"/>
          </w:tcPr>
          <w:p w14:paraId="7C995564" w14:textId="77777777" w:rsidR="00F970F9" w:rsidRDefault="00F970F9" w:rsidP="004C1768">
            <w:pPr>
              <w:jc w:val="center"/>
              <w:rPr>
                <w:rFonts w:ascii="GHEA Grapalat" w:hAnsi="GHEA Grapalat" w:cs="Sylfaen"/>
                <w:color w:val="000000"/>
                <w:sz w:val="16"/>
                <w:szCs w:val="16"/>
                <w:shd w:val="clear" w:color="auto" w:fill="FFFFFF"/>
                <w:lang w:val="hy-AM"/>
              </w:rPr>
            </w:pPr>
            <w:r w:rsidRPr="00250B1E">
              <w:rPr>
                <w:rFonts w:ascii="GHEA Grapalat" w:hAnsi="GHEA Grapalat" w:cs="Sylfaen"/>
                <w:color w:val="000000"/>
                <w:sz w:val="16"/>
                <w:szCs w:val="16"/>
                <w:shd w:val="clear" w:color="auto" w:fill="FFFFFF"/>
                <w:lang w:val="hy-AM"/>
              </w:rPr>
              <w:t>Брокколи</w:t>
            </w:r>
          </w:p>
        </w:tc>
        <w:tc>
          <w:tcPr>
            <w:tcW w:w="591" w:type="dxa"/>
            <w:vAlign w:val="center"/>
          </w:tcPr>
          <w:p w14:paraId="216DC901"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0BC4DF98"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1AC26E7D"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015619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F4DAFD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225F26E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764C31D"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F9DFCCA"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AF78F4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66404B9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BA1C869"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1892401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3DB13A99"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1E6DFA21" w14:textId="77777777" w:rsidTr="009E5C3F">
        <w:trPr>
          <w:gridAfter w:val="1"/>
          <w:wAfter w:w="6" w:type="dxa"/>
          <w:cantSplit/>
          <w:trHeight w:val="20"/>
        </w:trPr>
        <w:tc>
          <w:tcPr>
            <w:tcW w:w="1548" w:type="dxa"/>
            <w:vAlign w:val="center"/>
          </w:tcPr>
          <w:p w14:paraId="54821733"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1DC0DBC4"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03221123</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0ABBB8AF" w14:textId="77777777" w:rsidR="00F970F9" w:rsidRDefault="00F970F9" w:rsidP="004C1768">
            <w:pPr>
              <w:jc w:val="center"/>
              <w:rPr>
                <w:rFonts w:ascii="GHEA Grapalat" w:hAnsi="GHEA Grapalat" w:cs="Sylfaen"/>
                <w:color w:val="000000"/>
                <w:sz w:val="16"/>
                <w:szCs w:val="16"/>
                <w:shd w:val="clear" w:color="auto" w:fill="FFFFFF"/>
                <w:lang w:val="hy-AM"/>
              </w:rPr>
            </w:pPr>
            <w:r w:rsidRPr="0090605A">
              <w:rPr>
                <w:rFonts w:ascii="GHEA Grapalat" w:hAnsi="GHEA Grapalat" w:cs="Sylfaen"/>
                <w:color w:val="000000"/>
                <w:sz w:val="16"/>
                <w:szCs w:val="16"/>
                <w:shd w:val="clear" w:color="auto" w:fill="FFFFFF"/>
                <w:lang w:val="hy-AM"/>
              </w:rPr>
              <w:t>Тыква</w:t>
            </w:r>
          </w:p>
        </w:tc>
        <w:tc>
          <w:tcPr>
            <w:tcW w:w="591" w:type="dxa"/>
            <w:vAlign w:val="center"/>
          </w:tcPr>
          <w:p w14:paraId="5EA8DA2E"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0EC6F0EE"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01158241"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1329609"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CB2A75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6CCBAD28"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CBEBE42"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C95C50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8B3F88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6B523738"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C1D59ED"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1D0FB93C"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7F41E7FE"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2EF37209" w14:textId="77777777" w:rsidTr="009E5C3F">
        <w:trPr>
          <w:gridAfter w:val="1"/>
          <w:wAfter w:w="6" w:type="dxa"/>
          <w:cantSplit/>
          <w:trHeight w:val="20"/>
        </w:trPr>
        <w:tc>
          <w:tcPr>
            <w:tcW w:w="1548" w:type="dxa"/>
            <w:vAlign w:val="center"/>
          </w:tcPr>
          <w:p w14:paraId="7C218B64"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2DED7F81"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15821500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0B413B3A" w14:textId="77777777" w:rsidR="00F970F9" w:rsidRDefault="00F970F9" w:rsidP="004C1768">
            <w:pPr>
              <w:jc w:val="center"/>
              <w:rPr>
                <w:rFonts w:ascii="GHEA Grapalat" w:hAnsi="GHEA Grapalat" w:cs="Sylfaen"/>
                <w:color w:val="000000"/>
                <w:sz w:val="16"/>
                <w:szCs w:val="16"/>
                <w:shd w:val="clear" w:color="auto" w:fill="FFFFFF"/>
                <w:lang w:val="hy-AM"/>
              </w:rPr>
            </w:pPr>
            <w:r w:rsidRPr="002C6D33">
              <w:rPr>
                <w:rFonts w:ascii="GHEA Grapalat" w:hAnsi="GHEA Grapalat" w:cs="Sylfaen"/>
                <w:color w:val="000000"/>
                <w:sz w:val="16"/>
                <w:szCs w:val="16"/>
                <w:shd w:val="clear" w:color="auto" w:fill="FFFFFF"/>
                <w:lang w:val="hy-AM"/>
              </w:rPr>
              <w:t>Овсяное печенье</w:t>
            </w:r>
          </w:p>
        </w:tc>
        <w:tc>
          <w:tcPr>
            <w:tcW w:w="591" w:type="dxa"/>
            <w:vAlign w:val="center"/>
          </w:tcPr>
          <w:p w14:paraId="6089DEDC"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24378001"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0036774A"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48B0BF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55660B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7DC922DF"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84BAF69"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A952648"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6EAA1E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3250E2D2"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641A60F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6306B2E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130B2E14"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63A44EB3" w14:textId="77777777" w:rsidTr="009E5C3F">
        <w:trPr>
          <w:gridAfter w:val="1"/>
          <w:wAfter w:w="6" w:type="dxa"/>
          <w:cantSplit/>
          <w:trHeight w:val="20"/>
        </w:trPr>
        <w:tc>
          <w:tcPr>
            <w:tcW w:w="1548" w:type="dxa"/>
            <w:vAlign w:val="center"/>
          </w:tcPr>
          <w:p w14:paraId="4C6A82A9"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2D235A7F"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15332412</w:t>
            </w:r>
          </w:p>
        </w:tc>
        <w:tc>
          <w:tcPr>
            <w:tcW w:w="1910" w:type="dxa"/>
            <w:tcBorders>
              <w:top w:val="single" w:sz="4" w:space="0" w:color="auto"/>
              <w:left w:val="nil"/>
              <w:bottom w:val="single" w:sz="4" w:space="0" w:color="auto"/>
              <w:right w:val="single" w:sz="4" w:space="0" w:color="auto"/>
            </w:tcBorders>
            <w:shd w:val="clear" w:color="000000" w:fill="FFFFFF"/>
            <w:vAlign w:val="bottom"/>
          </w:tcPr>
          <w:p w14:paraId="40539074" w14:textId="77777777" w:rsidR="00F970F9" w:rsidRDefault="00F970F9" w:rsidP="004C1768">
            <w:pPr>
              <w:jc w:val="center"/>
              <w:rPr>
                <w:rFonts w:ascii="GHEA Grapalat" w:hAnsi="GHEA Grapalat" w:cs="Sylfaen"/>
                <w:color w:val="000000"/>
                <w:sz w:val="16"/>
                <w:szCs w:val="16"/>
                <w:shd w:val="clear" w:color="auto" w:fill="FFFFFF"/>
                <w:lang w:val="hy-AM"/>
              </w:rPr>
            </w:pPr>
            <w:r w:rsidRPr="002C6D33">
              <w:rPr>
                <w:rFonts w:ascii="GHEA Grapalat" w:hAnsi="GHEA Grapalat" w:cs="Sylfaen"/>
                <w:color w:val="000000"/>
                <w:sz w:val="16"/>
                <w:szCs w:val="16"/>
                <w:shd w:val="clear" w:color="auto" w:fill="FFFFFF"/>
                <w:lang w:val="hy-AM"/>
              </w:rPr>
              <w:t>Изюм</w:t>
            </w:r>
          </w:p>
        </w:tc>
        <w:tc>
          <w:tcPr>
            <w:tcW w:w="591" w:type="dxa"/>
            <w:vAlign w:val="center"/>
          </w:tcPr>
          <w:p w14:paraId="60D99592"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164BDD4E"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7775B5F3"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9D2297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E8D42DA"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5C4A5479"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A97976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497FE0C"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5F9CB9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7B04CA7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01D7B97C"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BF3688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53FE7390"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379AF890" w14:textId="77777777" w:rsidTr="009E5C3F">
        <w:trPr>
          <w:gridAfter w:val="1"/>
          <w:wAfter w:w="6" w:type="dxa"/>
          <w:cantSplit/>
          <w:trHeight w:val="20"/>
        </w:trPr>
        <w:tc>
          <w:tcPr>
            <w:tcW w:w="1548" w:type="dxa"/>
            <w:vAlign w:val="center"/>
          </w:tcPr>
          <w:p w14:paraId="316C1EBE"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1BE42037"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en-US"/>
              </w:rPr>
              <w:t>15332410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19B49282" w14:textId="77777777" w:rsidR="00F970F9" w:rsidRDefault="00F970F9" w:rsidP="004C1768">
            <w:pPr>
              <w:jc w:val="center"/>
              <w:rPr>
                <w:rFonts w:ascii="GHEA Grapalat" w:hAnsi="GHEA Grapalat" w:cs="Sylfaen"/>
                <w:color w:val="000000"/>
                <w:sz w:val="16"/>
                <w:szCs w:val="16"/>
                <w:shd w:val="clear" w:color="auto" w:fill="FFFFFF"/>
                <w:lang w:val="hy-AM"/>
              </w:rPr>
            </w:pPr>
            <w:r w:rsidRPr="00BC71A8">
              <w:rPr>
                <w:rFonts w:ascii="GHEA Grapalat" w:hAnsi="GHEA Grapalat" w:cs="Sylfaen"/>
                <w:color w:val="000000"/>
                <w:sz w:val="16"/>
                <w:szCs w:val="16"/>
                <w:shd w:val="clear" w:color="auto" w:fill="FFFFFF"/>
                <w:lang w:val="hy-AM"/>
              </w:rPr>
              <w:t xml:space="preserve">Сушеные абрикосы </w:t>
            </w:r>
          </w:p>
        </w:tc>
        <w:tc>
          <w:tcPr>
            <w:tcW w:w="591" w:type="dxa"/>
            <w:vAlign w:val="center"/>
          </w:tcPr>
          <w:p w14:paraId="3F65455E"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2B22ED35"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75F2DDB9"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130E963"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C76331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6D92AEB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F452148"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A1AA498"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B29221A"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340E12D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1AF5A251"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5C60B99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05BCD098"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731D78E0" w14:textId="77777777" w:rsidTr="009E5C3F">
        <w:trPr>
          <w:gridAfter w:val="1"/>
          <w:wAfter w:w="6" w:type="dxa"/>
          <w:cantSplit/>
          <w:trHeight w:val="20"/>
        </w:trPr>
        <w:tc>
          <w:tcPr>
            <w:tcW w:w="1548" w:type="dxa"/>
            <w:vAlign w:val="center"/>
          </w:tcPr>
          <w:p w14:paraId="4F3E7FA2"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2BB34318"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15841100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1721B003" w14:textId="77777777" w:rsidR="00F970F9" w:rsidRDefault="00F970F9" w:rsidP="004C1768">
            <w:pPr>
              <w:jc w:val="center"/>
              <w:rPr>
                <w:rFonts w:ascii="GHEA Grapalat" w:hAnsi="GHEA Grapalat" w:cs="Sylfaen"/>
                <w:color w:val="000000"/>
                <w:sz w:val="16"/>
                <w:szCs w:val="16"/>
                <w:shd w:val="clear" w:color="auto" w:fill="FFFFFF"/>
                <w:lang w:val="hy-AM"/>
              </w:rPr>
            </w:pPr>
            <w:r w:rsidRPr="004B6FCF">
              <w:rPr>
                <w:rFonts w:ascii="GHEA Grapalat" w:hAnsi="GHEA Grapalat" w:cs="Sylfaen"/>
                <w:color w:val="000000"/>
                <w:sz w:val="16"/>
                <w:szCs w:val="16"/>
                <w:shd w:val="clear" w:color="auto" w:fill="FFFFFF"/>
                <w:lang w:val="hy-AM"/>
              </w:rPr>
              <w:t>какао</w:t>
            </w:r>
          </w:p>
        </w:tc>
        <w:tc>
          <w:tcPr>
            <w:tcW w:w="591" w:type="dxa"/>
            <w:vAlign w:val="center"/>
          </w:tcPr>
          <w:p w14:paraId="026A10BA"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3A105470"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1F840E41"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8239B9F"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915EB9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58FBEEF9"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40BAEA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5F393C73"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1D0EF8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3782E40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33724798"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2315967"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7A3F8D52"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5878C2BB" w14:textId="77777777" w:rsidTr="009E5C3F">
        <w:trPr>
          <w:gridAfter w:val="1"/>
          <w:wAfter w:w="6" w:type="dxa"/>
          <w:cantSplit/>
          <w:trHeight w:val="20"/>
        </w:trPr>
        <w:tc>
          <w:tcPr>
            <w:tcW w:w="1548" w:type="dxa"/>
            <w:vAlign w:val="center"/>
          </w:tcPr>
          <w:p w14:paraId="4CB30D67"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0C161524" w14:textId="77777777" w:rsidR="00F970F9"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15872400</w:t>
            </w:r>
          </w:p>
        </w:tc>
        <w:tc>
          <w:tcPr>
            <w:tcW w:w="1910" w:type="dxa"/>
            <w:tcBorders>
              <w:top w:val="single" w:sz="4" w:space="0" w:color="auto"/>
              <w:left w:val="nil"/>
              <w:bottom w:val="single" w:sz="4" w:space="0" w:color="auto"/>
              <w:right w:val="single" w:sz="4" w:space="0" w:color="auto"/>
            </w:tcBorders>
            <w:shd w:val="clear" w:color="000000" w:fill="FFFFFF"/>
            <w:vAlign w:val="bottom"/>
          </w:tcPr>
          <w:p w14:paraId="4635CF0F" w14:textId="77777777" w:rsidR="00F970F9" w:rsidRDefault="00F970F9" w:rsidP="004C1768">
            <w:pPr>
              <w:jc w:val="center"/>
              <w:rPr>
                <w:rFonts w:ascii="GHEA Grapalat" w:hAnsi="GHEA Grapalat" w:cs="Sylfaen"/>
                <w:color w:val="000000"/>
                <w:sz w:val="16"/>
                <w:szCs w:val="16"/>
                <w:shd w:val="clear" w:color="auto" w:fill="FFFFFF"/>
                <w:lang w:val="hy-AM"/>
              </w:rPr>
            </w:pPr>
            <w:r w:rsidRPr="00334CD3">
              <w:rPr>
                <w:rFonts w:ascii="GHEA Grapalat" w:hAnsi="GHEA Grapalat" w:cs="Sylfaen"/>
                <w:color w:val="000000"/>
                <w:sz w:val="16"/>
                <w:szCs w:val="16"/>
                <w:shd w:val="clear" w:color="auto" w:fill="FFFFFF"/>
                <w:lang w:val="hy-AM"/>
              </w:rPr>
              <w:t>Соль, пищевая</w:t>
            </w:r>
          </w:p>
        </w:tc>
        <w:tc>
          <w:tcPr>
            <w:tcW w:w="591" w:type="dxa"/>
            <w:vAlign w:val="center"/>
          </w:tcPr>
          <w:p w14:paraId="19554925"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77E3C9FC"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78C8B59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6EA609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888E79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27283D35"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DC0CF1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8D50E4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209195B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0C29FBF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1B485E1"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580DD55"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7BB7E27D"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21A7C57A" w14:textId="77777777" w:rsidTr="009E5C3F">
        <w:trPr>
          <w:gridAfter w:val="1"/>
          <w:wAfter w:w="6" w:type="dxa"/>
          <w:cantSplit/>
          <w:trHeight w:val="20"/>
        </w:trPr>
        <w:tc>
          <w:tcPr>
            <w:tcW w:w="1548" w:type="dxa"/>
            <w:vAlign w:val="center"/>
          </w:tcPr>
          <w:p w14:paraId="2BD35A60"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663ED191"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15872600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12FA8677" w14:textId="77777777" w:rsidR="00F970F9" w:rsidRDefault="00F970F9" w:rsidP="004C1768">
            <w:pPr>
              <w:jc w:val="center"/>
              <w:rPr>
                <w:rFonts w:ascii="GHEA Grapalat" w:hAnsi="GHEA Grapalat" w:cs="Sylfaen"/>
                <w:color w:val="000000"/>
                <w:sz w:val="16"/>
                <w:szCs w:val="16"/>
                <w:shd w:val="clear" w:color="auto" w:fill="FFFFFF"/>
                <w:lang w:val="hy-AM"/>
              </w:rPr>
            </w:pPr>
            <w:r w:rsidRPr="00334CD3">
              <w:rPr>
                <w:rFonts w:ascii="GHEA Grapalat" w:hAnsi="GHEA Grapalat" w:cs="Sylfaen"/>
                <w:color w:val="000000"/>
                <w:sz w:val="16"/>
                <w:szCs w:val="16"/>
                <w:shd w:val="clear" w:color="auto" w:fill="FFFFFF"/>
                <w:lang w:val="hy-AM"/>
              </w:rPr>
              <w:t>Пищевая сода</w:t>
            </w:r>
          </w:p>
        </w:tc>
        <w:tc>
          <w:tcPr>
            <w:tcW w:w="591" w:type="dxa"/>
            <w:vAlign w:val="center"/>
          </w:tcPr>
          <w:p w14:paraId="30052E17"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51C5FE4C"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33B9909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0EBADD1"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1C780C09"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44727855"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767F1E28"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5B4D71A"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5ACA99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4BF28841"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3261F843"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737DE33A"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3F830D73"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57633F5B" w14:textId="77777777" w:rsidTr="009E5C3F">
        <w:trPr>
          <w:gridAfter w:val="1"/>
          <w:wAfter w:w="6" w:type="dxa"/>
          <w:cantSplit/>
          <w:trHeight w:val="20"/>
        </w:trPr>
        <w:tc>
          <w:tcPr>
            <w:tcW w:w="1548" w:type="dxa"/>
            <w:vAlign w:val="center"/>
          </w:tcPr>
          <w:p w14:paraId="3C4FA4D9"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5673F644"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15871257</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39BB7BF3" w14:textId="77777777" w:rsidR="00F970F9" w:rsidRDefault="00F970F9" w:rsidP="004C1768">
            <w:pPr>
              <w:jc w:val="center"/>
              <w:rPr>
                <w:rFonts w:ascii="GHEA Grapalat" w:hAnsi="GHEA Grapalat" w:cs="Sylfaen"/>
                <w:color w:val="000000"/>
                <w:sz w:val="16"/>
                <w:szCs w:val="16"/>
                <w:shd w:val="clear" w:color="auto" w:fill="FFFFFF"/>
                <w:lang w:val="hy-AM"/>
              </w:rPr>
            </w:pPr>
            <w:r w:rsidRPr="00334CD3">
              <w:rPr>
                <w:rFonts w:ascii="GHEA Grapalat" w:hAnsi="GHEA Grapalat" w:cs="Sylfaen"/>
                <w:color w:val="000000"/>
                <w:sz w:val="16"/>
                <w:szCs w:val="16"/>
                <w:shd w:val="clear" w:color="auto" w:fill="FFFFFF"/>
                <w:lang w:val="hy-AM"/>
              </w:rPr>
              <w:t>Красный перец /молотый/</w:t>
            </w:r>
          </w:p>
        </w:tc>
        <w:tc>
          <w:tcPr>
            <w:tcW w:w="591" w:type="dxa"/>
            <w:vAlign w:val="center"/>
          </w:tcPr>
          <w:p w14:paraId="688EECAC"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4E1A62B1"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vAlign w:val="center"/>
          </w:tcPr>
          <w:p w14:paraId="654902D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CFE79C0"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09918276"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0" w:type="dxa"/>
            <w:vAlign w:val="center"/>
          </w:tcPr>
          <w:p w14:paraId="2E4695D3"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64EE98E4"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306C497B"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39" w:type="dxa"/>
            <w:vAlign w:val="center"/>
          </w:tcPr>
          <w:p w14:paraId="454BC7A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07382971"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109A959E"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44" w:type="dxa"/>
            <w:vAlign w:val="center"/>
          </w:tcPr>
          <w:p w14:paraId="156A7F68" w14:textId="77777777" w:rsidR="00F970F9" w:rsidRDefault="00F970F9"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133" w:type="dxa"/>
            <w:vAlign w:val="center"/>
          </w:tcPr>
          <w:p w14:paraId="31A66451" w14:textId="77777777" w:rsidR="00F970F9" w:rsidRPr="003B3B42" w:rsidRDefault="00F970F9"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F970F9" w:rsidRPr="003B3B42" w14:paraId="1885FBB3" w14:textId="77777777" w:rsidTr="009E5C3F">
        <w:trPr>
          <w:gridAfter w:val="1"/>
          <w:wAfter w:w="6" w:type="dxa"/>
          <w:cantSplit/>
          <w:trHeight w:val="20"/>
        </w:trPr>
        <w:tc>
          <w:tcPr>
            <w:tcW w:w="1548" w:type="dxa"/>
            <w:vAlign w:val="center"/>
          </w:tcPr>
          <w:p w14:paraId="15826E49"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47CDB365"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15612180</w:t>
            </w:r>
          </w:p>
        </w:tc>
        <w:tc>
          <w:tcPr>
            <w:tcW w:w="1910" w:type="dxa"/>
            <w:tcBorders>
              <w:top w:val="single" w:sz="4" w:space="0" w:color="auto"/>
              <w:left w:val="nil"/>
              <w:bottom w:val="single" w:sz="4" w:space="0" w:color="auto"/>
              <w:right w:val="single" w:sz="4" w:space="0" w:color="auto"/>
            </w:tcBorders>
            <w:shd w:val="clear" w:color="000000" w:fill="FFFFFF"/>
            <w:vAlign w:val="bottom"/>
          </w:tcPr>
          <w:p w14:paraId="39681178" w14:textId="77777777" w:rsidR="00F970F9" w:rsidRPr="00B4566E" w:rsidRDefault="00F970F9" w:rsidP="004C1768">
            <w:pPr>
              <w:jc w:val="center"/>
              <w:rPr>
                <w:rFonts w:ascii="GHEA Grapalat" w:hAnsi="GHEA Grapalat" w:cs="Sylfaen"/>
                <w:color w:val="000000"/>
                <w:sz w:val="16"/>
                <w:szCs w:val="16"/>
                <w:shd w:val="clear" w:color="auto" w:fill="FFFFFF"/>
                <w:lang w:val="hy-AM"/>
              </w:rPr>
            </w:pPr>
            <w:r w:rsidRPr="007E419D">
              <w:rPr>
                <w:rFonts w:ascii="GHEA Grapalat" w:hAnsi="GHEA Grapalat" w:cs="Sylfaen"/>
                <w:color w:val="000000"/>
                <w:sz w:val="16"/>
                <w:szCs w:val="16"/>
                <w:shd w:val="clear" w:color="auto" w:fill="FFFFFF"/>
                <w:lang w:val="hy-AM"/>
              </w:rPr>
              <w:t>Высококачественная пшеничная мука</w:t>
            </w:r>
          </w:p>
        </w:tc>
        <w:tc>
          <w:tcPr>
            <w:tcW w:w="591" w:type="dxa"/>
            <w:vAlign w:val="center"/>
          </w:tcPr>
          <w:p w14:paraId="6872F205"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1CBBAA52"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tcPr>
          <w:p w14:paraId="6681D2F8"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1D87635D"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6DFBB682"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0" w:type="dxa"/>
          </w:tcPr>
          <w:p w14:paraId="6C957D41"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3DF31356"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3139934C"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08D4A846"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61483ADA"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2B06AA98"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39CB4430"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133" w:type="dxa"/>
          </w:tcPr>
          <w:p w14:paraId="4603BD67" w14:textId="77777777" w:rsidR="00F970F9" w:rsidRPr="003B3B42" w:rsidRDefault="00F970F9"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F970F9" w:rsidRPr="003B3B42" w14:paraId="1D25843C" w14:textId="77777777" w:rsidTr="009E5C3F">
        <w:trPr>
          <w:gridAfter w:val="1"/>
          <w:wAfter w:w="6" w:type="dxa"/>
          <w:cantSplit/>
          <w:trHeight w:val="20"/>
        </w:trPr>
        <w:tc>
          <w:tcPr>
            <w:tcW w:w="1548" w:type="dxa"/>
            <w:vAlign w:val="center"/>
          </w:tcPr>
          <w:p w14:paraId="6715CF5A"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4AC09AEB" w14:textId="77777777" w:rsidR="00F970F9"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15421100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5A040070" w14:textId="77777777" w:rsidR="00F970F9" w:rsidRPr="00B4566E" w:rsidRDefault="00F970F9" w:rsidP="004C1768">
            <w:pPr>
              <w:jc w:val="center"/>
              <w:rPr>
                <w:rFonts w:ascii="GHEA Grapalat" w:hAnsi="GHEA Grapalat" w:cs="Sylfaen"/>
                <w:color w:val="000000"/>
                <w:sz w:val="16"/>
                <w:szCs w:val="16"/>
                <w:shd w:val="clear" w:color="auto" w:fill="FFFFFF"/>
                <w:lang w:val="hy-AM"/>
              </w:rPr>
            </w:pPr>
            <w:r w:rsidRPr="007E419D">
              <w:rPr>
                <w:rFonts w:ascii="GHEA Grapalat" w:hAnsi="GHEA Grapalat" w:cs="Sylfaen"/>
                <w:color w:val="000000"/>
                <w:sz w:val="16"/>
                <w:szCs w:val="16"/>
                <w:shd w:val="clear" w:color="auto" w:fill="FFFFFF"/>
                <w:lang w:val="hy-AM"/>
              </w:rPr>
              <w:t>Рафинированное подсолнечное масло</w:t>
            </w:r>
          </w:p>
        </w:tc>
        <w:tc>
          <w:tcPr>
            <w:tcW w:w="591" w:type="dxa"/>
            <w:vAlign w:val="center"/>
          </w:tcPr>
          <w:p w14:paraId="6691A512"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7C76A250"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tcPr>
          <w:p w14:paraId="6E3DE426"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57668734"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135DCA68"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0" w:type="dxa"/>
          </w:tcPr>
          <w:p w14:paraId="102ABC92"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5290D6C6"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198C4A71"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361082BB"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327403D2"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27C3587F"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0C26C560"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133" w:type="dxa"/>
          </w:tcPr>
          <w:p w14:paraId="466EA10F" w14:textId="77777777" w:rsidR="00F970F9" w:rsidRPr="003B3B42" w:rsidRDefault="00F970F9"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F970F9" w:rsidRPr="003B3B42" w14:paraId="584CEA06" w14:textId="77777777" w:rsidTr="009E5C3F">
        <w:trPr>
          <w:gridAfter w:val="1"/>
          <w:wAfter w:w="6" w:type="dxa"/>
          <w:cantSplit/>
          <w:trHeight w:val="20"/>
        </w:trPr>
        <w:tc>
          <w:tcPr>
            <w:tcW w:w="1548" w:type="dxa"/>
            <w:vAlign w:val="center"/>
          </w:tcPr>
          <w:p w14:paraId="434EA5B9"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3B387F54" w14:textId="77777777" w:rsidR="00F970F9"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15333100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01797A2F" w14:textId="77777777" w:rsidR="00F970F9" w:rsidRPr="00B4566E" w:rsidRDefault="00F970F9" w:rsidP="004C1768">
            <w:pPr>
              <w:jc w:val="center"/>
              <w:rPr>
                <w:rFonts w:ascii="GHEA Grapalat" w:hAnsi="GHEA Grapalat" w:cs="Sylfaen"/>
                <w:color w:val="000000"/>
                <w:sz w:val="16"/>
                <w:szCs w:val="16"/>
                <w:shd w:val="clear" w:color="auto" w:fill="FFFFFF"/>
                <w:lang w:val="hy-AM"/>
              </w:rPr>
            </w:pPr>
            <w:r w:rsidRPr="00B932FC">
              <w:rPr>
                <w:rFonts w:ascii="GHEA Grapalat" w:hAnsi="GHEA Grapalat" w:cs="Sylfaen"/>
                <w:color w:val="000000"/>
                <w:sz w:val="16"/>
                <w:szCs w:val="16"/>
                <w:shd w:val="clear" w:color="auto" w:fill="FFFFFF"/>
                <w:lang w:val="hy-AM"/>
              </w:rPr>
              <w:t>Томатная паста</w:t>
            </w:r>
          </w:p>
        </w:tc>
        <w:tc>
          <w:tcPr>
            <w:tcW w:w="591" w:type="dxa"/>
            <w:vAlign w:val="center"/>
          </w:tcPr>
          <w:p w14:paraId="2C51072F"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3B8D7310"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tcPr>
          <w:p w14:paraId="3C83FBC0"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2E5DC91F"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5EF971F7"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0" w:type="dxa"/>
          </w:tcPr>
          <w:p w14:paraId="22960A6B"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711A5DBF"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1B8B4F0B"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4A6406C7"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7A64D974"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09F73D31"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6CF332A0"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133" w:type="dxa"/>
          </w:tcPr>
          <w:p w14:paraId="48EA1C4F" w14:textId="77777777" w:rsidR="00F970F9" w:rsidRPr="003B3B42" w:rsidRDefault="00F970F9"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F970F9" w:rsidRPr="003B3B42" w14:paraId="631D3AD2" w14:textId="77777777" w:rsidTr="009E5C3F">
        <w:trPr>
          <w:gridAfter w:val="1"/>
          <w:wAfter w:w="6" w:type="dxa"/>
          <w:cantSplit/>
          <w:trHeight w:val="20"/>
        </w:trPr>
        <w:tc>
          <w:tcPr>
            <w:tcW w:w="1548" w:type="dxa"/>
            <w:vAlign w:val="center"/>
          </w:tcPr>
          <w:p w14:paraId="19BAD487"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2F780B8C" w14:textId="77777777" w:rsidR="00F970F9" w:rsidRDefault="00F970F9"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15331180</w:t>
            </w:r>
          </w:p>
        </w:tc>
        <w:tc>
          <w:tcPr>
            <w:tcW w:w="1910" w:type="dxa"/>
            <w:tcBorders>
              <w:top w:val="single" w:sz="4" w:space="0" w:color="auto"/>
              <w:left w:val="nil"/>
              <w:bottom w:val="single" w:sz="4" w:space="0" w:color="auto"/>
              <w:right w:val="single" w:sz="4" w:space="0" w:color="auto"/>
            </w:tcBorders>
            <w:shd w:val="clear" w:color="000000" w:fill="FFFFFF"/>
            <w:vAlign w:val="bottom"/>
          </w:tcPr>
          <w:p w14:paraId="2B5FBECC" w14:textId="77777777" w:rsidR="00F970F9" w:rsidRPr="00B4566E" w:rsidRDefault="00F970F9" w:rsidP="004C1768">
            <w:pPr>
              <w:jc w:val="center"/>
              <w:rPr>
                <w:rFonts w:ascii="GHEA Grapalat" w:hAnsi="GHEA Grapalat" w:cs="Sylfaen"/>
                <w:color w:val="000000"/>
                <w:sz w:val="16"/>
                <w:szCs w:val="16"/>
                <w:shd w:val="clear" w:color="auto" w:fill="FFFFFF"/>
                <w:lang w:val="hy-AM"/>
              </w:rPr>
            </w:pPr>
            <w:r w:rsidRPr="00121770">
              <w:rPr>
                <w:rFonts w:ascii="GHEA Grapalat" w:hAnsi="GHEA Grapalat" w:cs="Sylfaen"/>
                <w:color w:val="000000"/>
                <w:sz w:val="16"/>
                <w:szCs w:val="16"/>
                <w:shd w:val="clear" w:color="auto" w:fill="FFFFFF"/>
                <w:lang w:val="hy-AM"/>
              </w:rPr>
              <w:t>Зеленый горошек (консервированный, без жидкости)</w:t>
            </w:r>
          </w:p>
        </w:tc>
        <w:tc>
          <w:tcPr>
            <w:tcW w:w="591" w:type="dxa"/>
            <w:vAlign w:val="center"/>
          </w:tcPr>
          <w:p w14:paraId="13274FC9"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662C83EB"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tcPr>
          <w:p w14:paraId="54CDCD86"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765270E2"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53C17AD2"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0" w:type="dxa"/>
          </w:tcPr>
          <w:p w14:paraId="4091B9B5"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318E326A"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3730E84C"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6A4C72A4"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11D6DEEA"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7B32689B"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57E40BF3"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133" w:type="dxa"/>
          </w:tcPr>
          <w:p w14:paraId="62AB5D0A" w14:textId="77777777" w:rsidR="00F970F9" w:rsidRPr="003B3B42" w:rsidRDefault="00F970F9"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F970F9" w:rsidRPr="003B3B42" w14:paraId="3CF39B85" w14:textId="77777777" w:rsidTr="009E5C3F">
        <w:trPr>
          <w:gridAfter w:val="1"/>
          <w:wAfter w:w="6" w:type="dxa"/>
          <w:cantSplit/>
          <w:trHeight w:val="20"/>
        </w:trPr>
        <w:tc>
          <w:tcPr>
            <w:tcW w:w="1548" w:type="dxa"/>
            <w:vAlign w:val="center"/>
          </w:tcPr>
          <w:p w14:paraId="73668398"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3ED36158"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15331185</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4E4A4203" w14:textId="77777777" w:rsidR="00F970F9" w:rsidRPr="00B4566E" w:rsidRDefault="00F970F9" w:rsidP="004C1768">
            <w:pPr>
              <w:jc w:val="center"/>
              <w:rPr>
                <w:rFonts w:ascii="GHEA Grapalat" w:hAnsi="GHEA Grapalat" w:cs="Sylfaen"/>
                <w:color w:val="000000"/>
                <w:sz w:val="16"/>
                <w:szCs w:val="16"/>
                <w:shd w:val="clear" w:color="auto" w:fill="FFFFFF"/>
                <w:lang w:val="hy-AM"/>
              </w:rPr>
            </w:pPr>
            <w:r w:rsidRPr="00121770">
              <w:rPr>
                <w:rFonts w:ascii="GHEA Grapalat" w:hAnsi="GHEA Grapalat" w:cs="Sylfaen"/>
                <w:color w:val="000000"/>
                <w:sz w:val="16"/>
                <w:szCs w:val="16"/>
                <w:shd w:val="clear" w:color="auto" w:fill="FFFFFF"/>
                <w:lang w:val="hy-AM"/>
              </w:rPr>
              <w:t>Консервированная сладкая кукуруза (без жидкости)</w:t>
            </w:r>
          </w:p>
        </w:tc>
        <w:tc>
          <w:tcPr>
            <w:tcW w:w="591" w:type="dxa"/>
            <w:vAlign w:val="center"/>
          </w:tcPr>
          <w:p w14:paraId="11D34D27"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72437F65"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tcPr>
          <w:p w14:paraId="227B48AB"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6E9F8F13"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7A40CCA0"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0" w:type="dxa"/>
          </w:tcPr>
          <w:p w14:paraId="22F718BA"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7C7C621F"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4ACD3533"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3D7EBBC5"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41F65107"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218F58EE"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13535EB5"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133" w:type="dxa"/>
          </w:tcPr>
          <w:p w14:paraId="0064FABB" w14:textId="77777777" w:rsidR="00F970F9" w:rsidRPr="003B3B42" w:rsidRDefault="00F970F9"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F970F9" w:rsidRPr="003B3B42" w14:paraId="1C31F132" w14:textId="77777777" w:rsidTr="009E5C3F">
        <w:trPr>
          <w:gridAfter w:val="1"/>
          <w:wAfter w:w="6" w:type="dxa"/>
          <w:cantSplit/>
          <w:trHeight w:val="20"/>
        </w:trPr>
        <w:tc>
          <w:tcPr>
            <w:tcW w:w="1548" w:type="dxa"/>
            <w:vAlign w:val="center"/>
          </w:tcPr>
          <w:p w14:paraId="68A21103"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2C738432"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15511200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66A33F6A" w14:textId="77777777" w:rsidR="00F970F9" w:rsidRPr="00B4566E" w:rsidRDefault="00F970F9" w:rsidP="004C1768">
            <w:pPr>
              <w:jc w:val="center"/>
              <w:rPr>
                <w:rFonts w:ascii="GHEA Grapalat" w:hAnsi="GHEA Grapalat" w:cs="Sylfaen"/>
                <w:color w:val="000000"/>
                <w:sz w:val="16"/>
                <w:szCs w:val="16"/>
                <w:shd w:val="clear" w:color="auto" w:fill="FFFFFF"/>
                <w:lang w:val="hy-AM"/>
              </w:rPr>
            </w:pPr>
            <w:r w:rsidRPr="004A4868">
              <w:rPr>
                <w:rFonts w:ascii="GHEA Grapalat" w:hAnsi="GHEA Grapalat" w:cs="Sylfaen"/>
                <w:color w:val="000000"/>
                <w:sz w:val="16"/>
                <w:szCs w:val="16"/>
                <w:shd w:val="clear" w:color="auto" w:fill="FFFFFF"/>
                <w:lang w:val="hy-AM"/>
              </w:rPr>
              <w:t>Молоко /пастеризованное/</w:t>
            </w:r>
          </w:p>
        </w:tc>
        <w:tc>
          <w:tcPr>
            <w:tcW w:w="591" w:type="dxa"/>
            <w:vAlign w:val="center"/>
          </w:tcPr>
          <w:p w14:paraId="1FC4A9C4"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56B17907"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tcPr>
          <w:p w14:paraId="717CDD8D"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5E4C6C85"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34EC25B9"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0" w:type="dxa"/>
          </w:tcPr>
          <w:p w14:paraId="62700A43"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7F46A74B"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548CEB38"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3D28B0AA"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5D0E441F"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0758355A"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5E037A3C"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133" w:type="dxa"/>
          </w:tcPr>
          <w:p w14:paraId="46754702" w14:textId="77777777" w:rsidR="00F970F9" w:rsidRPr="003B3B42" w:rsidRDefault="00F970F9"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F970F9" w:rsidRPr="003B3B42" w14:paraId="176AACEE" w14:textId="77777777" w:rsidTr="009E5C3F">
        <w:trPr>
          <w:gridAfter w:val="1"/>
          <w:wAfter w:w="6" w:type="dxa"/>
          <w:cantSplit/>
          <w:trHeight w:val="20"/>
        </w:trPr>
        <w:tc>
          <w:tcPr>
            <w:tcW w:w="1548" w:type="dxa"/>
            <w:vAlign w:val="center"/>
          </w:tcPr>
          <w:p w14:paraId="42FEB9FF"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41323345"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03222100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3DE5AA6B" w14:textId="77777777" w:rsidR="00F970F9" w:rsidRPr="00B4566E" w:rsidRDefault="00F970F9" w:rsidP="004C1768">
            <w:pPr>
              <w:jc w:val="center"/>
              <w:rPr>
                <w:rFonts w:ascii="GHEA Grapalat" w:hAnsi="GHEA Grapalat" w:cs="Sylfaen"/>
                <w:color w:val="000000"/>
                <w:sz w:val="16"/>
                <w:szCs w:val="16"/>
                <w:shd w:val="clear" w:color="auto" w:fill="FFFFFF"/>
                <w:lang w:val="hy-AM"/>
              </w:rPr>
            </w:pPr>
            <w:r w:rsidRPr="004A4868">
              <w:rPr>
                <w:rFonts w:ascii="GHEA Grapalat" w:hAnsi="GHEA Grapalat" w:cs="Sylfaen"/>
                <w:color w:val="000000"/>
                <w:sz w:val="16"/>
                <w:szCs w:val="16"/>
                <w:shd w:val="clear" w:color="auto" w:fill="FFFFFF"/>
                <w:lang w:val="hy-AM"/>
              </w:rPr>
              <w:t>банан</w:t>
            </w:r>
          </w:p>
        </w:tc>
        <w:tc>
          <w:tcPr>
            <w:tcW w:w="591" w:type="dxa"/>
            <w:vAlign w:val="center"/>
          </w:tcPr>
          <w:p w14:paraId="2EC7A83C"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3C8DC5B6"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tcPr>
          <w:p w14:paraId="25E6AEA3"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1DC65CB0"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5DDE8BA0"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0" w:type="dxa"/>
          </w:tcPr>
          <w:p w14:paraId="3D9F621A"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26834548"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150599B9"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12E71B63"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47125BE3"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265BF2C7"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307D7191"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133" w:type="dxa"/>
          </w:tcPr>
          <w:p w14:paraId="577AA722" w14:textId="77777777" w:rsidR="00F970F9" w:rsidRPr="003B3B42" w:rsidRDefault="00F970F9"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F970F9" w:rsidRPr="003B3B42" w14:paraId="07AA2F45" w14:textId="77777777" w:rsidTr="009E5C3F">
        <w:trPr>
          <w:gridAfter w:val="1"/>
          <w:wAfter w:w="6" w:type="dxa"/>
          <w:cantSplit/>
          <w:trHeight w:val="20"/>
        </w:trPr>
        <w:tc>
          <w:tcPr>
            <w:tcW w:w="1548" w:type="dxa"/>
            <w:vAlign w:val="center"/>
          </w:tcPr>
          <w:p w14:paraId="7278D750" w14:textId="77777777" w:rsidR="00F970F9" w:rsidRPr="00F41932" w:rsidRDefault="00F970F9" w:rsidP="00F970F9">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20E90263" w14:textId="77777777" w:rsidR="00F970F9" w:rsidRDefault="00F970F9"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15872310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260D6037" w14:textId="77777777" w:rsidR="00F970F9" w:rsidRPr="00B4566E" w:rsidRDefault="00F970F9" w:rsidP="004C1768">
            <w:pPr>
              <w:jc w:val="center"/>
              <w:rPr>
                <w:rFonts w:ascii="GHEA Grapalat" w:hAnsi="GHEA Grapalat" w:cs="Sylfaen"/>
                <w:color w:val="000000"/>
                <w:sz w:val="16"/>
                <w:szCs w:val="16"/>
                <w:shd w:val="clear" w:color="auto" w:fill="FFFFFF"/>
                <w:lang w:val="hy-AM"/>
              </w:rPr>
            </w:pPr>
            <w:r w:rsidRPr="0094449F">
              <w:rPr>
                <w:rFonts w:ascii="GHEA Grapalat" w:hAnsi="GHEA Grapalat" w:cs="Sylfaen"/>
                <w:color w:val="000000"/>
                <w:sz w:val="16"/>
                <w:szCs w:val="16"/>
                <w:shd w:val="clear" w:color="auto" w:fill="FFFFFF"/>
                <w:lang w:val="hy-AM"/>
              </w:rPr>
              <w:t>лавровый лист</w:t>
            </w:r>
          </w:p>
        </w:tc>
        <w:tc>
          <w:tcPr>
            <w:tcW w:w="591" w:type="dxa"/>
            <w:vAlign w:val="center"/>
          </w:tcPr>
          <w:p w14:paraId="6A30E60F" w14:textId="77777777" w:rsidR="00F970F9" w:rsidRDefault="00F970F9" w:rsidP="004C1768">
            <w:pPr>
              <w:spacing w:line="0" w:lineRule="atLeast"/>
              <w:jc w:val="center"/>
              <w:rPr>
                <w:rFonts w:ascii="GHEA Grapalat" w:hAnsi="GHEA Grapalat"/>
                <w:sz w:val="16"/>
                <w:szCs w:val="16"/>
                <w:lang w:val="hy-AM"/>
              </w:rPr>
            </w:pPr>
          </w:p>
        </w:tc>
        <w:tc>
          <w:tcPr>
            <w:tcW w:w="776" w:type="dxa"/>
          </w:tcPr>
          <w:p w14:paraId="70F6C39C" w14:textId="77777777" w:rsidR="00F970F9" w:rsidRDefault="00F970F9"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tcPr>
          <w:p w14:paraId="45BB22AB"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372DE2A6"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765CBCB0"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0" w:type="dxa"/>
          </w:tcPr>
          <w:p w14:paraId="5EBFA997"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79D9F738"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39EE18BA"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7E377B4C"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318209BF"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64BCB708"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36C69529" w14:textId="77777777" w:rsidR="00F970F9" w:rsidRDefault="00F970F9"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133" w:type="dxa"/>
          </w:tcPr>
          <w:p w14:paraId="7B5504E8" w14:textId="77777777" w:rsidR="00F970F9" w:rsidRPr="003B3B42" w:rsidRDefault="00F970F9"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9E5C3F" w:rsidRPr="003B3B42" w14:paraId="3D66637B" w14:textId="77777777" w:rsidTr="009E5C3F">
        <w:trPr>
          <w:gridAfter w:val="1"/>
          <w:wAfter w:w="6" w:type="dxa"/>
          <w:cantSplit/>
          <w:trHeight w:val="20"/>
        </w:trPr>
        <w:tc>
          <w:tcPr>
            <w:tcW w:w="1548" w:type="dxa"/>
            <w:vAlign w:val="center"/>
          </w:tcPr>
          <w:p w14:paraId="742CF418" w14:textId="77777777" w:rsidR="009E5C3F" w:rsidRPr="00F41932" w:rsidRDefault="009E5C3F" w:rsidP="009E5C3F">
            <w:pPr>
              <w:pStyle w:val="ListParagraph"/>
              <w:numPr>
                <w:ilvl w:val="0"/>
                <w:numId w:val="47"/>
              </w:numPr>
              <w:jc w:val="center"/>
              <w:rPr>
                <w:rFonts w:ascii="GHEA Grapalat" w:hAnsi="GHEA Grapalat" w:cs="Calibri"/>
                <w:sz w:val="16"/>
                <w:szCs w:val="16"/>
                <w:lang w:val="hy-AM"/>
              </w:rPr>
            </w:pP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14:paraId="7B9D42D6" w14:textId="099CC06C" w:rsidR="009E5C3F" w:rsidRPr="00B91355" w:rsidRDefault="009E5C3F" w:rsidP="009E5C3F">
            <w:pPr>
              <w:jc w:val="center"/>
              <w:rPr>
                <w:rFonts w:ascii="GHEA Grapalat" w:hAnsi="GHEA Grapalat" w:cs="Sylfaen"/>
                <w:color w:val="000000"/>
                <w:sz w:val="14"/>
                <w:szCs w:val="14"/>
                <w:shd w:val="clear" w:color="auto" w:fill="FFFFFF"/>
                <w:lang w:val="hy-AM"/>
              </w:rPr>
            </w:pPr>
            <w:r>
              <w:rPr>
                <w:rFonts w:ascii="GHEA Grapalat" w:hAnsi="GHEA Grapalat" w:cs="Sylfaen"/>
                <w:color w:val="000000"/>
                <w:sz w:val="14"/>
                <w:szCs w:val="14"/>
                <w:shd w:val="clear" w:color="auto" w:fill="FFFFFF"/>
                <w:lang w:val="hy-AM"/>
              </w:rPr>
              <w:t>15612400</w:t>
            </w:r>
          </w:p>
        </w:tc>
        <w:tc>
          <w:tcPr>
            <w:tcW w:w="1910" w:type="dxa"/>
            <w:tcBorders>
              <w:top w:val="single" w:sz="4" w:space="0" w:color="auto"/>
              <w:left w:val="nil"/>
              <w:bottom w:val="single" w:sz="4" w:space="0" w:color="auto"/>
              <w:right w:val="single" w:sz="4" w:space="0" w:color="auto"/>
            </w:tcBorders>
            <w:shd w:val="clear" w:color="000000" w:fill="FFFFFF"/>
            <w:vAlign w:val="center"/>
          </w:tcPr>
          <w:p w14:paraId="5B1A1157" w14:textId="5D8E9AD7" w:rsidR="009E5C3F" w:rsidRPr="0094449F" w:rsidRDefault="009E5C3F" w:rsidP="009E5C3F">
            <w:pPr>
              <w:jc w:val="center"/>
              <w:rPr>
                <w:rFonts w:ascii="GHEA Grapalat" w:hAnsi="GHEA Grapalat" w:cs="Sylfaen"/>
                <w:color w:val="000000"/>
                <w:sz w:val="16"/>
                <w:szCs w:val="16"/>
                <w:shd w:val="clear" w:color="auto" w:fill="FFFFFF"/>
                <w:lang w:val="hy-AM"/>
              </w:rPr>
            </w:pPr>
            <w:r>
              <w:rPr>
                <w:rFonts w:ascii="GHEA Grapalat" w:hAnsi="GHEA Grapalat" w:cs="Arial"/>
                <w:color w:val="000000"/>
                <w:sz w:val="14"/>
                <w:szCs w:val="14"/>
                <w:lang w:eastAsia="hy-AM"/>
              </w:rPr>
              <w:t>ваниль</w:t>
            </w:r>
          </w:p>
        </w:tc>
        <w:tc>
          <w:tcPr>
            <w:tcW w:w="591" w:type="dxa"/>
            <w:vAlign w:val="center"/>
          </w:tcPr>
          <w:p w14:paraId="12180B5A" w14:textId="77777777" w:rsidR="009E5C3F" w:rsidRDefault="009E5C3F" w:rsidP="009E5C3F">
            <w:pPr>
              <w:spacing w:line="0" w:lineRule="atLeast"/>
              <w:jc w:val="center"/>
              <w:rPr>
                <w:rFonts w:ascii="GHEA Grapalat" w:hAnsi="GHEA Grapalat"/>
                <w:sz w:val="16"/>
                <w:szCs w:val="16"/>
                <w:lang w:val="hy-AM"/>
              </w:rPr>
            </w:pPr>
          </w:p>
        </w:tc>
        <w:tc>
          <w:tcPr>
            <w:tcW w:w="776" w:type="dxa"/>
          </w:tcPr>
          <w:p w14:paraId="3F783FE1" w14:textId="463F5923" w:rsidR="009E5C3F" w:rsidRPr="006D6873" w:rsidRDefault="009E5C3F" w:rsidP="009E5C3F">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39" w:type="dxa"/>
          </w:tcPr>
          <w:p w14:paraId="03377FD2" w14:textId="074B5DD3" w:rsidR="009E5C3F" w:rsidRPr="00C65266" w:rsidRDefault="009E5C3F" w:rsidP="009E5C3F">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032F500B" w14:textId="715B0D6A" w:rsidR="009E5C3F" w:rsidRPr="00C65266" w:rsidRDefault="009E5C3F" w:rsidP="009E5C3F">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491E64AE" w14:textId="4D1E8A54" w:rsidR="009E5C3F" w:rsidRPr="00C65266" w:rsidRDefault="009E5C3F" w:rsidP="009E5C3F">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0" w:type="dxa"/>
          </w:tcPr>
          <w:p w14:paraId="2E0937E8" w14:textId="27AD84DF" w:rsidR="009E5C3F" w:rsidRPr="00C65266" w:rsidRDefault="009E5C3F" w:rsidP="009E5C3F">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32B2832B" w14:textId="46CF1602" w:rsidR="009E5C3F" w:rsidRPr="00C65266" w:rsidRDefault="009E5C3F" w:rsidP="009E5C3F">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055ED1D4" w14:textId="118C3102" w:rsidR="009E5C3F" w:rsidRPr="00C65266" w:rsidRDefault="009E5C3F" w:rsidP="009E5C3F">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39" w:type="dxa"/>
          </w:tcPr>
          <w:p w14:paraId="21A47740" w14:textId="4A40CAE1" w:rsidR="009E5C3F" w:rsidRPr="00C65266" w:rsidRDefault="009E5C3F" w:rsidP="009E5C3F">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3D7FA5CC" w14:textId="32B3F993" w:rsidR="009E5C3F" w:rsidRPr="00C65266" w:rsidRDefault="009E5C3F" w:rsidP="009E5C3F">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65084AE4" w14:textId="3D7A3C18" w:rsidR="009E5C3F" w:rsidRPr="00C65266" w:rsidRDefault="009E5C3F" w:rsidP="009E5C3F">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44" w:type="dxa"/>
          </w:tcPr>
          <w:p w14:paraId="0A2DE71F" w14:textId="15602755" w:rsidR="009E5C3F" w:rsidRPr="00C65266" w:rsidRDefault="009E5C3F" w:rsidP="009E5C3F">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133" w:type="dxa"/>
          </w:tcPr>
          <w:p w14:paraId="1E083F05" w14:textId="24D1ADB7" w:rsidR="009E5C3F" w:rsidRPr="00C65266" w:rsidRDefault="009E5C3F" w:rsidP="009E5C3F">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r>
    </w:tbl>
    <w:p w14:paraId="3227D996"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208401A" w14:textId="77777777" w:rsidTr="00E22E51">
        <w:trPr>
          <w:jc w:val="center"/>
        </w:trPr>
        <w:tc>
          <w:tcPr>
            <w:tcW w:w="4536" w:type="dxa"/>
          </w:tcPr>
          <w:p w14:paraId="3DD311A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65591C6A"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26A40C2A"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7E73722F"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2DF0677E" w14:textId="77777777" w:rsidR="00071D1C" w:rsidRPr="00B138F3" w:rsidRDefault="00071D1C" w:rsidP="00B46D58">
            <w:pPr>
              <w:widowControl w:val="0"/>
              <w:spacing w:after="160"/>
              <w:jc w:val="center"/>
              <w:rPr>
                <w:rFonts w:ascii="GHEA Grapalat" w:hAnsi="GHEA Grapalat"/>
              </w:rPr>
            </w:pPr>
          </w:p>
        </w:tc>
        <w:tc>
          <w:tcPr>
            <w:tcW w:w="4343" w:type="dxa"/>
          </w:tcPr>
          <w:p w14:paraId="7ABF0E55"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0E95D09D"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2470C2B8"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14EAE2B7"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618FF312" w14:textId="77777777" w:rsidR="00071D1C" w:rsidRPr="00B138F3" w:rsidRDefault="00071D1C" w:rsidP="00B46D58">
      <w:pPr>
        <w:widowControl w:val="0"/>
        <w:spacing w:after="160"/>
        <w:rPr>
          <w:rFonts w:ascii="GHEA Grapalat" w:hAnsi="GHEA Grapalat"/>
        </w:rPr>
        <w:sectPr w:rsidR="00071D1C" w:rsidRPr="00B138F3" w:rsidSect="00EB70F1">
          <w:footnotePr>
            <w:pos w:val="beneathText"/>
          </w:footnotePr>
          <w:pgSz w:w="16838" w:h="11906" w:orient="landscape" w:code="9"/>
          <w:pgMar w:top="450" w:right="1418" w:bottom="270" w:left="1418" w:header="561" w:footer="561" w:gutter="0"/>
          <w:cols w:space="720"/>
        </w:sectPr>
      </w:pPr>
    </w:p>
    <w:p w14:paraId="6A6CDA45"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14:paraId="6CFE760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79022EF9"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6114E0DD" w14:textId="77777777" w:rsidTr="007A2020">
        <w:trPr>
          <w:tblCellSpacing w:w="7" w:type="dxa"/>
          <w:jc w:val="center"/>
        </w:trPr>
        <w:tc>
          <w:tcPr>
            <w:tcW w:w="0" w:type="auto"/>
            <w:vAlign w:val="center"/>
          </w:tcPr>
          <w:p w14:paraId="63D0F739"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62A92DC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0F4E36F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469F450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6727BFDC"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7AF83C1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2026A1D7"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051B7A4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0A2E4F4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2DA4490F"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12939E5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442F2E6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7903733F" w14:textId="77777777" w:rsidR="0038400D" w:rsidRPr="00B138F3" w:rsidRDefault="0038400D" w:rsidP="00B46D58">
      <w:pPr>
        <w:widowControl w:val="0"/>
        <w:spacing w:after="160"/>
        <w:ind w:firstLine="375"/>
        <w:rPr>
          <w:rFonts w:ascii="GHEA Grapalat" w:hAnsi="GHEA Grapalat"/>
          <w:iCs/>
        </w:rPr>
      </w:pPr>
    </w:p>
    <w:p w14:paraId="1469267C"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20F61A6C"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1C605DA1" w14:textId="77777777"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14:paraId="37F4AC66" w14:textId="77777777"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4086A6C3"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08B85B4A"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2392CE32"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51FD235D"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77428065"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18F4ADFD" w14:textId="77777777" w:rsidTr="00AB4EAB">
        <w:trPr>
          <w:jc w:val="center"/>
        </w:trPr>
        <w:tc>
          <w:tcPr>
            <w:tcW w:w="442" w:type="dxa"/>
            <w:vMerge w:val="restart"/>
            <w:shd w:val="clear" w:color="auto" w:fill="auto"/>
            <w:vAlign w:val="center"/>
          </w:tcPr>
          <w:p w14:paraId="4D44AC2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5E8E6CE6"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2E62CCE4" w14:textId="77777777" w:rsidTr="00AB4EAB">
        <w:trPr>
          <w:jc w:val="center"/>
        </w:trPr>
        <w:tc>
          <w:tcPr>
            <w:tcW w:w="442" w:type="dxa"/>
            <w:vMerge/>
            <w:shd w:val="clear" w:color="auto" w:fill="auto"/>
          </w:tcPr>
          <w:p w14:paraId="7DC3951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533C109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42562EC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7F4D56A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5502B7C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64526A5F"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48C7A71D"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2973689A" w14:textId="77777777" w:rsidTr="00AB4EAB">
        <w:trPr>
          <w:trHeight w:val="1105"/>
          <w:jc w:val="center"/>
        </w:trPr>
        <w:tc>
          <w:tcPr>
            <w:tcW w:w="442" w:type="dxa"/>
            <w:vMerge/>
            <w:tcBorders>
              <w:bottom w:val="single" w:sz="4" w:space="0" w:color="auto"/>
            </w:tcBorders>
            <w:shd w:val="clear" w:color="auto" w:fill="auto"/>
          </w:tcPr>
          <w:p w14:paraId="1F5B1A0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05013D4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B99A1D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FE394E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08D3E77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446384C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8EA1AF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0818561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28AA545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14:paraId="66D22BAC" w14:textId="77777777" w:rsidTr="00AB4EAB">
        <w:trPr>
          <w:jc w:val="center"/>
        </w:trPr>
        <w:tc>
          <w:tcPr>
            <w:tcW w:w="442" w:type="dxa"/>
            <w:shd w:val="clear" w:color="auto" w:fill="auto"/>
            <w:vAlign w:val="center"/>
          </w:tcPr>
          <w:p w14:paraId="4B80963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1F10882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584388B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31E0EB2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1CAA687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5075D47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536517D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6850BD4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7C79C6F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14:paraId="3AD83917" w14:textId="77777777" w:rsidTr="00AB4EAB">
        <w:trPr>
          <w:jc w:val="center"/>
        </w:trPr>
        <w:tc>
          <w:tcPr>
            <w:tcW w:w="442" w:type="dxa"/>
            <w:shd w:val="clear" w:color="auto" w:fill="auto"/>
          </w:tcPr>
          <w:p w14:paraId="27E245C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2E9B59B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18CD1EA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101D41A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4D6CC03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601602C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477634A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1CCE139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28D2D23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1412F369" w14:textId="77777777" w:rsidR="0038400D" w:rsidRPr="00B138F3" w:rsidRDefault="0038400D" w:rsidP="00B46D58">
      <w:pPr>
        <w:widowControl w:val="0"/>
        <w:spacing w:after="160"/>
        <w:ind w:firstLine="375"/>
        <w:jc w:val="both"/>
        <w:rPr>
          <w:rFonts w:ascii="GHEA Grapalat" w:hAnsi="GHEA Grapalat" w:cs="Arial"/>
          <w:iCs/>
          <w:lang w:val="en-US"/>
        </w:rPr>
      </w:pPr>
    </w:p>
    <w:p w14:paraId="3610C4A2"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14:paraId="3C544B40"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6050B182" w14:textId="77777777" w:rsidTr="007A2020">
        <w:trPr>
          <w:trHeight w:val="266"/>
          <w:tblCellSpacing w:w="7" w:type="dxa"/>
          <w:jc w:val="center"/>
        </w:trPr>
        <w:tc>
          <w:tcPr>
            <w:tcW w:w="0" w:type="auto"/>
            <w:vAlign w:val="center"/>
          </w:tcPr>
          <w:p w14:paraId="08D7AC4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54F89A9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69594536" w14:textId="77777777" w:rsidTr="007A2020">
        <w:trPr>
          <w:trHeight w:val="473"/>
          <w:tblCellSpacing w:w="7" w:type="dxa"/>
          <w:jc w:val="center"/>
        </w:trPr>
        <w:tc>
          <w:tcPr>
            <w:tcW w:w="0" w:type="auto"/>
            <w:vAlign w:val="center"/>
          </w:tcPr>
          <w:p w14:paraId="12B6A9B6"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04996AA9"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0C9D8A13"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12C6A29E"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57940778" w14:textId="77777777" w:rsidTr="007A2020">
        <w:trPr>
          <w:trHeight w:val="503"/>
          <w:tblCellSpacing w:w="7" w:type="dxa"/>
          <w:jc w:val="center"/>
        </w:trPr>
        <w:tc>
          <w:tcPr>
            <w:tcW w:w="0" w:type="auto"/>
            <w:vAlign w:val="center"/>
          </w:tcPr>
          <w:p w14:paraId="20C12334"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2C703BA9"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68AD9DF4"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6791987E"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32C9AB67" w14:textId="77777777" w:rsidTr="007A2020">
        <w:trPr>
          <w:trHeight w:val="281"/>
          <w:tblCellSpacing w:w="7" w:type="dxa"/>
          <w:jc w:val="center"/>
        </w:trPr>
        <w:tc>
          <w:tcPr>
            <w:tcW w:w="0" w:type="auto"/>
            <w:vAlign w:val="center"/>
          </w:tcPr>
          <w:p w14:paraId="64EF5D6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4DE0592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7DC14DA7" w14:textId="77777777" w:rsidR="00196F14" w:rsidRPr="00B138F3" w:rsidRDefault="00196F14" w:rsidP="00B46D58">
      <w:pPr>
        <w:widowControl w:val="0"/>
        <w:spacing w:after="160"/>
        <w:jc w:val="right"/>
        <w:rPr>
          <w:rFonts w:ascii="GHEA Grapalat" w:hAnsi="GHEA Grapalat" w:cs="Sylfaen"/>
          <w:b/>
        </w:rPr>
      </w:pPr>
    </w:p>
    <w:p w14:paraId="7BCD0B8E"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04414B96"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14:paraId="57FD7CDA"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32AB9C5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7C99E469"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36DC876E"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45446765"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6C3F5EC3"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56234D35"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2355D986"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2F86B968"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5E838872"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77166A0F"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31EFA9D3"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50303AA2"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252DE8A"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6DF7335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5464545"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3DC61E6"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8A49BBB"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94CE3B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F798BB7"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4F1AFBE"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6EFD1B5"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2C03C0C5"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5C9EBCF"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E681A60"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AC894DD" w14:textId="77777777" w:rsidR="00071D1C" w:rsidRPr="00B138F3" w:rsidRDefault="00071D1C" w:rsidP="00B46D58">
            <w:pPr>
              <w:widowControl w:val="0"/>
              <w:spacing w:after="120"/>
              <w:jc w:val="center"/>
              <w:rPr>
                <w:rFonts w:ascii="GHEA Grapalat" w:hAnsi="GHEA Grapalat" w:cs="Sylfaen"/>
                <w:sz w:val="20"/>
                <w:szCs w:val="20"/>
              </w:rPr>
            </w:pPr>
          </w:p>
        </w:tc>
      </w:tr>
    </w:tbl>
    <w:p w14:paraId="2707215B"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57976717"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665ABEAF" w14:textId="77777777" w:rsidR="00B138F3" w:rsidRDefault="00B138F3" w:rsidP="00B138F3">
      <w:pPr>
        <w:rPr>
          <w:rFonts w:ascii="GHEA Grapalat" w:hAnsi="GHEA Grapalat"/>
        </w:rPr>
      </w:pPr>
      <w:r>
        <w:rPr>
          <w:rFonts w:ascii="GHEA Grapalat" w:hAnsi="GHEA Grapalat"/>
        </w:rPr>
        <w:t xml:space="preserve">                                                       </w:t>
      </w:r>
    </w:p>
    <w:p w14:paraId="42523DE7"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681DAA32"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BCE68F0" w14:textId="77777777" w:rsidTr="007072C5">
        <w:tc>
          <w:tcPr>
            <w:tcW w:w="4450" w:type="dxa"/>
          </w:tcPr>
          <w:p w14:paraId="551733D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762D1D6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789C9BB9"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2B0EEE90"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7CD311E0" w14:textId="77777777" w:rsidTr="00E22E51">
        <w:trPr>
          <w:tblCellSpacing w:w="7" w:type="dxa"/>
          <w:jc w:val="center"/>
        </w:trPr>
        <w:tc>
          <w:tcPr>
            <w:tcW w:w="0" w:type="auto"/>
            <w:vAlign w:val="center"/>
          </w:tcPr>
          <w:p w14:paraId="76E2C295"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744FB7C6"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314A2BA1"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05788D58"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602678F0" w14:textId="77777777" w:rsidTr="00E22E51">
        <w:trPr>
          <w:tblCellSpacing w:w="7" w:type="dxa"/>
          <w:jc w:val="center"/>
        </w:trPr>
        <w:tc>
          <w:tcPr>
            <w:tcW w:w="0" w:type="auto"/>
            <w:vAlign w:val="center"/>
          </w:tcPr>
          <w:p w14:paraId="4861C55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69DBB9D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2D768D1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381030A2"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3EFA70F8" w14:textId="77777777" w:rsidR="00071D1C" w:rsidRDefault="00071D1C" w:rsidP="00B46D58">
      <w:pPr>
        <w:widowControl w:val="0"/>
        <w:spacing w:after="160"/>
        <w:ind w:left="-142" w:firstLine="142"/>
        <w:jc w:val="center"/>
        <w:rPr>
          <w:rFonts w:ascii="GHEA Grapalat" w:hAnsi="GHEA Grapalat" w:cs="Sylfaen"/>
          <w:b/>
        </w:rPr>
      </w:pPr>
    </w:p>
    <w:p w14:paraId="28CCB582" w14:textId="77777777" w:rsidR="00AA0F9A" w:rsidRPr="00BA20A0" w:rsidRDefault="00296DAD" w:rsidP="00AA0F9A">
      <w:pPr>
        <w:widowControl w:val="0"/>
        <w:jc w:val="right"/>
        <w:rPr>
          <w:rFonts w:ascii="GHEA Grapalat" w:hAnsi="GHEA Grapalat" w:cs="Sylfaen"/>
          <w:i/>
        </w:rPr>
      </w:pPr>
      <w:proofErr w:type="spellStart"/>
      <w:r>
        <w:rPr>
          <w:rFonts w:ascii="GHEA Grapalat" w:hAnsi="GHEA Grapalat"/>
          <w:i/>
        </w:rPr>
        <w:t>П</w:t>
      </w:r>
      <w:r w:rsidR="00AA0F9A" w:rsidRPr="00BA20A0">
        <w:rPr>
          <w:rFonts w:ascii="GHEA Grapalat" w:hAnsi="GHEA Grapalat"/>
          <w:i/>
        </w:rPr>
        <w:t>иложение</w:t>
      </w:r>
      <w:proofErr w:type="spellEnd"/>
      <w:r w:rsidR="00AA0F9A" w:rsidRPr="00BA20A0">
        <w:rPr>
          <w:rFonts w:ascii="GHEA Grapalat" w:hAnsi="GHEA Grapalat"/>
          <w:i/>
        </w:rPr>
        <w:t xml:space="preserve"> № 4</w:t>
      </w:r>
    </w:p>
    <w:p w14:paraId="505C06C8" w14:textId="77777777"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757CF63A" w14:textId="77777777" w:rsidR="00AA0F9A" w:rsidRPr="00BA20A0" w:rsidRDefault="00AA0F9A" w:rsidP="00AA0F9A">
      <w:pPr>
        <w:jc w:val="center"/>
        <w:rPr>
          <w:rFonts w:ascii="GHEA Grapalat" w:hAnsi="GHEA Grapalat" w:cs="GHEA Grapalat"/>
        </w:rPr>
      </w:pPr>
    </w:p>
    <w:p w14:paraId="55FF0B86" w14:textId="77777777"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14:paraId="346A08A5" w14:textId="77777777" w:rsidR="00AA0F9A" w:rsidRPr="00BA20A0" w:rsidRDefault="00AA0F9A" w:rsidP="00AA0F9A">
      <w:pPr>
        <w:jc w:val="center"/>
        <w:rPr>
          <w:rFonts w:ascii="GHEA Grapalat" w:hAnsi="GHEA Grapalat" w:cs="GHEA Grapalat"/>
          <w:lang w:val="hy-AM"/>
        </w:rPr>
      </w:pPr>
    </w:p>
    <w:p w14:paraId="62DA6A2C" w14:textId="77777777"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7027F7B8" w14:textId="77777777"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48573099" w14:textId="77777777" w:rsidR="00AA0F9A" w:rsidRPr="00BA20A0" w:rsidRDefault="00AA0F9A" w:rsidP="00AA0F9A">
      <w:pPr>
        <w:rPr>
          <w:rFonts w:ascii="GHEA Grapalat" w:hAnsi="GHEA Grapalat"/>
          <w:vertAlign w:val="superscript"/>
          <w:lang w:val="es-ES"/>
        </w:rPr>
      </w:pPr>
    </w:p>
    <w:p w14:paraId="53F04701" w14:textId="77777777" w:rsidR="00AA0F9A" w:rsidRPr="00BA20A0" w:rsidRDefault="00AA0F9A" w:rsidP="00AA0F9A">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43E0E102" w14:textId="77777777"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2524D5EE" w14:textId="77777777"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w:t>
      </w:r>
      <w:proofErr w:type="gramStart"/>
      <w:r w:rsidRPr="00BA20A0">
        <w:rPr>
          <w:rFonts w:ascii="GHEA Grapalat" w:hAnsi="GHEA Grapalat" w:cs="Sylfaen"/>
          <w:sz w:val="20"/>
          <w:szCs w:val="20"/>
        </w:rPr>
        <w:t xml:space="preserve">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w:t>
      </w:r>
      <w:proofErr w:type="gramEnd"/>
      <w:r w:rsidRPr="00BA20A0">
        <w:rPr>
          <w:rFonts w:ascii="GHEA Grapalat" w:hAnsi="GHEA Grapalat"/>
          <w:i/>
          <w:sz w:val="20"/>
          <w:szCs w:val="20"/>
          <w:lang w:val="af-ZA"/>
        </w:rPr>
        <w:t>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112FDAE3" w14:textId="77777777"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73ECFE9E" w14:textId="77777777"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w:t>
      </w:r>
      <w:proofErr w:type="gramStart"/>
      <w:r w:rsidRPr="00BA20A0">
        <w:rPr>
          <w:rFonts w:ascii="GHEA Grapalat" w:hAnsi="GHEA Grapalat" w:cs="Sylfaen"/>
          <w:sz w:val="20"/>
          <w:szCs w:val="20"/>
          <w:lang w:val="es-ES"/>
        </w:rPr>
        <w:t xml:space="preserve">20  </w:t>
      </w:r>
      <w:r w:rsidRPr="00BA20A0">
        <w:rPr>
          <w:rFonts w:ascii="GHEA Grapalat" w:hAnsi="GHEA Grapalat" w:cs="Sylfaen"/>
          <w:sz w:val="20"/>
          <w:szCs w:val="20"/>
        </w:rPr>
        <w:t>года</w:t>
      </w:r>
      <w:proofErr w:type="gramEnd"/>
      <w:r w:rsidRPr="00BA20A0">
        <w:rPr>
          <w:rFonts w:ascii="GHEA Grapalat" w:hAnsi="GHEA Grapalat" w:cs="Sylfaen"/>
          <w:sz w:val="20"/>
          <w:szCs w:val="20"/>
        </w:rPr>
        <w:t xml:space="preserve">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65F0F087" w14:textId="77777777" w:rsidR="00AA0F9A" w:rsidRPr="00BA20A0" w:rsidRDefault="00AA0F9A" w:rsidP="00AA0F9A">
      <w:pPr>
        <w:rPr>
          <w:rFonts w:ascii="GHEA Grapalat" w:hAnsi="GHEA Grapalat" w:cs="Sylfaen"/>
          <w:sz w:val="20"/>
          <w:szCs w:val="20"/>
          <w:lang w:val="es-ES"/>
        </w:rPr>
      </w:pPr>
    </w:p>
    <w:p w14:paraId="67485211" w14:textId="77777777" w:rsidR="00AA0F9A" w:rsidRPr="00BA20A0" w:rsidRDefault="00AA0F9A" w:rsidP="00AA0F9A">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условиями изложенными в пункте </w:t>
      </w:r>
      <w:proofErr w:type="gramStart"/>
      <w:r w:rsidRPr="00BA20A0">
        <w:rPr>
          <w:rFonts w:ascii="GHEA Grapalat" w:hAnsi="GHEA Grapalat" w:cs="Sylfaen"/>
          <w:sz w:val="20"/>
          <w:szCs w:val="20"/>
        </w:rPr>
        <w:t>8.12 .</w:t>
      </w:r>
      <w:proofErr w:type="gramEnd"/>
    </w:p>
    <w:p w14:paraId="5C814D03" w14:textId="77777777" w:rsidR="00AA0F9A" w:rsidRPr="00BA20A0" w:rsidRDefault="00AA0F9A" w:rsidP="00AA0F9A">
      <w:pPr>
        <w:jc w:val="center"/>
        <w:rPr>
          <w:rFonts w:ascii="GHEA Grapalat" w:hAnsi="GHEA Grapalat" w:cs="GHEA Grapalat"/>
          <w:lang w:val="es-ES"/>
        </w:rPr>
      </w:pPr>
    </w:p>
    <w:p w14:paraId="67744913" w14:textId="77777777" w:rsidR="00AA0F9A" w:rsidRPr="00BA20A0" w:rsidRDefault="00AA0F9A" w:rsidP="00AA0F9A">
      <w:pPr>
        <w:jc w:val="center"/>
        <w:rPr>
          <w:rFonts w:ascii="GHEA Grapalat" w:hAnsi="GHEA Grapalat" w:cs="Sylfaen"/>
          <w:b/>
          <w:lang w:val="es-ES"/>
        </w:rPr>
      </w:pPr>
    </w:p>
    <w:p w14:paraId="732447B3" w14:textId="77777777"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51DF8A26" w14:textId="77777777"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07C3B1D8" w14:textId="77777777"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14:paraId="798A5D5E" w14:textId="77777777"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4C2CDE4D" w14:textId="77777777"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70591340" w14:textId="77777777" w:rsidR="00AA0F9A" w:rsidRPr="00BA20A0" w:rsidRDefault="00AA0F9A" w:rsidP="00AA0F9A">
      <w:pPr>
        <w:jc w:val="center"/>
        <w:rPr>
          <w:rFonts w:ascii="GHEA Grapalat" w:hAnsi="GHEA Grapalat" w:cs="Sylfaen"/>
          <w:sz w:val="16"/>
          <w:szCs w:val="16"/>
          <w:lang w:val="es-ES"/>
        </w:rPr>
      </w:pPr>
    </w:p>
    <w:p w14:paraId="244471F1" w14:textId="77777777"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w:t>
      </w:r>
      <w:proofErr w:type="gramStart"/>
      <w:r w:rsidRPr="00BA20A0">
        <w:rPr>
          <w:rFonts w:ascii="GHEA Grapalat" w:hAnsi="GHEA Grapalat" w:cs="Sylfaen"/>
          <w:sz w:val="20"/>
          <w:szCs w:val="20"/>
          <w:lang w:val="es-ES"/>
        </w:rPr>
        <w:t xml:space="preserve">20  </w:t>
      </w:r>
      <w:r w:rsidRPr="00BA20A0">
        <w:rPr>
          <w:rFonts w:ascii="GHEA Grapalat" w:hAnsi="GHEA Grapalat" w:cs="Sylfaen"/>
          <w:sz w:val="20"/>
          <w:szCs w:val="20"/>
        </w:rPr>
        <w:t>г.</w:t>
      </w:r>
      <w:proofErr w:type="gramEnd"/>
      <w:r w:rsidRPr="00BA20A0">
        <w:rPr>
          <w:rFonts w:ascii="GHEA Grapalat" w:hAnsi="GHEA Grapalat"/>
          <w:sz w:val="20"/>
          <w:lang w:val="hy-AM"/>
        </w:rPr>
        <w:tab/>
        <w:t xml:space="preserve"> </w:t>
      </w:r>
    </w:p>
    <w:p w14:paraId="70D3EF68" w14:textId="77777777" w:rsidR="00AA0F9A" w:rsidRPr="00C60645" w:rsidRDefault="00AA0F9A" w:rsidP="00AA0F9A">
      <w:pPr>
        <w:jc w:val="center"/>
        <w:rPr>
          <w:ins w:id="15" w:author="Inesa Kocharyan" w:date="2025-02-19T10:39:00Z"/>
          <w:rFonts w:ascii="GHEA Grapalat" w:hAnsi="GHEA Grapalat" w:cs="Sylfaen"/>
          <w:b/>
          <w:lang w:val="es-ES"/>
        </w:rPr>
      </w:pPr>
    </w:p>
    <w:p w14:paraId="0D946637" w14:textId="77777777"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0AE24" w14:textId="77777777" w:rsidR="003617A7" w:rsidRDefault="003617A7">
      <w:r>
        <w:separator/>
      </w:r>
    </w:p>
  </w:endnote>
  <w:endnote w:type="continuationSeparator" w:id="0">
    <w:p w14:paraId="2D37F407" w14:textId="77777777" w:rsidR="003617A7" w:rsidRDefault="00361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4BB475BA" w14:textId="77777777" w:rsidR="006D2CDF" w:rsidRPr="00C861E9" w:rsidRDefault="006D2C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76D94">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65EE7" w14:textId="77777777" w:rsidR="003617A7" w:rsidRDefault="003617A7">
      <w:r>
        <w:separator/>
      </w:r>
    </w:p>
  </w:footnote>
  <w:footnote w:type="continuationSeparator" w:id="0">
    <w:p w14:paraId="658538C9" w14:textId="77777777" w:rsidR="003617A7" w:rsidRDefault="003617A7">
      <w:r>
        <w:continuationSeparator/>
      </w:r>
    </w:p>
  </w:footnote>
  <w:footnote w:id="1">
    <w:p w14:paraId="4DC023B9" w14:textId="77777777" w:rsidR="00E80312" w:rsidRPr="005D5092" w:rsidRDefault="005D5092"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5F274A0B" w14:textId="77777777" w:rsidR="006D2CDF" w:rsidRPr="0034222E" w:rsidDel="00932115" w:rsidRDefault="006D2CDF"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2">
    <w:p w14:paraId="3C2A5A09" w14:textId="77777777" w:rsidR="006D2CDF" w:rsidRPr="00A31673" w:rsidRDefault="006D2C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14:paraId="75E2AE82" w14:textId="77777777" w:rsidR="006D2CDF" w:rsidRPr="008416BA" w:rsidRDefault="006D2CDF" w:rsidP="00586BC9">
      <w:pPr>
        <w:pStyle w:val="FootnoteText"/>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44D99FB" w14:textId="77777777" w:rsidR="006D2CDF" w:rsidRDefault="006D2CDF" w:rsidP="006B3E56">
      <w:pPr>
        <w:jc w:val="both"/>
      </w:pPr>
    </w:p>
    <w:p w14:paraId="0018E344"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55D35A34"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8386711"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16D6C70D" w14:textId="77777777" w:rsidR="006D2CDF" w:rsidRDefault="006D2CDF" w:rsidP="00637230">
      <w:pPr>
        <w:jc w:val="both"/>
        <w:rPr>
          <w:rFonts w:asciiTheme="minorHAnsi" w:hAnsiTheme="minorHAnsi"/>
          <w:lang w:val="af-ZA"/>
        </w:rPr>
      </w:pPr>
    </w:p>
  </w:footnote>
  <w:footnote w:id="4">
    <w:p w14:paraId="489F0953" w14:textId="77777777" w:rsidR="006D2CDF" w:rsidRPr="00A25D1B" w:rsidRDefault="006D2CDF"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5">
    <w:p w14:paraId="1835998F" w14:textId="77777777" w:rsidR="006D2CDF" w:rsidRPr="00DC619D" w:rsidRDefault="006D2CDF"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6">
    <w:p w14:paraId="5B50C5B6" w14:textId="77777777" w:rsidR="006D2CDF" w:rsidRPr="00D3436F" w:rsidRDefault="006D2C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44BDAAE3" w14:textId="77777777" w:rsidR="006D2CDF" w:rsidRPr="00D3436F" w:rsidRDefault="006D2CDF">
      <w:pPr>
        <w:pStyle w:val="FootnoteText"/>
        <w:rPr>
          <w:lang w:val="es-ES"/>
        </w:rPr>
      </w:pPr>
    </w:p>
  </w:footnote>
  <w:footnote w:id="7">
    <w:p w14:paraId="3BD893A9" w14:textId="77777777"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EA595BB" w14:textId="77777777" w:rsidR="006D2CDF" w:rsidRPr="008842CE" w:rsidRDefault="006D2CDF" w:rsidP="003D2FE2">
      <w:pPr>
        <w:pStyle w:val="FootnoteText"/>
        <w:jc w:val="both"/>
        <w:rPr>
          <w:rFonts w:ascii="GHEA Grapalat" w:hAnsi="GHEA Grapalat"/>
        </w:rPr>
      </w:pPr>
    </w:p>
  </w:footnote>
  <w:footnote w:id="8">
    <w:p w14:paraId="316E10E2" w14:textId="77777777" w:rsidR="006D2CDF" w:rsidRPr="008842CE" w:rsidRDefault="006D2CDF" w:rsidP="003D2FE2">
      <w:pPr>
        <w:pStyle w:val="FootnoteText"/>
        <w:jc w:val="both"/>
      </w:pPr>
    </w:p>
  </w:footnote>
  <w:footnote w:id="9">
    <w:p w14:paraId="6AA80491" w14:textId="77777777"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AC41ED8" w14:textId="77777777" w:rsidR="006D2CDF" w:rsidRPr="008842CE" w:rsidRDefault="006D2CDF" w:rsidP="000A214C">
      <w:pPr>
        <w:pStyle w:val="FootnoteText"/>
        <w:jc w:val="both"/>
        <w:rPr>
          <w:rFonts w:ascii="GHEA Grapalat" w:hAnsi="GHEA Grapalat"/>
        </w:rPr>
      </w:pPr>
    </w:p>
  </w:footnote>
  <w:footnote w:id="10">
    <w:p w14:paraId="60E01B16" w14:textId="77777777" w:rsidR="006D2CDF" w:rsidRPr="008842CE" w:rsidRDefault="006D2CDF" w:rsidP="000A214C">
      <w:pPr>
        <w:pStyle w:val="FootnoteText"/>
        <w:jc w:val="both"/>
      </w:pPr>
    </w:p>
  </w:footnote>
  <w:footnote w:id="11">
    <w:p w14:paraId="7E49E299" w14:textId="215A7C13" w:rsidR="006D2CDF" w:rsidRPr="008842CE" w:rsidRDefault="006D2CDF" w:rsidP="008842CE">
      <w:pPr>
        <w:pStyle w:val="FootnoteText"/>
        <w:widowControl w:val="0"/>
        <w:jc w:val="both"/>
        <w:rPr>
          <w:rFonts w:ascii="GHEA Grapalat" w:hAnsi="GHEA Grapalat"/>
        </w:rPr>
      </w:pPr>
    </w:p>
  </w:footnote>
  <w:footnote w:id="12">
    <w:p w14:paraId="7387126C" w14:textId="77777777" w:rsidR="006D2CDF" w:rsidRDefault="006D2CDF" w:rsidP="00D3436F">
      <w:pPr>
        <w:pStyle w:val="FootnoteText"/>
        <w:widowControl w:val="0"/>
        <w:jc w:val="both"/>
        <w:rPr>
          <w:ins w:id="10"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FDAA968" w14:textId="77777777" w:rsidR="006D2CDF" w:rsidRPr="00F21C0D" w:rsidRDefault="006D2CDF" w:rsidP="00D3436F">
      <w:pPr>
        <w:pStyle w:val="FootnoteText"/>
        <w:widowControl w:val="0"/>
        <w:jc w:val="both"/>
        <w:rPr>
          <w:lang w:val="hy-AM"/>
        </w:rPr>
      </w:pPr>
    </w:p>
  </w:footnote>
  <w:footnote w:id="13">
    <w:p w14:paraId="0AD3EB76" w14:textId="77777777" w:rsidR="006D2CDF" w:rsidRPr="00402BC3" w:rsidRDefault="006D2CD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7EFCB80C" w14:textId="77777777" w:rsidR="006D2CDF" w:rsidRPr="00552088" w:rsidRDefault="006D2CD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02DAEAD" w14:textId="77777777" w:rsidR="006D2CDF" w:rsidRPr="00D3436F" w:rsidRDefault="006D2CDF">
      <w:pPr>
        <w:pStyle w:val="FootnoteText"/>
        <w:rPr>
          <w:lang w:val="hy-AM"/>
        </w:rPr>
      </w:pPr>
    </w:p>
  </w:footnote>
  <w:footnote w:id="14">
    <w:p w14:paraId="3C1D1191" w14:textId="77777777" w:rsidR="006D2CDF" w:rsidRPr="00D3436F" w:rsidRDefault="006D2CD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14:paraId="4237CB7B" w14:textId="77777777" w:rsidR="006D2CDF" w:rsidRPr="008842CE" w:rsidRDefault="006D2CD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186056C" w14:textId="77777777" w:rsidR="006D2CDF" w:rsidRPr="00D3436F" w:rsidRDefault="006D2CDF">
      <w:pPr>
        <w:pStyle w:val="FootnoteText"/>
        <w:rPr>
          <w:lang w:val="hy-AM"/>
        </w:rPr>
      </w:pPr>
    </w:p>
  </w:footnote>
  <w:footnote w:id="16">
    <w:p w14:paraId="3D8AF4F9"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17">
    <w:p w14:paraId="16E4CE4D" w14:textId="77777777" w:rsidR="006D2CDF" w:rsidRPr="00C84B20" w:rsidRDefault="006D2CDF" w:rsidP="00B64ECA">
      <w:pPr>
        <w:pStyle w:val="FootnoteText"/>
        <w:widowControl w:val="0"/>
        <w:jc w:val="both"/>
        <w:rPr>
          <w:rFonts w:ascii="GHEA Grapalat" w:hAnsi="GHEA Grapalat"/>
          <w:i/>
        </w:rPr>
      </w:pPr>
      <w:r w:rsidRPr="00C84B20">
        <w:rPr>
          <w:rFonts w:ascii="GHEA Grapalat" w:hAnsi="GHEA Grapalat"/>
          <w:i/>
        </w:rPr>
        <w:t>*</w:t>
      </w:r>
      <w:proofErr w:type="gramStart"/>
      <w:r w:rsidRPr="00C84B20">
        <w:rPr>
          <w:rFonts w:ascii="GHEA Grapalat" w:hAnsi="GHEA Grapalat"/>
          <w:i/>
        </w:rPr>
        <w:t>*  Если</w:t>
      </w:r>
      <w:proofErr w:type="gramEnd"/>
      <w:r w:rsidRPr="00C84B20">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sidR="001C7110">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62CB0B48" w14:textId="77777777" w:rsidR="006D2CDF" w:rsidRDefault="006D2CDF"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w:t>
      </w:r>
      <w:r w:rsidR="001C7110">
        <w:rPr>
          <w:rFonts w:ascii="GHEA Grapalat" w:hAnsi="GHEA Grapalat"/>
          <w:i/>
        </w:rPr>
        <w:t>модель</w:t>
      </w:r>
      <w:r>
        <w:rPr>
          <w:rFonts w:ascii="GHEA Grapalat" w:hAnsi="GHEA Grapalat"/>
          <w:i/>
        </w:rPr>
        <w:t xml:space="preserve">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227CA28C" w14:textId="77777777" w:rsidR="006D2CDF" w:rsidRPr="00E861BF" w:rsidRDefault="006D2CDF"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8">
    <w:p w14:paraId="2274A316"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sidR="001C7110">
        <w:rPr>
          <w:rFonts w:ascii="GHEA Grapalat" w:hAnsi="GHEA Grapalat"/>
          <w:i/>
        </w:rPr>
        <w:t xml:space="preserve">срок </w:t>
      </w:r>
      <w:r w:rsidR="001C7110"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9">
    <w:p w14:paraId="6FA14EBE" w14:textId="77777777" w:rsidR="006D2CDF" w:rsidRPr="008842CE" w:rsidRDefault="006D2CD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557F10"/>
    <w:multiLevelType w:val="hybridMultilevel"/>
    <w:tmpl w:val="D9785AF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7AB404E"/>
    <w:multiLevelType w:val="hybridMultilevel"/>
    <w:tmpl w:val="557A8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E85223"/>
    <w:multiLevelType w:val="hybridMultilevel"/>
    <w:tmpl w:val="A2F8A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20B2EC0"/>
    <w:multiLevelType w:val="hybridMultilevel"/>
    <w:tmpl w:val="8FB81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8" w15:restartNumberingAfterBreak="0">
    <w:nsid w:val="320D61B5"/>
    <w:multiLevelType w:val="hybridMultilevel"/>
    <w:tmpl w:val="1EE80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3D646C56"/>
    <w:multiLevelType w:val="hybridMultilevel"/>
    <w:tmpl w:val="CD82A54A"/>
    <w:lvl w:ilvl="0" w:tplc="740C9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04E2F88"/>
    <w:multiLevelType w:val="hybridMultilevel"/>
    <w:tmpl w:val="CD82A54A"/>
    <w:lvl w:ilvl="0" w:tplc="740C9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440818E2"/>
    <w:multiLevelType w:val="hybridMultilevel"/>
    <w:tmpl w:val="B1C0C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036BD6"/>
    <w:multiLevelType w:val="hybridMultilevel"/>
    <w:tmpl w:val="5784E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5" w15:restartNumberingAfterBreak="0">
    <w:nsid w:val="60711380"/>
    <w:multiLevelType w:val="hybridMultilevel"/>
    <w:tmpl w:val="1EE80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9703AA1"/>
    <w:multiLevelType w:val="hybridMultilevel"/>
    <w:tmpl w:val="F5FED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31"/>
  </w:num>
  <w:num w:numId="2">
    <w:abstractNumId w:val="13"/>
  </w:num>
  <w:num w:numId="3">
    <w:abstractNumId w:val="30"/>
  </w:num>
  <w:num w:numId="4">
    <w:abstractNumId w:val="21"/>
  </w:num>
  <w:num w:numId="5">
    <w:abstractNumId w:val="36"/>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6"/>
  </w:num>
  <w:num w:numId="11">
    <w:abstractNumId w:val="9"/>
  </w:num>
  <w:num w:numId="12">
    <w:abstractNumId w:val="41"/>
  </w:num>
  <w:num w:numId="13">
    <w:abstractNumId w:val="39"/>
  </w:num>
  <w:num w:numId="14">
    <w:abstractNumId w:val="16"/>
  </w:num>
  <w:num w:numId="15">
    <w:abstractNumId w:val="40"/>
  </w:num>
  <w:num w:numId="16">
    <w:abstractNumId w:val="20"/>
  </w:num>
  <w:num w:numId="17">
    <w:abstractNumId w:val="7"/>
  </w:num>
  <w:num w:numId="18">
    <w:abstractNumId w:val="1"/>
  </w:num>
  <w:num w:numId="19">
    <w:abstractNumId w:val="23"/>
  </w:num>
  <w:num w:numId="20">
    <w:abstractNumId w:val="23"/>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8"/>
  </w:num>
  <w:num w:numId="24">
    <w:abstractNumId w:val="29"/>
  </w:num>
  <w:num w:numId="25">
    <w:abstractNumId w:val="15"/>
  </w:num>
  <w:num w:numId="26">
    <w:abstractNumId w:val="5"/>
  </w:num>
  <w:num w:numId="27">
    <w:abstractNumId w:val="4"/>
  </w:num>
  <w:num w:numId="28">
    <w:abstractNumId w:val="0"/>
  </w:num>
  <w:num w:numId="29">
    <w:abstractNumId w:val="10"/>
  </w:num>
  <w:num w:numId="30">
    <w:abstractNumId w:val="37"/>
  </w:num>
  <w:num w:numId="31">
    <w:abstractNumId w:val="33"/>
  </w:num>
  <w:num w:numId="32">
    <w:abstractNumId w:val="34"/>
  </w:num>
  <w:num w:numId="33">
    <w:abstractNumId w:val="17"/>
  </w:num>
  <w:num w:numId="34">
    <w:abstractNumId w:val="3"/>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27"/>
  </w:num>
  <w:num w:numId="38">
    <w:abstractNumId w:val="38"/>
  </w:num>
  <w:num w:numId="39">
    <w:abstractNumId w:val="11"/>
  </w:num>
  <w:num w:numId="40">
    <w:abstractNumId w:val="14"/>
  </w:num>
  <w:num w:numId="41">
    <w:abstractNumId w:val="12"/>
  </w:num>
  <w:num w:numId="42">
    <w:abstractNumId w:val="2"/>
  </w:num>
  <w:num w:numId="43">
    <w:abstractNumId w:val="18"/>
  </w:num>
  <w:num w:numId="44">
    <w:abstractNumId w:val="24"/>
  </w:num>
  <w:num w:numId="45">
    <w:abstractNumId w:val="26"/>
  </w:num>
  <w:num w:numId="46">
    <w:abstractNumId w:val="35"/>
  </w:num>
  <w:num w:numId="47">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savePreviewPicture/>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4ECB"/>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7F0"/>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526"/>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742"/>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7A7"/>
    <w:rsid w:val="00361EFF"/>
    <w:rsid w:val="0036230B"/>
    <w:rsid w:val="003629F7"/>
    <w:rsid w:val="00362FEF"/>
    <w:rsid w:val="00363298"/>
    <w:rsid w:val="00363335"/>
    <w:rsid w:val="00363627"/>
    <w:rsid w:val="00363E98"/>
    <w:rsid w:val="00364061"/>
    <w:rsid w:val="00364E7A"/>
    <w:rsid w:val="003650C5"/>
    <w:rsid w:val="0036520F"/>
    <w:rsid w:val="0036524F"/>
    <w:rsid w:val="003653B7"/>
    <w:rsid w:val="00366C4E"/>
    <w:rsid w:val="00367A9A"/>
    <w:rsid w:val="00367F26"/>
    <w:rsid w:val="00370705"/>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2982"/>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2A4"/>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6881"/>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4641"/>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6B"/>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5FED"/>
    <w:rsid w:val="005B6B3E"/>
    <w:rsid w:val="005B6B51"/>
    <w:rsid w:val="005B6DCF"/>
    <w:rsid w:val="005B6F10"/>
    <w:rsid w:val="005B76C2"/>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4336"/>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246"/>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5C79"/>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371"/>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5547"/>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16E"/>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2A4"/>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3C7"/>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E4B"/>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5C3F"/>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EDC"/>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641"/>
    <w:rsid w:val="00A76C15"/>
    <w:rsid w:val="00A76CF8"/>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3A41"/>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6D14"/>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1DBD"/>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A5C"/>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5FF2"/>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362B"/>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0D2"/>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04D"/>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4A3"/>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4B"/>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1F41"/>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95A"/>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9F5"/>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5E5"/>
    <w:rsid w:val="00E457E6"/>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417"/>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30D4"/>
    <w:rsid w:val="00E84171"/>
    <w:rsid w:val="00E8425F"/>
    <w:rsid w:val="00E85485"/>
    <w:rsid w:val="00E85A49"/>
    <w:rsid w:val="00E861BF"/>
    <w:rsid w:val="00E90E72"/>
    <w:rsid w:val="00E90FD0"/>
    <w:rsid w:val="00E91A69"/>
    <w:rsid w:val="00E91D37"/>
    <w:rsid w:val="00E91F17"/>
    <w:rsid w:val="00E92272"/>
    <w:rsid w:val="00E92BAA"/>
    <w:rsid w:val="00E92D79"/>
    <w:rsid w:val="00E93CA2"/>
    <w:rsid w:val="00E94D7F"/>
    <w:rsid w:val="00E95645"/>
    <w:rsid w:val="00E95CE6"/>
    <w:rsid w:val="00E95E47"/>
    <w:rsid w:val="00E969ED"/>
    <w:rsid w:val="00E96B46"/>
    <w:rsid w:val="00E9746B"/>
    <w:rsid w:val="00E97EB5"/>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0F1"/>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87C"/>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2985"/>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0F9"/>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5C"/>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F97601"/>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Citation List,본문(내용),List Paragraph (numbered (a))"/>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Citation List Char,본문(내용) Char,List Paragraph (numbered (a))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 w:type="paragraph" w:customStyle="1" w:styleId="msonormalmrcssattr">
    <w:name w:val="msonormal_mr_css_attr"/>
    <w:basedOn w:val="Normal"/>
    <w:rsid w:val="00F970F9"/>
    <w:pPr>
      <w:spacing w:before="100" w:beforeAutospacing="1" w:after="100" w:afterAutospacing="1"/>
    </w:pPr>
    <w:rPr>
      <w:lang w:val="en-US" w:eastAsia="en-US" w:bidi="ar-SA"/>
    </w:rPr>
  </w:style>
  <w:style w:type="paragraph" w:customStyle="1" w:styleId="xl76">
    <w:name w:val="xl76"/>
    <w:basedOn w:val="Normal"/>
    <w:rsid w:val="00F970F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bidi="ar-SA"/>
    </w:rPr>
  </w:style>
  <w:style w:type="paragraph" w:customStyle="1" w:styleId="xl77">
    <w:name w:val="xl77"/>
    <w:basedOn w:val="Normal"/>
    <w:rsid w:val="00F970F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bidi="ar-SA"/>
    </w:rPr>
  </w:style>
  <w:style w:type="paragraph" w:customStyle="1" w:styleId="xl78">
    <w:name w:val="xl78"/>
    <w:basedOn w:val="Normal"/>
    <w:rsid w:val="00F970F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bidi="ar-SA"/>
    </w:rPr>
  </w:style>
  <w:style w:type="paragraph" w:customStyle="1" w:styleId="xl79">
    <w:name w:val="xl79"/>
    <w:basedOn w:val="Normal"/>
    <w:rsid w:val="00F970F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bidi="ar-SA"/>
    </w:rPr>
  </w:style>
  <w:style w:type="paragraph" w:customStyle="1" w:styleId="xl80">
    <w:name w:val="xl80"/>
    <w:basedOn w:val="Normal"/>
    <w:rsid w:val="00F970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ar-SA"/>
    </w:rPr>
  </w:style>
  <w:style w:type="paragraph" w:customStyle="1" w:styleId="xl81">
    <w:name w:val="xl81"/>
    <w:basedOn w:val="Normal"/>
    <w:rsid w:val="00F970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ar-SA"/>
    </w:rPr>
  </w:style>
  <w:style w:type="paragraph" w:customStyle="1" w:styleId="xl82">
    <w:name w:val="xl82"/>
    <w:basedOn w:val="Normal"/>
    <w:rsid w:val="00F970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bidi="ar-SA"/>
    </w:rPr>
  </w:style>
  <w:style w:type="paragraph" w:customStyle="1" w:styleId="xl83">
    <w:name w:val="xl83"/>
    <w:basedOn w:val="Normal"/>
    <w:rsid w:val="00F970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bidi="ar-SA"/>
    </w:rPr>
  </w:style>
  <w:style w:type="paragraph" w:customStyle="1" w:styleId="xl84">
    <w:name w:val="xl84"/>
    <w:basedOn w:val="Normal"/>
    <w:rsid w:val="00F970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bidi="ar-SA"/>
    </w:rPr>
  </w:style>
  <w:style w:type="paragraph" w:customStyle="1" w:styleId="xl85">
    <w:name w:val="xl85"/>
    <w:basedOn w:val="Normal"/>
    <w:rsid w:val="00F970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bidi="ar-SA"/>
    </w:rPr>
  </w:style>
  <w:style w:type="paragraph" w:customStyle="1" w:styleId="xl86">
    <w:name w:val="xl86"/>
    <w:basedOn w:val="Normal"/>
    <w:rsid w:val="00F970F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7">
    <w:name w:val="xl87"/>
    <w:basedOn w:val="Normal"/>
    <w:rsid w:val="00F970F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8">
    <w:name w:val="xl88"/>
    <w:basedOn w:val="Normal"/>
    <w:rsid w:val="00F970F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9">
    <w:name w:val="xl89"/>
    <w:basedOn w:val="Normal"/>
    <w:rsid w:val="00F970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1">
    <w:name w:val="1"/>
    <w:basedOn w:val="Normal"/>
    <w:next w:val="Title"/>
    <w:link w:val="a"/>
    <w:qFormat/>
    <w:rsid w:val="00F970F9"/>
    <w:pPr>
      <w:jc w:val="center"/>
    </w:pPr>
    <w:rPr>
      <w:rFonts w:ascii="Arial Armenian" w:eastAsiaTheme="minorEastAsia" w:hAnsi="Arial Armenian" w:cstheme="minorBidi"/>
      <w:szCs w:val="22"/>
      <w:lang w:val="en-US" w:eastAsia="en-US" w:bidi="ar-SA"/>
    </w:rPr>
  </w:style>
  <w:style w:type="character" w:customStyle="1" w:styleId="a">
    <w:name w:val="Название Знак"/>
    <w:link w:val="1"/>
    <w:rsid w:val="00F970F9"/>
    <w:rPr>
      <w:rFonts w:ascii="Arial Armenian" w:eastAsiaTheme="minorEastAsia" w:hAnsi="Arial Armenian" w:cstheme="minorBidi"/>
      <w:sz w:val="24"/>
      <w:szCs w:val="22"/>
      <w:lang w:val="en-US" w:eastAsia="en-US" w:bidi="ar-SA"/>
    </w:rPr>
  </w:style>
  <w:style w:type="character" w:customStyle="1" w:styleId="CommentTextChar">
    <w:name w:val="Comment Text Char"/>
    <w:basedOn w:val="DefaultParagraphFont"/>
    <w:link w:val="CommentText"/>
    <w:semiHidden/>
    <w:rsid w:val="00F970F9"/>
    <w:rPr>
      <w:rFonts w:ascii="Times Armenian" w:hAnsi="Times Armenian"/>
    </w:rPr>
  </w:style>
  <w:style w:type="character" w:customStyle="1" w:styleId="CommentSubjectChar">
    <w:name w:val="Comment Subject Char"/>
    <w:basedOn w:val="CommentTextChar"/>
    <w:link w:val="CommentSubject"/>
    <w:semiHidden/>
    <w:rsid w:val="00F970F9"/>
    <w:rPr>
      <w:rFonts w:ascii="Times Armenian" w:hAnsi="Times Armenian"/>
      <w:b/>
      <w:bCs/>
    </w:rPr>
  </w:style>
  <w:style w:type="character" w:customStyle="1" w:styleId="EndnoteTextChar">
    <w:name w:val="Endnote Text Char"/>
    <w:basedOn w:val="DefaultParagraphFont"/>
    <w:link w:val="EndnoteText"/>
    <w:semiHidden/>
    <w:rsid w:val="00F970F9"/>
    <w:rPr>
      <w:rFonts w:ascii="Times Armenian" w:hAnsi="Times Armenian"/>
    </w:rPr>
  </w:style>
  <w:style w:type="character" w:customStyle="1" w:styleId="DocumentMapChar">
    <w:name w:val="Document Map Char"/>
    <w:basedOn w:val="DefaultParagraphFont"/>
    <w:link w:val="DocumentMap"/>
    <w:semiHidden/>
    <w:rsid w:val="00F970F9"/>
    <w:rPr>
      <w:rFonts w:ascii="Tahoma" w:hAnsi="Tahoma" w:cs="Tahoma"/>
      <w:shd w:val="clear" w:color="auto" w:fill="000080"/>
    </w:rPr>
  </w:style>
  <w:style w:type="character" w:customStyle="1" w:styleId="CharChar12">
    <w:name w:val="Char Char12"/>
    <w:rsid w:val="00F970F9"/>
    <w:rPr>
      <w:rFonts w:ascii="Arial LatArm" w:hAnsi="Arial LatArm"/>
      <w:sz w:val="24"/>
      <w:lang w:val="en-US"/>
    </w:rPr>
  </w:style>
  <w:style w:type="paragraph" w:customStyle="1" w:styleId="11">
    <w:name w:val="Указатель 11"/>
    <w:basedOn w:val="Normal"/>
    <w:rsid w:val="00F970F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0">
    <w:name w:val="Указатель1"/>
    <w:basedOn w:val="Normal"/>
    <w:rsid w:val="00F970F9"/>
    <w:pPr>
      <w:suppressAutoHyphens/>
      <w:spacing w:line="100" w:lineRule="atLeast"/>
    </w:pPr>
    <w:rPr>
      <w:kern w:val="1"/>
      <w:sz w:val="20"/>
      <w:szCs w:val="20"/>
      <w:lang w:val="en-AU" w:eastAsia="ar-SA" w:bidi="ar-SA"/>
    </w:rPr>
  </w:style>
  <w:style w:type="character" w:customStyle="1" w:styleId="CharChar4">
    <w:name w:val="Char Char4"/>
    <w:locked/>
    <w:rsid w:val="00F970F9"/>
    <w:rPr>
      <w:sz w:val="24"/>
      <w:szCs w:val="24"/>
      <w:lang w:val="en-US" w:eastAsia="en-US" w:bidi="ar-SA"/>
    </w:rPr>
  </w:style>
  <w:style w:type="paragraph" w:customStyle="1" w:styleId="msonormalcxspmiddle">
    <w:name w:val="msonormalcxspmiddle"/>
    <w:basedOn w:val="Normal"/>
    <w:rsid w:val="00F970F9"/>
    <w:pPr>
      <w:spacing w:before="100" w:beforeAutospacing="1" w:after="100" w:afterAutospacing="1"/>
    </w:pPr>
    <w:rPr>
      <w:lang w:val="en-US" w:eastAsia="en-US" w:bidi="ar-SA"/>
    </w:rPr>
  </w:style>
  <w:style w:type="paragraph" w:customStyle="1" w:styleId="msonormalcxspmiddlecxspmiddle">
    <w:name w:val="msonormalcxspmiddlecxspmiddle"/>
    <w:basedOn w:val="Normal"/>
    <w:rsid w:val="00F970F9"/>
    <w:pPr>
      <w:spacing w:before="100" w:beforeAutospacing="1" w:after="100" w:afterAutospacing="1"/>
    </w:pPr>
    <w:rPr>
      <w:lang w:val="en-US" w:eastAsia="en-US" w:bidi="ar-SA"/>
    </w:rPr>
  </w:style>
  <w:style w:type="paragraph" w:customStyle="1" w:styleId="msonormalcxspmiddlecxsplast">
    <w:name w:val="msonormalcxspmiddlecxsplast"/>
    <w:basedOn w:val="Normal"/>
    <w:rsid w:val="00F970F9"/>
    <w:pPr>
      <w:spacing w:before="100" w:beforeAutospacing="1" w:after="100" w:afterAutospacing="1"/>
    </w:pPr>
    <w:rPr>
      <w:lang w:val="en-US" w:eastAsia="en-US" w:bidi="ar-SA"/>
    </w:rPr>
  </w:style>
  <w:style w:type="character" w:customStyle="1" w:styleId="CharChar5">
    <w:name w:val="Char Char5"/>
    <w:locked/>
    <w:rsid w:val="00F970F9"/>
    <w:rPr>
      <w:sz w:val="24"/>
      <w:szCs w:val="24"/>
      <w:lang w:val="en-US" w:eastAsia="en-US" w:bidi="ar-SA"/>
    </w:rPr>
  </w:style>
  <w:style w:type="paragraph" w:customStyle="1" w:styleId="Normal1">
    <w:name w:val="Normal+1"/>
    <w:basedOn w:val="Normal"/>
    <w:next w:val="Normal"/>
    <w:uiPriority w:val="99"/>
    <w:rsid w:val="00F970F9"/>
    <w:pPr>
      <w:autoSpaceDE w:val="0"/>
      <w:autoSpaceDN w:val="0"/>
      <w:adjustRightInd w:val="0"/>
    </w:pPr>
    <w:rPr>
      <w:rFonts w:ascii="GHEA Mariam" w:hAnsi="GHEA Mariam"/>
      <w:lang w:bidi="ar-SA"/>
    </w:rPr>
  </w:style>
  <w:style w:type="character" w:customStyle="1" w:styleId="gi">
    <w:name w:val="gi"/>
    <w:rsid w:val="00F970F9"/>
  </w:style>
  <w:style w:type="paragraph" w:styleId="NoSpacing">
    <w:name w:val="No Spacing"/>
    <w:uiPriority w:val="1"/>
    <w:qFormat/>
    <w:rsid w:val="00F970F9"/>
    <w:rPr>
      <w:rFonts w:ascii="Calibri" w:hAnsi="Calibri"/>
      <w:sz w:val="22"/>
      <w:szCs w:val="22"/>
      <w:lang w:bidi="ar-SA"/>
    </w:rPr>
  </w:style>
  <w:style w:type="character" w:customStyle="1" w:styleId="UnresolvedMention1">
    <w:name w:val="Unresolved Mention1"/>
    <w:basedOn w:val="DefaultParagraphFont"/>
    <w:uiPriority w:val="99"/>
    <w:semiHidden/>
    <w:unhideWhenUsed/>
    <w:rsid w:val="00F970F9"/>
    <w:rPr>
      <w:color w:val="605E5C"/>
      <w:shd w:val="clear" w:color="auto" w:fill="E1DFDD"/>
    </w:rPr>
  </w:style>
  <w:style w:type="paragraph" w:customStyle="1" w:styleId="Style7">
    <w:name w:val="Style7"/>
    <w:basedOn w:val="Normal"/>
    <w:uiPriority w:val="99"/>
    <w:rsid w:val="00F970F9"/>
    <w:pPr>
      <w:widowControl w:val="0"/>
      <w:autoSpaceDE w:val="0"/>
      <w:autoSpaceDN w:val="0"/>
      <w:adjustRightInd w:val="0"/>
      <w:spacing w:line="264" w:lineRule="exact"/>
      <w:ind w:firstLine="698"/>
      <w:jc w:val="both"/>
    </w:pPr>
    <w:rPr>
      <w:rFonts w:ascii="Sylfaen" w:hAnsi="Sylfae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640259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B9913-10CC-4058-82EC-A50D2A6F2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2162</TotalTime>
  <Pages>171</Pages>
  <Words>47400</Words>
  <Characters>270185</Characters>
  <Application>Microsoft Office Word</Application>
  <DocSecurity>0</DocSecurity>
  <Lines>2251</Lines>
  <Paragraphs>633</Paragraphs>
  <ScaleCrop>false</ScaleCrop>
  <HeadingPairs>
    <vt:vector size="6" baseType="variant">
      <vt:variant>
        <vt:lpstr>Title</vt:lpstr>
      </vt:variant>
      <vt:variant>
        <vt:i4>1</vt:i4>
      </vt:variant>
      <vt:variant>
        <vt:lpstr>Headings</vt:lpstr>
      </vt:variant>
      <vt:variant>
        <vt:i4>7</vt:i4>
      </vt:variant>
      <vt:variant>
        <vt:lpstr>Название</vt:lpstr>
      </vt:variant>
      <vt:variant>
        <vt:i4>1</vt:i4>
      </vt:variant>
    </vt:vector>
  </HeadingPairs>
  <TitlesOfParts>
    <vt:vector size="9" baseType="lpstr">
      <vt:lpstr/>
      <vt:lpstr>        </vt:lpstr>
      <vt:lpstr>        1.1.	Предметом закупки является приобретение продукты питания (далее — также тов</vt:lpstr>
      <vt:lpstr>        Приложение № 1,1</vt:lpstr>
      <vt:lpstr>        ПОЛНОЕ ОПИСАНИЕ</vt:lpstr>
      <vt:lpstr>        предлагаемого товара</vt:lpstr>
      <vt:lpstr>        </vt:lpstr>
      <vt:lpstr>        под кодом "ШМДЖП- GHAPDzB-26/1"</vt:lpstr>
      <vt:lpstr/>
    </vt:vector>
  </TitlesOfParts>
  <Company/>
  <LinksUpToDate>false</LinksUpToDate>
  <CharactersWithSpaces>316952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Acer</cp:lastModifiedBy>
  <cp:revision>1323</cp:revision>
  <cp:lastPrinted>2018-02-16T07:12:00Z</cp:lastPrinted>
  <dcterms:created xsi:type="dcterms:W3CDTF">2019-10-28T07:04:00Z</dcterms:created>
  <dcterms:modified xsi:type="dcterms:W3CDTF">2026-01-20T12:31:00Z</dcterms:modified>
</cp:coreProperties>
</file>